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7D7409" w14:textId="77777777" w:rsidR="009D65C8" w:rsidRDefault="009D65C8" w:rsidP="009D65C8">
      <w:pPr>
        <w:pStyle w:val="Title"/>
      </w:pPr>
      <w:bookmarkStart w:id="0" w:name="_Toc370977300"/>
      <w:bookmarkStart w:id="1" w:name="_Toc435575484"/>
      <w:bookmarkStart w:id="2" w:name="_Toc194736665"/>
      <w:r>
        <w:rPr>
          <w:noProof/>
          <w:lang w:val="en-AU" w:eastAsia="en-AU"/>
        </w:rPr>
        <w:drawing>
          <wp:anchor distT="0" distB="0" distL="114300" distR="114300" simplePos="0" relativeHeight="251654144" behindDoc="0" locked="0" layoutInCell="1" allowOverlap="1" wp14:anchorId="59D187B7" wp14:editId="5650578A">
            <wp:simplePos x="0" y="0"/>
            <wp:positionH relativeFrom="column">
              <wp:posOffset>2545715</wp:posOffset>
            </wp:positionH>
            <wp:positionV relativeFrom="paragraph">
              <wp:posOffset>6055360</wp:posOffset>
            </wp:positionV>
            <wp:extent cx="898525" cy="1236980"/>
            <wp:effectExtent l="0" t="0" r="0" b="1270"/>
            <wp:wrapNone/>
            <wp:docPr id="8" name="Picture 68"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IALA logo1"/>
                    <pic:cNvPicPr>
                      <a:picLocks noChangeAspect="1" noChangeArrowheads="1"/>
                    </pic:cNvPicPr>
                  </pic:nvPicPr>
                  <pic:blipFill>
                    <a:blip r:embed="rId8"/>
                    <a:srcRect/>
                    <a:stretch>
                      <a:fillRect/>
                    </a:stretch>
                  </pic:blipFill>
                  <pic:spPr bwMode="auto">
                    <a:xfrm>
                      <a:off x="0" y="0"/>
                      <a:ext cx="898525" cy="1236980"/>
                    </a:xfrm>
                    <a:prstGeom prst="rect">
                      <a:avLst/>
                    </a:prstGeom>
                    <a:noFill/>
                  </pic:spPr>
                </pic:pic>
              </a:graphicData>
            </a:graphic>
          </wp:anchor>
        </w:drawing>
      </w:r>
      <w:r>
        <w:rPr>
          <w:noProof/>
          <w:lang w:val="en-AU" w:eastAsia="en-AU"/>
        </w:rPr>
        <mc:AlternateContent>
          <mc:Choice Requires="wps">
            <w:drawing>
              <wp:anchor distT="0" distB="0" distL="114300" distR="114300" simplePos="0" relativeHeight="251656192" behindDoc="0" locked="0" layoutInCell="1" allowOverlap="1" wp14:anchorId="633B1DBA" wp14:editId="6DF0452E">
                <wp:simplePos x="0" y="0"/>
                <wp:positionH relativeFrom="column">
                  <wp:posOffset>174812</wp:posOffset>
                </wp:positionH>
                <wp:positionV relativeFrom="paragraph">
                  <wp:posOffset>7395882</wp:posOffset>
                </wp:positionV>
                <wp:extent cx="5567045" cy="883920"/>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704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B4C6B" w14:textId="77777777" w:rsidR="000B7C6E" w:rsidRPr="007A4FAC" w:rsidRDefault="000B7C6E" w:rsidP="009D65C8">
                            <w:pPr>
                              <w:autoSpaceDE w:val="0"/>
                              <w:autoSpaceDN w:val="0"/>
                              <w:adjustRightInd w:val="0"/>
                              <w:jc w:val="center"/>
                              <w:rPr>
                                <w:rFonts w:cs="Arial"/>
                                <w:color w:val="000000"/>
                                <w:sz w:val="20"/>
                                <w:szCs w:val="18"/>
                                <w:lang w:val="fr-FR"/>
                              </w:rPr>
                            </w:pPr>
                            <w:r w:rsidRPr="007A4FAC">
                              <w:rPr>
                                <w:rFonts w:cs="Arial"/>
                                <w:color w:val="000000"/>
                                <w:sz w:val="20"/>
                                <w:szCs w:val="18"/>
                                <w:lang w:val="fr-FR"/>
                              </w:rPr>
                              <w:t>10, rue des Gaudines</w:t>
                            </w:r>
                          </w:p>
                          <w:p w14:paraId="3F8F8587" w14:textId="77777777" w:rsidR="000B7C6E" w:rsidRPr="007A4FAC" w:rsidRDefault="000B7C6E" w:rsidP="009D65C8">
                            <w:pPr>
                              <w:autoSpaceDE w:val="0"/>
                              <w:autoSpaceDN w:val="0"/>
                              <w:adjustRightInd w:val="0"/>
                              <w:jc w:val="center"/>
                              <w:rPr>
                                <w:rFonts w:cs="Arial"/>
                                <w:color w:val="000000"/>
                                <w:sz w:val="20"/>
                                <w:szCs w:val="18"/>
                                <w:lang w:val="fr-FR"/>
                              </w:rPr>
                            </w:pPr>
                            <w:r w:rsidRPr="007A4FAC">
                              <w:rPr>
                                <w:rFonts w:cs="Arial"/>
                                <w:color w:val="000000"/>
                                <w:sz w:val="20"/>
                                <w:szCs w:val="18"/>
                                <w:lang w:val="fr-FR"/>
                              </w:rPr>
                              <w:t>78100 Saint Germain en Laye, France</w:t>
                            </w:r>
                          </w:p>
                          <w:p w14:paraId="0002722D" w14:textId="77777777" w:rsidR="000B7C6E" w:rsidRPr="007A4FAC" w:rsidRDefault="000B7C6E" w:rsidP="009D65C8">
                            <w:pPr>
                              <w:autoSpaceDE w:val="0"/>
                              <w:autoSpaceDN w:val="0"/>
                              <w:adjustRightInd w:val="0"/>
                              <w:jc w:val="center"/>
                              <w:rPr>
                                <w:rFonts w:cs="Arial"/>
                                <w:color w:val="000000"/>
                                <w:sz w:val="20"/>
                                <w:szCs w:val="18"/>
                              </w:rPr>
                            </w:pPr>
                            <w:r w:rsidRPr="007A4FAC">
                              <w:rPr>
                                <w:rFonts w:cs="Arial"/>
                                <w:color w:val="000000"/>
                                <w:sz w:val="20"/>
                                <w:szCs w:val="18"/>
                              </w:rPr>
                              <w:t>Telephone: +33 1 34 51 70 01  Fax:  +33 1 34 51 82 05</w:t>
                            </w:r>
                          </w:p>
                          <w:p w14:paraId="78E2CB90" w14:textId="77777777" w:rsidR="000B7C6E" w:rsidRPr="007A4FAC" w:rsidRDefault="000B7C6E" w:rsidP="009D65C8">
                            <w:pPr>
                              <w:autoSpaceDE w:val="0"/>
                              <w:autoSpaceDN w:val="0"/>
                              <w:adjustRightInd w:val="0"/>
                              <w:jc w:val="center"/>
                              <w:rPr>
                                <w:rFonts w:cs="Arial"/>
                                <w:color w:val="000000"/>
                                <w:sz w:val="18"/>
                                <w:szCs w:val="18"/>
                                <w:lang w:val="fr-FR"/>
                              </w:rPr>
                            </w:pPr>
                            <w:r w:rsidRPr="007A4FAC">
                              <w:rPr>
                                <w:rFonts w:cs="Arial"/>
                                <w:color w:val="000000"/>
                                <w:sz w:val="20"/>
                                <w:szCs w:val="18"/>
                              </w:rPr>
                              <w:t xml:space="preserve">e-mail:  </w:t>
                            </w:r>
                            <w:hyperlink r:id="rId9" w:history="1">
                              <w:r w:rsidRPr="007A4FAC">
                                <w:rPr>
                                  <w:rFonts w:cs="Arial"/>
                                  <w:color w:val="0000FF"/>
                                  <w:sz w:val="20"/>
                                  <w:szCs w:val="18"/>
                                  <w:u w:val="single"/>
                                </w:rPr>
                                <w:t>contact@iala-aism.org</w:t>
                              </w:r>
                            </w:hyperlink>
                            <w:r w:rsidRPr="007A4FAC">
                              <w:rPr>
                                <w:rFonts w:cs="Arial"/>
                                <w:color w:val="000000"/>
                                <w:sz w:val="20"/>
                                <w:szCs w:val="18"/>
                              </w:rPr>
                              <w:t xml:space="preserve">       Internet:  </w:t>
                            </w:r>
                            <w:hyperlink r:id="rId10" w:history="1">
                              <w:r w:rsidRPr="007A4FAC">
                                <w:rPr>
                                  <w:rFonts w:cs="Arial"/>
                                  <w:color w:val="0000FF"/>
                                  <w:sz w:val="20"/>
                                  <w:szCs w:val="18"/>
                                  <w:u w:val="single"/>
                                </w:rPr>
                                <w:t>www.iala-aism.org</w:t>
                              </w:r>
                            </w:hyperlink>
                          </w:p>
                          <w:p w14:paraId="2FA83B64" w14:textId="77777777" w:rsidR="000B7C6E" w:rsidRDefault="000B7C6E" w:rsidP="009D65C8">
                            <w:pPr>
                              <w:autoSpaceDE w:val="0"/>
                              <w:autoSpaceDN w:val="0"/>
                              <w:adjustRightInd w:val="0"/>
                              <w:rPr>
                                <w:rFonts w:cs="Arial"/>
                                <w:color w:val="000000"/>
                                <w:sz w:val="18"/>
                                <w:szCs w:val="18"/>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3B1DBA" id="_x0000_t202" coordsize="21600,21600" o:spt="202" path="m,l,21600r21600,l21600,xe">
                <v:stroke joinstyle="miter"/>
                <v:path gradientshapeok="t" o:connecttype="rect"/>
              </v:shapetype>
              <v:shape id="Text Box 9" o:spid="_x0000_s1026" type="#_x0000_t202" style="position:absolute;left:0;text-align:left;margin-left:13.75pt;margin-top:582.35pt;width:438.35pt;height:69.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" filled="f" fillcolor="#0c9" stroked="f">
                <v:textbox>
                  <w:txbxContent>
                    <w:p w14:paraId="6E5B4C6B" w14:textId="77777777" w:rsidR="000B7C6E" w:rsidRPr="007A4FAC" w:rsidRDefault="000B7C6E" w:rsidP="009D65C8">
                      <w:pPr>
                        <w:autoSpaceDE w:val="0"/>
                        <w:autoSpaceDN w:val="0"/>
                        <w:adjustRightInd w:val="0"/>
                        <w:jc w:val="center"/>
                        <w:rPr>
                          <w:rFonts w:cs="Arial"/>
                          <w:color w:val="000000"/>
                          <w:sz w:val="20"/>
                          <w:szCs w:val="18"/>
                          <w:lang w:val="fr-FR"/>
                        </w:rPr>
                      </w:pPr>
                      <w:r w:rsidRPr="007A4FAC">
                        <w:rPr>
                          <w:rFonts w:cs="Arial"/>
                          <w:color w:val="000000"/>
                          <w:sz w:val="20"/>
                          <w:szCs w:val="18"/>
                          <w:lang w:val="fr-FR"/>
                        </w:rPr>
                        <w:t>10, rue des Gaudines</w:t>
                      </w:r>
                    </w:p>
                    <w:p w14:paraId="3F8F8587" w14:textId="77777777" w:rsidR="000B7C6E" w:rsidRPr="007A4FAC" w:rsidRDefault="000B7C6E" w:rsidP="009D65C8">
                      <w:pPr>
                        <w:autoSpaceDE w:val="0"/>
                        <w:autoSpaceDN w:val="0"/>
                        <w:adjustRightInd w:val="0"/>
                        <w:jc w:val="center"/>
                        <w:rPr>
                          <w:rFonts w:cs="Arial"/>
                          <w:color w:val="000000"/>
                          <w:sz w:val="20"/>
                          <w:szCs w:val="18"/>
                          <w:lang w:val="fr-FR"/>
                        </w:rPr>
                      </w:pPr>
                      <w:r w:rsidRPr="007A4FAC">
                        <w:rPr>
                          <w:rFonts w:cs="Arial"/>
                          <w:color w:val="000000"/>
                          <w:sz w:val="20"/>
                          <w:szCs w:val="18"/>
                          <w:lang w:val="fr-FR"/>
                        </w:rPr>
                        <w:t>78100 Saint Germain en Laye, France</w:t>
                      </w:r>
                    </w:p>
                    <w:p w14:paraId="0002722D" w14:textId="77777777" w:rsidR="000B7C6E" w:rsidRPr="007A4FAC" w:rsidRDefault="000B7C6E" w:rsidP="009D65C8">
                      <w:pPr>
                        <w:autoSpaceDE w:val="0"/>
                        <w:autoSpaceDN w:val="0"/>
                        <w:adjustRightInd w:val="0"/>
                        <w:jc w:val="center"/>
                        <w:rPr>
                          <w:rFonts w:cs="Arial"/>
                          <w:color w:val="000000"/>
                          <w:sz w:val="20"/>
                          <w:szCs w:val="18"/>
                        </w:rPr>
                      </w:pPr>
                      <w:r w:rsidRPr="007A4FAC">
                        <w:rPr>
                          <w:rFonts w:cs="Arial"/>
                          <w:color w:val="000000"/>
                          <w:sz w:val="20"/>
                          <w:szCs w:val="18"/>
                        </w:rPr>
                        <w:t>Telephone: +33 1 34 51 70 01  Fax:  +33 1 34 51 82 05</w:t>
                      </w:r>
                    </w:p>
                    <w:p w14:paraId="78E2CB90" w14:textId="77777777" w:rsidR="000B7C6E" w:rsidRPr="007A4FAC" w:rsidRDefault="000B7C6E" w:rsidP="009D65C8">
                      <w:pPr>
                        <w:autoSpaceDE w:val="0"/>
                        <w:autoSpaceDN w:val="0"/>
                        <w:adjustRightInd w:val="0"/>
                        <w:jc w:val="center"/>
                        <w:rPr>
                          <w:rFonts w:cs="Arial"/>
                          <w:color w:val="000000"/>
                          <w:sz w:val="18"/>
                          <w:szCs w:val="18"/>
                          <w:lang w:val="fr-FR"/>
                        </w:rPr>
                      </w:pPr>
                      <w:r w:rsidRPr="007A4FAC">
                        <w:rPr>
                          <w:rFonts w:cs="Arial"/>
                          <w:color w:val="000000"/>
                          <w:sz w:val="20"/>
                          <w:szCs w:val="18"/>
                        </w:rPr>
                        <w:t xml:space="preserve">e-mail:  </w:t>
                      </w:r>
                      <w:hyperlink r:id="rId11" w:history="1">
                        <w:r w:rsidRPr="007A4FAC">
                          <w:rPr>
                            <w:rFonts w:cs="Arial"/>
                            <w:color w:val="0000FF"/>
                            <w:sz w:val="20"/>
                            <w:szCs w:val="18"/>
                            <w:u w:val="single"/>
                          </w:rPr>
                          <w:t>contact@iala-aism.org</w:t>
                        </w:r>
                      </w:hyperlink>
                      <w:r w:rsidRPr="007A4FAC">
                        <w:rPr>
                          <w:rFonts w:cs="Arial"/>
                          <w:color w:val="000000"/>
                          <w:sz w:val="20"/>
                          <w:szCs w:val="18"/>
                        </w:rPr>
                        <w:t xml:space="preserve">       Internet:  </w:t>
                      </w:r>
                      <w:hyperlink r:id="rId12" w:history="1">
                        <w:r w:rsidRPr="007A4FAC">
                          <w:rPr>
                            <w:rFonts w:cs="Arial"/>
                            <w:color w:val="0000FF"/>
                            <w:sz w:val="20"/>
                            <w:szCs w:val="18"/>
                            <w:u w:val="single"/>
                          </w:rPr>
                          <w:t>www.iala-aism.org</w:t>
                        </w:r>
                      </w:hyperlink>
                    </w:p>
                    <w:p w14:paraId="2FA83B64" w14:textId="77777777" w:rsidR="000B7C6E" w:rsidRDefault="000B7C6E" w:rsidP="009D65C8">
                      <w:pPr>
                        <w:autoSpaceDE w:val="0"/>
                        <w:autoSpaceDN w:val="0"/>
                        <w:adjustRightInd w:val="0"/>
                        <w:rPr>
                          <w:rFonts w:cs="Arial"/>
                          <w:color w:val="000000"/>
                          <w:sz w:val="18"/>
                          <w:szCs w:val="18"/>
                          <w:lang w:val="fr-FR"/>
                        </w:rPr>
                      </w:pPr>
                    </w:p>
                  </w:txbxContent>
                </v:textbox>
              </v:shape>
            </w:pict>
          </mc:Fallback>
        </mc:AlternateContent>
      </w:r>
      <w:r>
        <w:rPr>
          <w:noProof/>
          <w:lang w:val="en-AU" w:eastAsia="en-AU"/>
        </w:rPr>
        <mc:AlternateContent>
          <mc:Choice Requires="wps">
            <w:drawing>
              <wp:anchor distT="0" distB="0" distL="114300" distR="114300" simplePos="0" relativeHeight="251653120" behindDoc="0" locked="0" layoutInCell="1" allowOverlap="1" wp14:anchorId="359AE308" wp14:editId="12048459">
                <wp:simplePos x="0" y="0"/>
                <wp:positionH relativeFrom="column">
                  <wp:posOffset>174812</wp:posOffset>
                </wp:positionH>
                <wp:positionV relativeFrom="paragraph">
                  <wp:posOffset>-98612</wp:posOffset>
                </wp:positionV>
                <wp:extent cx="5567082" cy="4482353"/>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7082" cy="4482353"/>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52ACC" w14:textId="77777777"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IALA Guideline No. 1036</w:t>
                            </w:r>
                          </w:p>
                          <w:p w14:paraId="5667A1A9" w14:textId="77777777" w:rsidR="000B7C6E" w:rsidRDefault="000B7C6E" w:rsidP="009D65C8">
                            <w:pPr>
                              <w:autoSpaceDE w:val="0"/>
                              <w:autoSpaceDN w:val="0"/>
                              <w:adjustRightInd w:val="0"/>
                              <w:jc w:val="center"/>
                              <w:rPr>
                                <w:rFonts w:cs="Arial"/>
                                <w:b/>
                                <w:bCs/>
                                <w:color w:val="000000"/>
                                <w:sz w:val="36"/>
                                <w:szCs w:val="36"/>
                              </w:rPr>
                            </w:pPr>
                          </w:p>
                          <w:p w14:paraId="60B1AA28" w14:textId="2AA16141"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o</w:t>
                            </w:r>
                            <w:r w:rsidRPr="00A70FCB">
                              <w:rPr>
                                <w:rFonts w:cs="Arial"/>
                                <w:b/>
                                <w:bCs/>
                                <w:color w:val="000000"/>
                                <w:sz w:val="36"/>
                                <w:szCs w:val="36"/>
                              </w:rPr>
                              <w:t>n</w:t>
                            </w:r>
                          </w:p>
                          <w:p w14:paraId="1AD9B19A" w14:textId="77777777" w:rsidR="000B7C6E" w:rsidRPr="00A70FCB" w:rsidRDefault="000B7C6E" w:rsidP="009D65C8">
                            <w:pPr>
                              <w:autoSpaceDE w:val="0"/>
                              <w:autoSpaceDN w:val="0"/>
                              <w:adjustRightInd w:val="0"/>
                              <w:jc w:val="center"/>
                              <w:rPr>
                                <w:rFonts w:cs="Arial"/>
                                <w:b/>
                                <w:bCs/>
                                <w:color w:val="000000"/>
                                <w:sz w:val="36"/>
                                <w:szCs w:val="36"/>
                              </w:rPr>
                            </w:pPr>
                          </w:p>
                          <w:p w14:paraId="2C7F1818" w14:textId="77777777"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Environmental Management</w:t>
                            </w:r>
                          </w:p>
                          <w:p w14:paraId="22CC1E92" w14:textId="5D498C22"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in Aids to Navigation</w:t>
                            </w:r>
                          </w:p>
                          <w:p w14:paraId="0BBD9651" w14:textId="77777777" w:rsidR="000B7C6E" w:rsidRDefault="000B7C6E" w:rsidP="009D65C8">
                            <w:pPr>
                              <w:autoSpaceDE w:val="0"/>
                              <w:autoSpaceDN w:val="0"/>
                              <w:adjustRightInd w:val="0"/>
                              <w:jc w:val="center"/>
                              <w:rPr>
                                <w:rFonts w:cs="Arial"/>
                                <w:b/>
                                <w:bCs/>
                                <w:color w:val="000000"/>
                                <w:sz w:val="36"/>
                                <w:szCs w:val="36"/>
                              </w:rPr>
                            </w:pPr>
                          </w:p>
                          <w:p w14:paraId="033C5BA6" w14:textId="77777777"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(IALA Green Guidelines)</w:t>
                            </w:r>
                          </w:p>
                          <w:p w14:paraId="3D94A7F3" w14:textId="77777777" w:rsidR="000B7C6E" w:rsidRDefault="000B7C6E" w:rsidP="009D65C8">
                            <w:pPr>
                              <w:autoSpaceDE w:val="0"/>
                              <w:autoSpaceDN w:val="0"/>
                              <w:adjustRightInd w:val="0"/>
                              <w:jc w:val="center"/>
                              <w:rPr>
                                <w:rFonts w:cs="Arial"/>
                                <w:b/>
                                <w:bCs/>
                                <w:color w:val="000000"/>
                                <w:sz w:val="36"/>
                                <w:szCs w:val="36"/>
                              </w:rPr>
                            </w:pPr>
                          </w:p>
                          <w:p w14:paraId="0AFBFB69" w14:textId="77777777" w:rsidR="000B7C6E" w:rsidRDefault="000B7C6E" w:rsidP="009D65C8">
                            <w:pPr>
                              <w:autoSpaceDE w:val="0"/>
                              <w:autoSpaceDN w:val="0"/>
                              <w:adjustRightInd w:val="0"/>
                              <w:jc w:val="center"/>
                              <w:rPr>
                                <w:rFonts w:cs="Arial"/>
                                <w:b/>
                                <w:bCs/>
                                <w:color w:val="000000"/>
                                <w:sz w:val="36"/>
                                <w:szCs w:val="36"/>
                              </w:rPr>
                            </w:pPr>
                          </w:p>
                          <w:p w14:paraId="7FE8A55C" w14:textId="77777777" w:rsidR="000B7C6E" w:rsidRDefault="000B7C6E" w:rsidP="009D65C8">
                            <w:pPr>
                              <w:autoSpaceDE w:val="0"/>
                              <w:autoSpaceDN w:val="0"/>
                              <w:adjustRightInd w:val="0"/>
                              <w:jc w:val="center"/>
                              <w:rPr>
                                <w:rFonts w:cs="Arial"/>
                                <w:b/>
                                <w:bCs/>
                                <w:color w:val="000000"/>
                                <w:sz w:val="36"/>
                                <w:szCs w:val="36"/>
                              </w:rPr>
                            </w:pPr>
                          </w:p>
                          <w:p w14:paraId="1B1CBFCC" w14:textId="77777777" w:rsidR="000B7C6E" w:rsidRPr="00040DE1" w:rsidRDefault="000B7C6E" w:rsidP="009D65C8">
                            <w:pPr>
                              <w:autoSpaceDE w:val="0"/>
                              <w:autoSpaceDN w:val="0"/>
                              <w:adjustRightInd w:val="0"/>
                              <w:jc w:val="center"/>
                              <w:rPr>
                                <w:rFonts w:cs="Arial"/>
                                <w:b/>
                                <w:bCs/>
                                <w:color w:val="000000"/>
                                <w:sz w:val="36"/>
                                <w:szCs w:val="36"/>
                                <w:highlight w:val="yellow"/>
                              </w:rPr>
                            </w:pPr>
                            <w:r w:rsidRPr="00040DE1">
                              <w:rPr>
                                <w:rFonts w:cs="Arial"/>
                                <w:b/>
                                <w:bCs/>
                                <w:color w:val="000000"/>
                                <w:sz w:val="36"/>
                                <w:szCs w:val="36"/>
                                <w:highlight w:val="yellow"/>
                              </w:rPr>
                              <w:t>Edition 2</w:t>
                            </w:r>
                          </w:p>
                          <w:p w14:paraId="38F6B4E0" w14:textId="77777777" w:rsidR="000B7C6E" w:rsidRPr="00040DE1" w:rsidRDefault="000B7C6E" w:rsidP="009D65C8">
                            <w:pPr>
                              <w:autoSpaceDE w:val="0"/>
                              <w:autoSpaceDN w:val="0"/>
                              <w:adjustRightInd w:val="0"/>
                              <w:jc w:val="center"/>
                              <w:rPr>
                                <w:rFonts w:cs="Arial"/>
                                <w:b/>
                                <w:bCs/>
                                <w:color w:val="FF0000"/>
                                <w:sz w:val="36"/>
                                <w:szCs w:val="36"/>
                                <w:highlight w:val="yellow"/>
                              </w:rPr>
                            </w:pPr>
                          </w:p>
                          <w:p w14:paraId="6B85BEF4" w14:textId="77777777" w:rsidR="000B7C6E" w:rsidRPr="00040DE1" w:rsidRDefault="000B7C6E" w:rsidP="009D65C8">
                            <w:pPr>
                              <w:autoSpaceDE w:val="0"/>
                              <w:autoSpaceDN w:val="0"/>
                              <w:adjustRightInd w:val="0"/>
                              <w:jc w:val="center"/>
                              <w:rPr>
                                <w:rFonts w:cs="Arial"/>
                                <w:b/>
                                <w:bCs/>
                                <w:color w:val="000000" w:themeColor="text1"/>
                                <w:sz w:val="36"/>
                                <w:szCs w:val="36"/>
                                <w:highlight w:val="yellow"/>
                              </w:rPr>
                            </w:pPr>
                            <w:r w:rsidRPr="00040DE1">
                              <w:rPr>
                                <w:rFonts w:cs="Arial"/>
                                <w:b/>
                                <w:bCs/>
                                <w:color w:val="000000" w:themeColor="text1"/>
                                <w:sz w:val="36"/>
                                <w:szCs w:val="36"/>
                                <w:highlight w:val="yellow"/>
                              </w:rPr>
                              <w:t>December 2013</w:t>
                            </w:r>
                          </w:p>
                          <w:p w14:paraId="3F3917DC" w14:textId="6D37BF5E" w:rsidR="000B7C6E" w:rsidRPr="000D64DE" w:rsidRDefault="000B7C6E" w:rsidP="009D65C8">
                            <w:pPr>
                              <w:autoSpaceDE w:val="0"/>
                              <w:autoSpaceDN w:val="0"/>
                              <w:adjustRightInd w:val="0"/>
                              <w:jc w:val="center"/>
                              <w:rPr>
                                <w:rFonts w:cs="Arial"/>
                                <w:b/>
                                <w:bCs/>
                                <w:color w:val="000000"/>
                                <w:sz w:val="23"/>
                                <w:szCs w:val="23"/>
                              </w:rPr>
                            </w:pPr>
                            <w:r w:rsidRPr="00040DE1">
                              <w:rPr>
                                <w:rFonts w:cs="Arial"/>
                                <w:b/>
                                <w:bCs/>
                                <w:color w:val="000000"/>
                                <w:sz w:val="23"/>
                                <w:szCs w:val="23"/>
                                <w:highlight w:val="yellow"/>
                              </w:rPr>
                              <w:t>Edition 1 December 2004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AE308" id="Text Box 7" o:spid="_x0000_s1027" type="#_x0000_t202" style="position:absolute;left:0;text-align:left;margin-left:13.75pt;margin-top:-7.75pt;width:438.35pt;height:352.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" filled="f" fillcolor="#0c9" stroked="f">
                <v:textbox>
                  <w:txbxContent>
                    <w:p w14:paraId="37A52ACC" w14:textId="77777777"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IALA Guideline No. 1036</w:t>
                      </w:r>
                    </w:p>
                    <w:p w14:paraId="5667A1A9" w14:textId="77777777" w:rsidR="000B7C6E" w:rsidRDefault="000B7C6E" w:rsidP="009D65C8">
                      <w:pPr>
                        <w:autoSpaceDE w:val="0"/>
                        <w:autoSpaceDN w:val="0"/>
                        <w:adjustRightInd w:val="0"/>
                        <w:jc w:val="center"/>
                        <w:rPr>
                          <w:rFonts w:cs="Arial"/>
                          <w:b/>
                          <w:bCs/>
                          <w:color w:val="000000"/>
                          <w:sz w:val="36"/>
                          <w:szCs w:val="36"/>
                        </w:rPr>
                      </w:pPr>
                    </w:p>
                    <w:p w14:paraId="60B1AA28" w14:textId="2AA16141"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o</w:t>
                      </w:r>
                      <w:r w:rsidRPr="00A70FCB">
                        <w:rPr>
                          <w:rFonts w:cs="Arial"/>
                          <w:b/>
                          <w:bCs/>
                          <w:color w:val="000000"/>
                          <w:sz w:val="36"/>
                          <w:szCs w:val="36"/>
                        </w:rPr>
                        <w:t>n</w:t>
                      </w:r>
                    </w:p>
                    <w:p w14:paraId="1AD9B19A" w14:textId="77777777" w:rsidR="000B7C6E" w:rsidRPr="00A70FCB" w:rsidRDefault="000B7C6E" w:rsidP="009D65C8">
                      <w:pPr>
                        <w:autoSpaceDE w:val="0"/>
                        <w:autoSpaceDN w:val="0"/>
                        <w:adjustRightInd w:val="0"/>
                        <w:jc w:val="center"/>
                        <w:rPr>
                          <w:rFonts w:cs="Arial"/>
                          <w:b/>
                          <w:bCs/>
                          <w:color w:val="000000"/>
                          <w:sz w:val="36"/>
                          <w:szCs w:val="36"/>
                        </w:rPr>
                      </w:pPr>
                    </w:p>
                    <w:p w14:paraId="2C7F1818" w14:textId="77777777"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Environmental Management</w:t>
                      </w:r>
                    </w:p>
                    <w:p w14:paraId="22CC1E92" w14:textId="5D498C22"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in Aids to Navigation</w:t>
                      </w:r>
                    </w:p>
                    <w:p w14:paraId="0BBD9651" w14:textId="77777777" w:rsidR="000B7C6E" w:rsidRDefault="000B7C6E" w:rsidP="009D65C8">
                      <w:pPr>
                        <w:autoSpaceDE w:val="0"/>
                        <w:autoSpaceDN w:val="0"/>
                        <w:adjustRightInd w:val="0"/>
                        <w:jc w:val="center"/>
                        <w:rPr>
                          <w:rFonts w:cs="Arial"/>
                          <w:b/>
                          <w:bCs/>
                          <w:color w:val="000000"/>
                          <w:sz w:val="36"/>
                          <w:szCs w:val="36"/>
                        </w:rPr>
                      </w:pPr>
                    </w:p>
                    <w:p w14:paraId="033C5BA6" w14:textId="77777777"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(IALA Green Guidelines)</w:t>
                      </w:r>
                    </w:p>
                    <w:p w14:paraId="3D94A7F3" w14:textId="77777777" w:rsidR="000B7C6E" w:rsidRDefault="000B7C6E" w:rsidP="009D65C8">
                      <w:pPr>
                        <w:autoSpaceDE w:val="0"/>
                        <w:autoSpaceDN w:val="0"/>
                        <w:adjustRightInd w:val="0"/>
                        <w:jc w:val="center"/>
                        <w:rPr>
                          <w:rFonts w:cs="Arial"/>
                          <w:b/>
                          <w:bCs/>
                          <w:color w:val="000000"/>
                          <w:sz w:val="36"/>
                          <w:szCs w:val="36"/>
                        </w:rPr>
                      </w:pPr>
                    </w:p>
                    <w:p w14:paraId="0AFBFB69" w14:textId="77777777" w:rsidR="000B7C6E" w:rsidRDefault="000B7C6E" w:rsidP="009D65C8">
                      <w:pPr>
                        <w:autoSpaceDE w:val="0"/>
                        <w:autoSpaceDN w:val="0"/>
                        <w:adjustRightInd w:val="0"/>
                        <w:jc w:val="center"/>
                        <w:rPr>
                          <w:rFonts w:cs="Arial"/>
                          <w:b/>
                          <w:bCs/>
                          <w:color w:val="000000"/>
                          <w:sz w:val="36"/>
                          <w:szCs w:val="36"/>
                        </w:rPr>
                      </w:pPr>
                    </w:p>
                    <w:p w14:paraId="7FE8A55C" w14:textId="77777777" w:rsidR="000B7C6E" w:rsidRDefault="000B7C6E" w:rsidP="009D65C8">
                      <w:pPr>
                        <w:autoSpaceDE w:val="0"/>
                        <w:autoSpaceDN w:val="0"/>
                        <w:adjustRightInd w:val="0"/>
                        <w:jc w:val="center"/>
                        <w:rPr>
                          <w:rFonts w:cs="Arial"/>
                          <w:b/>
                          <w:bCs/>
                          <w:color w:val="000000"/>
                          <w:sz w:val="36"/>
                          <w:szCs w:val="36"/>
                        </w:rPr>
                      </w:pPr>
                    </w:p>
                    <w:p w14:paraId="1B1CBFCC" w14:textId="77777777" w:rsidR="000B7C6E" w:rsidRPr="00040DE1" w:rsidRDefault="000B7C6E" w:rsidP="009D65C8">
                      <w:pPr>
                        <w:autoSpaceDE w:val="0"/>
                        <w:autoSpaceDN w:val="0"/>
                        <w:adjustRightInd w:val="0"/>
                        <w:jc w:val="center"/>
                        <w:rPr>
                          <w:rFonts w:cs="Arial"/>
                          <w:b/>
                          <w:bCs/>
                          <w:color w:val="000000"/>
                          <w:sz w:val="36"/>
                          <w:szCs w:val="36"/>
                          <w:highlight w:val="yellow"/>
                        </w:rPr>
                      </w:pPr>
                      <w:r w:rsidRPr="00040DE1">
                        <w:rPr>
                          <w:rFonts w:cs="Arial"/>
                          <w:b/>
                          <w:bCs/>
                          <w:color w:val="000000"/>
                          <w:sz w:val="36"/>
                          <w:szCs w:val="36"/>
                          <w:highlight w:val="yellow"/>
                        </w:rPr>
                        <w:t>Edition 2</w:t>
                      </w:r>
                    </w:p>
                    <w:p w14:paraId="38F6B4E0" w14:textId="77777777" w:rsidR="000B7C6E" w:rsidRPr="00040DE1" w:rsidRDefault="000B7C6E" w:rsidP="009D65C8">
                      <w:pPr>
                        <w:autoSpaceDE w:val="0"/>
                        <w:autoSpaceDN w:val="0"/>
                        <w:adjustRightInd w:val="0"/>
                        <w:jc w:val="center"/>
                        <w:rPr>
                          <w:rFonts w:cs="Arial"/>
                          <w:b/>
                          <w:bCs/>
                          <w:color w:val="FF0000"/>
                          <w:sz w:val="36"/>
                          <w:szCs w:val="36"/>
                          <w:highlight w:val="yellow"/>
                        </w:rPr>
                      </w:pPr>
                    </w:p>
                    <w:p w14:paraId="6B85BEF4" w14:textId="77777777" w:rsidR="000B7C6E" w:rsidRPr="00040DE1" w:rsidRDefault="000B7C6E" w:rsidP="009D65C8">
                      <w:pPr>
                        <w:autoSpaceDE w:val="0"/>
                        <w:autoSpaceDN w:val="0"/>
                        <w:adjustRightInd w:val="0"/>
                        <w:jc w:val="center"/>
                        <w:rPr>
                          <w:rFonts w:cs="Arial"/>
                          <w:b/>
                          <w:bCs/>
                          <w:color w:val="000000" w:themeColor="text1"/>
                          <w:sz w:val="36"/>
                          <w:szCs w:val="36"/>
                          <w:highlight w:val="yellow"/>
                        </w:rPr>
                      </w:pPr>
                      <w:r w:rsidRPr="00040DE1">
                        <w:rPr>
                          <w:rFonts w:cs="Arial"/>
                          <w:b/>
                          <w:bCs/>
                          <w:color w:val="000000" w:themeColor="text1"/>
                          <w:sz w:val="36"/>
                          <w:szCs w:val="36"/>
                          <w:highlight w:val="yellow"/>
                        </w:rPr>
                        <w:t>December 2013</w:t>
                      </w:r>
                    </w:p>
                    <w:p w14:paraId="3F3917DC" w14:textId="6D37BF5E" w:rsidR="000B7C6E" w:rsidRPr="000D64DE" w:rsidRDefault="000B7C6E" w:rsidP="009D65C8">
                      <w:pPr>
                        <w:autoSpaceDE w:val="0"/>
                        <w:autoSpaceDN w:val="0"/>
                        <w:adjustRightInd w:val="0"/>
                        <w:jc w:val="center"/>
                        <w:rPr>
                          <w:rFonts w:cs="Arial"/>
                          <w:b/>
                          <w:bCs/>
                          <w:color w:val="000000"/>
                          <w:sz w:val="23"/>
                          <w:szCs w:val="23"/>
                        </w:rPr>
                      </w:pPr>
                      <w:r w:rsidRPr="00040DE1">
                        <w:rPr>
                          <w:rFonts w:cs="Arial"/>
                          <w:b/>
                          <w:bCs/>
                          <w:color w:val="000000"/>
                          <w:sz w:val="23"/>
                          <w:szCs w:val="23"/>
                          <w:highlight w:val="yellow"/>
                        </w:rPr>
                        <w:t>Edition 1 December 2004</w:t>
                      </w:r>
                    </w:p>
                  </w:txbxContent>
                </v:textbox>
              </v:shape>
            </w:pict>
          </mc:Fallback>
        </mc:AlternateContent>
      </w:r>
      <w:r>
        <w:rPr>
          <w:noProof/>
          <w:lang w:val="en-AU" w:eastAsia="en-AU"/>
        </w:rPr>
        <mc:AlternateContent>
          <mc:Choice Requires="wpg">
            <w:drawing>
              <wp:anchor distT="0" distB="0" distL="114300" distR="114300" simplePos="0" relativeHeight="251655168" behindDoc="0" locked="0" layoutInCell="1" allowOverlap="1" wp14:anchorId="52560706" wp14:editId="49584FF7">
                <wp:simplePos x="0" y="0"/>
                <wp:positionH relativeFrom="column">
                  <wp:posOffset>-441325</wp:posOffset>
                </wp:positionH>
                <wp:positionV relativeFrom="paragraph">
                  <wp:posOffset>-511810</wp:posOffset>
                </wp:positionV>
                <wp:extent cx="609600" cy="8790940"/>
                <wp:effectExtent l="2667000" t="0" r="266700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8790940"/>
                          <a:chOff x="1800" y="1330"/>
                          <a:chExt cx="960" cy="13844"/>
                        </a:xfrm>
                      </wpg:grpSpPr>
                      <wps:wsp>
                        <wps:cNvPr id="4" name="Text Box 3"/>
                        <wps:cNvSpPr txBox="1">
                          <a:spLocks noChangeArrowheads="1"/>
                        </wps:cNvSpPr>
                        <wps:spPr bwMode="auto">
                          <a:xfrm rot="-5400000">
                            <a:off x="-2537" y="9997"/>
                            <a:ext cx="9634"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1766B" w14:textId="77777777" w:rsidR="000B7C6E" w:rsidRDefault="000B7C6E" w:rsidP="009D65C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of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wps:wsp>
                        <wps:cNvPr id="5" name="Text Box 4"/>
                        <wps:cNvSpPr txBox="1">
                          <a:spLocks noChangeArrowheads="1"/>
                        </wps:cNvSpPr>
                        <wps:spPr bwMode="auto">
                          <a:xfrm rot="-5400000">
                            <a:off x="-253" y="3450"/>
                            <a:ext cx="49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DEA79" w14:textId="77777777" w:rsidR="000B7C6E" w:rsidRDefault="000B7C6E" w:rsidP="009D65C8">
                              <w:pPr>
                                <w:autoSpaceDE w:val="0"/>
                                <w:autoSpaceDN w:val="0"/>
                                <w:adjustRightInd w:val="0"/>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6" name="Line 5"/>
                        <wps:cNvCnPr/>
                        <wps:spPr bwMode="auto">
                          <a:xfrm flipV="1">
                            <a:off x="2760" y="1506"/>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a:off x="1800" y="1560"/>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2560706" id="Group 2" o:spid="_x0000_s1028" style="position:absolute;left:0;text-align:left;margin-left:-34.75pt;margin-top:-40.3pt;width:48pt;height:692.2pt;z-index:251655168" coordorigin="1800,1330" coordsize="960,13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">
                <v:shape id="Text Box 3" o:spid="_x0000_s1029" type="#_x0000_t202" style="position:absolute;left:-2537;top:9997;width:9634;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E9acIA&#10;AADaAAAADwAAAGRycy9kb3ducmV2LnhtbESPT4vCMBTE78J+h/AWvGm6i/inNpWiCHsQwbqw10fz&#10;bIvNS2mitt9+Iwgeh5n5DZNsetOIO3WutqzgaxqBIC6srrlU8HveT5YgnEfW2FgmBQM52KQfowRj&#10;bR98onvuSxEg7GJUUHnfxlK6oiKDbmpb4uBdbGfQB9mVUnf4CHDTyO8omkuDNYeFClvaVlRc85tR&#10;sIuGWVvjX6aHw2KPq+xGW3NUavzZZ2sQnnr/Dr/aP1rBDJ5Xwg2Q6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MT1pwgAAANoAAAAPAAAAAAAAAAAAAAAAAJgCAABkcnMvZG93&#10;bnJldi54bWxQSwUGAAAAAAQABAD1AAAAhwMAAAAA&#10;" filled="f" fillcolor="#0c9" stroked="f">
                  <v:textbox style="layout-flow:vertical;mso-layout-flow-alt:bottom-to-top">
                    <w:txbxContent>
                      <w:p w14:paraId="3941766B" w14:textId="77777777" w:rsidR="000B7C6E" w:rsidRDefault="000B7C6E" w:rsidP="009D65C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of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Text Box 4" o:spid="_x0000_s1030" type="#_x0000_t202" style="position:absolute;left:-253;top:3450;width:49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2Y8sIA&#10;AADaAAAADwAAAGRycy9kb3ducmV2LnhtbESPS4vCQBCE78L+h6EXvOlkF1+bdQwhIngQwQd4bTK9&#10;SdhMT8iMmvx7RxA8FlX1FbVMOlOLG7WusqzgaxyBIM6trrhQcD5tRgsQziNrrC2Tgp4cJKuPwRJj&#10;be98oNvRFyJA2MWooPS+iaV0eUkG3dg2xMH7s61BH2RbSN3iPcBNLb+jaCYNVhwWSmwoKyn/P16N&#10;gnXUT5oKL6nud/MN/qRXysxeqeFnl/6C8NT5d/jV3moFU3heCT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fZjywgAAANoAAAAPAAAAAAAAAAAAAAAAAJgCAABkcnMvZG93&#10;bnJldi54bWxQSwUGAAAAAAQABAD1AAAAhwMAAAAA&#10;" filled="f" fillcolor="#0c9" stroked="f">
                  <v:textbox style="layout-flow:vertical;mso-layout-flow-alt:bottom-to-top">
                    <w:txbxContent>
                      <w:p w14:paraId="11DDEA79" w14:textId="77777777" w:rsidR="000B7C6E" w:rsidRDefault="000B7C6E" w:rsidP="009D65C8">
                        <w:pPr>
                          <w:autoSpaceDE w:val="0"/>
                          <w:autoSpaceDN w:val="0"/>
                          <w:adjustRightInd w:val="0"/>
                          <w:rPr>
                            <w:rFonts w:cs="Arial"/>
                            <w:color w:val="000000"/>
                          </w:rPr>
                        </w:pPr>
                        <w:r>
                          <w:rPr>
                            <w:rFonts w:cs="Arial"/>
                            <w:color w:val="000000"/>
                          </w:rPr>
                          <w:t>International Association of Marine Aids to Navigation and Lighthouse Authorities</w:t>
                        </w:r>
                      </w:p>
                    </w:txbxContent>
                  </v:textbox>
                </v:shape>
                <v:line id="Line 5" o:spid="_x0000_s1031" style="position:absolute;flip:y;visibility:visible;mso-wrap-style:square" from="2760,1506" to="2760,14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XbY8QAAADaAAAADwAAAGRycy9kb3ducmV2LnhtbESPQWsCMRSE74L/IbxCL6LZliK6NYoU&#10;hB68VGXF2+vmdbPs5mVNom7/fVMQPA4z8w2zWPW2FVfyoXas4GWSgSAuna65UnDYb8YzECEia2wd&#10;k4JfCrBaDgcLzLW78Rddd7ESCcIhRwUmxi6XMpSGLIaJ64iT9+O8xZikr6T2eEtw28rXLJtKizWn&#10;BYMdfRgqm93FKpCz7ejs199vTdEcj3NTlEV32ir1/NSv30FE6uMjfG9/agVT+L+Sb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tdtjxAAAANoAAAAPAAAAAAAAAAAA&#10;AAAAAKECAABkcnMvZG93bnJldi54bWxQSwUGAAAAAAQABAD5AAAAkgMAAAAA&#10;"/>
                <v:line id="Line 6" o:spid="_x0000_s1032" style="position:absolute;visibility:visible;mso-wrap-style:square" from="1800,1560" to="1800,14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group>
            </w:pict>
          </mc:Fallback>
        </mc:AlternateContent>
      </w:r>
      <w:bookmarkEnd w:id="0"/>
      <w:bookmarkEnd w:id="1"/>
    </w:p>
    <w:p w14:paraId="16D9844B" w14:textId="77777777" w:rsidR="009D65C8" w:rsidRDefault="009D65C8" w:rsidP="009D65C8">
      <w:pPr>
        <w:pStyle w:val="Title"/>
        <w:jc w:val="left"/>
        <w:sectPr w:rsidR="009D65C8">
          <w:headerReference w:type="even" r:id="rId13"/>
          <w:headerReference w:type="default" r:id="rId14"/>
          <w:footerReference w:type="even" r:id="rId15"/>
          <w:footerReference w:type="default" r:id="rId16"/>
          <w:headerReference w:type="first" r:id="rId17"/>
          <w:footerReference w:type="first" r:id="rId18"/>
          <w:pgSz w:w="12240" w:h="15840"/>
          <w:pgMar w:top="1440" w:right="1800" w:bottom="1440" w:left="1800" w:header="708" w:footer="708" w:gutter="0"/>
          <w:cols w:space="708"/>
          <w:titlePg/>
          <w:docGrid w:linePitch="360"/>
        </w:sectPr>
      </w:pPr>
    </w:p>
    <w:p w14:paraId="31B4F103" w14:textId="77777777" w:rsidR="009D65C8" w:rsidRPr="00040DE1" w:rsidRDefault="009D65C8" w:rsidP="009D65C8">
      <w:pPr>
        <w:pStyle w:val="Title"/>
      </w:pPr>
      <w:bookmarkStart w:id="10" w:name="_Toc435575485"/>
      <w:r w:rsidRPr="00040DE1">
        <w:lastRenderedPageBreak/>
        <w:t>Document Revisions</w:t>
      </w:r>
      <w:bookmarkEnd w:id="10"/>
      <w:r w:rsidRPr="00040DE1">
        <w:t xml:space="preserve"> </w:t>
      </w:r>
    </w:p>
    <w:p w14:paraId="058EC9AC" w14:textId="77777777" w:rsidR="009D65C8" w:rsidRPr="00040DE1" w:rsidRDefault="009D65C8" w:rsidP="009D65C8">
      <w:pPr>
        <w:pStyle w:val="BodyText"/>
      </w:pPr>
      <w:r w:rsidRPr="00040DE1">
        <w:t xml:space="preserve">Revisions to the IALA Document are to be noted in the table prior to the issue of a revised document.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6"/>
        <w:gridCol w:w="3076"/>
        <w:gridCol w:w="3808"/>
      </w:tblGrid>
      <w:tr w:rsidR="009D65C8" w:rsidRPr="00040DE1" w14:paraId="0A0C6D02" w14:textId="77777777" w:rsidTr="00040DE1">
        <w:tc>
          <w:tcPr>
            <w:tcW w:w="1012" w:type="pct"/>
          </w:tcPr>
          <w:p w14:paraId="51DB8D32" w14:textId="77777777" w:rsidR="009D65C8" w:rsidRPr="00040DE1" w:rsidRDefault="009D65C8" w:rsidP="00040DE1">
            <w:pPr>
              <w:pStyle w:val="BodyText"/>
              <w:spacing w:before="120"/>
              <w:jc w:val="center"/>
              <w:rPr>
                <w:rFonts w:cs="Arial"/>
                <w:b/>
                <w:bCs/>
              </w:rPr>
            </w:pPr>
            <w:r w:rsidRPr="00040DE1">
              <w:rPr>
                <w:rFonts w:cs="Arial"/>
                <w:b/>
                <w:bCs/>
              </w:rPr>
              <w:t>Date</w:t>
            </w:r>
          </w:p>
        </w:tc>
        <w:tc>
          <w:tcPr>
            <w:tcW w:w="1782" w:type="pct"/>
          </w:tcPr>
          <w:p w14:paraId="6EC49C77" w14:textId="77777777" w:rsidR="009D65C8" w:rsidRPr="00040DE1" w:rsidRDefault="009D65C8" w:rsidP="00040DE1">
            <w:pPr>
              <w:pStyle w:val="BodyText"/>
              <w:spacing w:before="120"/>
              <w:jc w:val="center"/>
              <w:rPr>
                <w:rFonts w:cs="Arial"/>
                <w:b/>
                <w:bCs/>
              </w:rPr>
            </w:pPr>
            <w:r w:rsidRPr="00040DE1">
              <w:rPr>
                <w:rFonts w:cs="Arial"/>
                <w:b/>
                <w:bCs/>
              </w:rPr>
              <w:t>Page / Section Revised</w:t>
            </w:r>
          </w:p>
        </w:tc>
        <w:tc>
          <w:tcPr>
            <w:tcW w:w="2206" w:type="pct"/>
          </w:tcPr>
          <w:p w14:paraId="07B37141" w14:textId="77777777" w:rsidR="009D65C8" w:rsidRPr="00040DE1" w:rsidRDefault="009D65C8" w:rsidP="00040DE1">
            <w:pPr>
              <w:pStyle w:val="BodyText"/>
              <w:spacing w:before="120"/>
              <w:jc w:val="center"/>
              <w:rPr>
                <w:rFonts w:cs="Arial"/>
                <w:b/>
                <w:bCs/>
              </w:rPr>
            </w:pPr>
            <w:r w:rsidRPr="00040DE1">
              <w:rPr>
                <w:rFonts w:cs="Arial"/>
                <w:b/>
                <w:bCs/>
              </w:rPr>
              <w:t>Requirement for Revision</w:t>
            </w:r>
          </w:p>
        </w:tc>
      </w:tr>
      <w:tr w:rsidR="009D65C8" w:rsidRPr="00040DE1" w14:paraId="6A62B058" w14:textId="77777777" w:rsidTr="00040DE1">
        <w:trPr>
          <w:trHeight w:val="1452"/>
        </w:trPr>
        <w:tc>
          <w:tcPr>
            <w:tcW w:w="1012" w:type="pct"/>
          </w:tcPr>
          <w:p w14:paraId="19BEA784" w14:textId="77777777" w:rsidR="009D65C8" w:rsidRPr="00040DE1" w:rsidRDefault="009D65C8" w:rsidP="00040DE1">
            <w:pPr>
              <w:pStyle w:val="BodyText"/>
            </w:pPr>
            <w:r w:rsidRPr="00040DE1">
              <w:t>December 2013</w:t>
            </w:r>
          </w:p>
        </w:tc>
        <w:tc>
          <w:tcPr>
            <w:tcW w:w="1782" w:type="pct"/>
          </w:tcPr>
          <w:p w14:paraId="422D38DD" w14:textId="77777777" w:rsidR="009D65C8" w:rsidRPr="00040DE1" w:rsidRDefault="009D65C8" w:rsidP="00040DE1">
            <w:pPr>
              <w:pStyle w:val="BodyText"/>
            </w:pPr>
            <w:r w:rsidRPr="00040DE1">
              <w:t>Entire document</w:t>
            </w:r>
          </w:p>
        </w:tc>
        <w:tc>
          <w:tcPr>
            <w:tcW w:w="2206" w:type="pct"/>
          </w:tcPr>
          <w:p w14:paraId="5BEB3BD1" w14:textId="77777777" w:rsidR="009D65C8" w:rsidRPr="00040DE1" w:rsidRDefault="009D65C8" w:rsidP="00040DE1">
            <w:pPr>
              <w:pStyle w:val="BodyText"/>
            </w:pPr>
            <w:r w:rsidRPr="00040DE1">
              <w:t>Revised and updated to reflect new information and content extended</w:t>
            </w:r>
          </w:p>
        </w:tc>
      </w:tr>
      <w:tr w:rsidR="009D65C8" w:rsidRPr="00040DE1" w14:paraId="368BCEFC" w14:textId="77777777" w:rsidTr="00040DE1">
        <w:trPr>
          <w:trHeight w:val="1812"/>
        </w:trPr>
        <w:tc>
          <w:tcPr>
            <w:tcW w:w="1012" w:type="pct"/>
            <w:shd w:val="clear" w:color="auto" w:fill="FFFF00"/>
          </w:tcPr>
          <w:p w14:paraId="6713FDA1" w14:textId="77777777" w:rsidR="009D65C8" w:rsidRPr="00040DE1" w:rsidRDefault="009D65C8" w:rsidP="00040DE1">
            <w:pPr>
              <w:pStyle w:val="BodyText"/>
            </w:pPr>
          </w:p>
        </w:tc>
        <w:tc>
          <w:tcPr>
            <w:tcW w:w="1782" w:type="pct"/>
            <w:shd w:val="clear" w:color="auto" w:fill="FFFF00"/>
          </w:tcPr>
          <w:p w14:paraId="04F5E548" w14:textId="77777777" w:rsidR="009D65C8" w:rsidRPr="00040DE1" w:rsidRDefault="009D65C8" w:rsidP="00040DE1">
            <w:pPr>
              <w:pStyle w:val="BodyText"/>
            </w:pPr>
          </w:p>
        </w:tc>
        <w:tc>
          <w:tcPr>
            <w:tcW w:w="2206" w:type="pct"/>
            <w:shd w:val="clear" w:color="auto" w:fill="FFFF00"/>
          </w:tcPr>
          <w:p w14:paraId="68699BD3" w14:textId="32721C5E" w:rsidR="009D65C8" w:rsidRPr="00040DE1" w:rsidRDefault="009D65C8" w:rsidP="00040DE1">
            <w:pPr>
              <w:pStyle w:val="BodyText"/>
            </w:pPr>
          </w:p>
        </w:tc>
      </w:tr>
      <w:tr w:rsidR="009D65C8" w:rsidRPr="00040DE1" w14:paraId="7B49FF76" w14:textId="77777777" w:rsidTr="00040DE1">
        <w:trPr>
          <w:trHeight w:val="1812"/>
        </w:trPr>
        <w:tc>
          <w:tcPr>
            <w:tcW w:w="1012" w:type="pct"/>
          </w:tcPr>
          <w:p w14:paraId="2C907184" w14:textId="77777777" w:rsidR="009D65C8" w:rsidRPr="00040DE1" w:rsidRDefault="009D65C8" w:rsidP="00040DE1">
            <w:pPr>
              <w:pStyle w:val="BodyText"/>
            </w:pPr>
          </w:p>
        </w:tc>
        <w:tc>
          <w:tcPr>
            <w:tcW w:w="1782" w:type="pct"/>
          </w:tcPr>
          <w:p w14:paraId="3C5F91DF" w14:textId="77777777" w:rsidR="009D65C8" w:rsidRPr="00040DE1" w:rsidRDefault="009D65C8" w:rsidP="00040DE1">
            <w:pPr>
              <w:pStyle w:val="BodyText"/>
            </w:pPr>
          </w:p>
        </w:tc>
        <w:tc>
          <w:tcPr>
            <w:tcW w:w="2206" w:type="pct"/>
          </w:tcPr>
          <w:p w14:paraId="396BE557" w14:textId="77777777" w:rsidR="009D65C8" w:rsidRPr="00040DE1" w:rsidRDefault="009D65C8" w:rsidP="00040DE1">
            <w:pPr>
              <w:pStyle w:val="BodyText"/>
            </w:pPr>
          </w:p>
        </w:tc>
      </w:tr>
      <w:tr w:rsidR="009D65C8" w:rsidRPr="00040DE1" w14:paraId="29EA223B" w14:textId="77777777" w:rsidTr="00040DE1">
        <w:trPr>
          <w:trHeight w:val="1812"/>
        </w:trPr>
        <w:tc>
          <w:tcPr>
            <w:tcW w:w="1012" w:type="pct"/>
          </w:tcPr>
          <w:p w14:paraId="60DA4F4C" w14:textId="77777777" w:rsidR="009D65C8" w:rsidRPr="00040DE1" w:rsidRDefault="009D65C8" w:rsidP="00040DE1">
            <w:pPr>
              <w:pStyle w:val="BodyText"/>
            </w:pPr>
          </w:p>
        </w:tc>
        <w:tc>
          <w:tcPr>
            <w:tcW w:w="1782" w:type="pct"/>
          </w:tcPr>
          <w:p w14:paraId="3220F326" w14:textId="77777777" w:rsidR="009D65C8" w:rsidRPr="00040DE1" w:rsidRDefault="009D65C8" w:rsidP="00040DE1">
            <w:pPr>
              <w:pStyle w:val="BodyText"/>
            </w:pPr>
          </w:p>
        </w:tc>
        <w:tc>
          <w:tcPr>
            <w:tcW w:w="2206" w:type="pct"/>
          </w:tcPr>
          <w:p w14:paraId="351CB8CB" w14:textId="77777777" w:rsidR="009D65C8" w:rsidRPr="00040DE1" w:rsidRDefault="009D65C8" w:rsidP="00040DE1">
            <w:pPr>
              <w:pStyle w:val="BodyText"/>
            </w:pPr>
          </w:p>
        </w:tc>
      </w:tr>
      <w:tr w:rsidR="009D65C8" w:rsidRPr="00040DE1" w14:paraId="3311F90A" w14:textId="77777777" w:rsidTr="00040DE1">
        <w:trPr>
          <w:trHeight w:val="1812"/>
        </w:trPr>
        <w:tc>
          <w:tcPr>
            <w:tcW w:w="1012" w:type="pct"/>
          </w:tcPr>
          <w:p w14:paraId="16300D26" w14:textId="77777777" w:rsidR="009D65C8" w:rsidRPr="00040DE1" w:rsidRDefault="009D65C8" w:rsidP="00040DE1">
            <w:pPr>
              <w:pStyle w:val="BodyText"/>
            </w:pPr>
          </w:p>
        </w:tc>
        <w:tc>
          <w:tcPr>
            <w:tcW w:w="1782" w:type="pct"/>
          </w:tcPr>
          <w:p w14:paraId="4C752ADE" w14:textId="77777777" w:rsidR="009D65C8" w:rsidRPr="00040DE1" w:rsidRDefault="009D65C8" w:rsidP="00040DE1">
            <w:pPr>
              <w:pStyle w:val="BodyText"/>
            </w:pPr>
          </w:p>
        </w:tc>
        <w:tc>
          <w:tcPr>
            <w:tcW w:w="2206" w:type="pct"/>
          </w:tcPr>
          <w:p w14:paraId="45FA6C1A" w14:textId="77777777" w:rsidR="009D65C8" w:rsidRPr="00040DE1" w:rsidRDefault="009D65C8" w:rsidP="00040DE1">
            <w:pPr>
              <w:pStyle w:val="BodyText"/>
            </w:pPr>
          </w:p>
        </w:tc>
      </w:tr>
      <w:tr w:rsidR="009D65C8" w:rsidRPr="00040DE1" w14:paraId="2CE3973A" w14:textId="77777777" w:rsidTr="00040DE1">
        <w:trPr>
          <w:trHeight w:val="1812"/>
        </w:trPr>
        <w:tc>
          <w:tcPr>
            <w:tcW w:w="1012" w:type="pct"/>
          </w:tcPr>
          <w:p w14:paraId="538BB512" w14:textId="77777777" w:rsidR="009D65C8" w:rsidRPr="00040DE1" w:rsidRDefault="009D65C8" w:rsidP="00040DE1">
            <w:pPr>
              <w:pStyle w:val="BodyText"/>
            </w:pPr>
          </w:p>
        </w:tc>
        <w:tc>
          <w:tcPr>
            <w:tcW w:w="1782" w:type="pct"/>
          </w:tcPr>
          <w:p w14:paraId="31AE5579" w14:textId="77777777" w:rsidR="009D65C8" w:rsidRPr="00040DE1" w:rsidRDefault="009D65C8" w:rsidP="00040DE1">
            <w:pPr>
              <w:pStyle w:val="BodyText"/>
            </w:pPr>
          </w:p>
        </w:tc>
        <w:tc>
          <w:tcPr>
            <w:tcW w:w="2206" w:type="pct"/>
          </w:tcPr>
          <w:p w14:paraId="0811C5F2" w14:textId="77777777" w:rsidR="009D65C8" w:rsidRPr="00040DE1" w:rsidRDefault="009D65C8" w:rsidP="00040DE1">
            <w:pPr>
              <w:pStyle w:val="BodyText"/>
            </w:pPr>
          </w:p>
        </w:tc>
      </w:tr>
    </w:tbl>
    <w:p w14:paraId="322D5C65" w14:textId="77777777" w:rsidR="009D65C8" w:rsidRPr="00040DE1" w:rsidRDefault="009D65C8" w:rsidP="009D65C8">
      <w:pPr>
        <w:rPr>
          <w:b/>
          <w:bCs/>
        </w:rPr>
      </w:pPr>
      <w:r w:rsidRPr="00040DE1">
        <w:br w:type="page"/>
      </w:r>
    </w:p>
    <w:p w14:paraId="113E5DBE" w14:textId="23413AA9" w:rsidR="009D65C8" w:rsidRPr="00040DE1" w:rsidRDefault="009D65C8">
      <w:pPr>
        <w:jc w:val="center"/>
        <w:rPr>
          <w:b/>
          <w:bCs/>
        </w:rPr>
      </w:pPr>
      <w:r w:rsidRPr="00175426">
        <w:rPr>
          <w:b/>
          <w:bCs/>
          <w:highlight w:val="yellow"/>
          <w:rPrChange w:id="11" w:author="James Collocott" w:date="2015-11-03T14:43:00Z">
            <w:rPr>
              <w:b/>
              <w:bCs/>
            </w:rPr>
          </w:rPrChange>
        </w:rPr>
        <w:lastRenderedPageBreak/>
        <w:t>TABLE OF CONTENTS</w:t>
      </w:r>
      <w:ins w:id="12" w:author="James Collocott" w:date="2015-11-03T14:43:00Z">
        <w:r w:rsidR="00175426" w:rsidRPr="00175426">
          <w:rPr>
            <w:b/>
            <w:bCs/>
            <w:highlight w:val="yellow"/>
            <w:rPrChange w:id="13" w:author="James Collocott" w:date="2015-11-03T14:43:00Z">
              <w:rPr>
                <w:b/>
                <w:bCs/>
              </w:rPr>
            </w:rPrChange>
          </w:rPr>
          <w:t xml:space="preserve"> (update </w:t>
        </w:r>
        <w:r w:rsidR="00175426">
          <w:rPr>
            <w:b/>
            <w:bCs/>
            <w:highlight w:val="yellow"/>
          </w:rPr>
          <w:t xml:space="preserve">at </w:t>
        </w:r>
        <w:r w:rsidR="00175426" w:rsidRPr="00175426">
          <w:rPr>
            <w:b/>
            <w:bCs/>
            <w:highlight w:val="yellow"/>
            <w:rPrChange w:id="14" w:author="James Collocott" w:date="2015-11-03T14:43:00Z">
              <w:rPr>
                <w:b/>
                <w:bCs/>
              </w:rPr>
            </w:rPrChange>
          </w:rPr>
          <w:t>the end)</w:t>
        </w:r>
      </w:ins>
    </w:p>
    <w:p w14:paraId="209F0DB4" w14:textId="77777777" w:rsidR="009D65C8" w:rsidRPr="008F1C96" w:rsidRDefault="009D65C8" w:rsidP="008F1C96">
      <w:pPr>
        <w:tabs>
          <w:tab w:val="left" w:pos="993"/>
        </w:tabs>
        <w:rPr>
          <w:rFonts w:cs="Arial"/>
          <w:sz w:val="20"/>
          <w:szCs w:val="20"/>
        </w:rPr>
      </w:pPr>
    </w:p>
    <w:p w14:paraId="3355878B" w14:textId="77777777" w:rsidR="000B7C6E" w:rsidRDefault="009D65C8">
      <w:pPr>
        <w:pStyle w:val="TOC1"/>
        <w:rPr>
          <w:ins w:id="15" w:author="Adam Hay" w:date="2015-11-18T02:02:00Z"/>
          <w:rFonts w:asciiTheme="minorHAnsi" w:hAnsiTheme="minorHAnsi"/>
          <w:lang w:val="en-AU" w:eastAsia="en-AU"/>
        </w:rPr>
      </w:pPr>
      <w:r w:rsidRPr="008F1C96">
        <w:rPr>
          <w:rFonts w:cs="Arial"/>
          <w:noProof w:val="0"/>
          <w:sz w:val="20"/>
          <w:szCs w:val="20"/>
        </w:rPr>
        <w:fldChar w:fldCharType="begin"/>
      </w:r>
      <w:r w:rsidRPr="008F1C96">
        <w:rPr>
          <w:rFonts w:cs="Arial"/>
          <w:noProof w:val="0"/>
          <w:sz w:val="20"/>
          <w:szCs w:val="20"/>
        </w:rPr>
        <w:instrText xml:space="preserve"> TOC \o "1-3" \h \z \t "Title,1" </w:instrText>
      </w:r>
      <w:r w:rsidRPr="008F1C96">
        <w:rPr>
          <w:rFonts w:cs="Arial"/>
          <w:noProof w:val="0"/>
          <w:sz w:val="20"/>
          <w:szCs w:val="20"/>
        </w:rPr>
        <w:fldChar w:fldCharType="separate"/>
      </w:r>
      <w:ins w:id="16" w:author="Adam Hay" w:date="2015-11-18T02:02:00Z">
        <w:r w:rsidR="000B7C6E" w:rsidRPr="009847BB">
          <w:rPr>
            <w:rStyle w:val="Hyperlink"/>
          </w:rPr>
          <w:fldChar w:fldCharType="begin"/>
        </w:r>
        <w:r w:rsidR="000B7C6E" w:rsidRPr="009847BB">
          <w:rPr>
            <w:rStyle w:val="Hyperlink"/>
          </w:rPr>
          <w:instrText xml:space="preserve"> </w:instrText>
        </w:r>
        <w:r w:rsidR="000B7C6E">
          <w:instrText>HYPERLINK \l "_Toc435575484"</w:instrText>
        </w:r>
        <w:r w:rsidR="000B7C6E" w:rsidRPr="009847BB">
          <w:rPr>
            <w:rStyle w:val="Hyperlink"/>
          </w:rPr>
          <w:instrText xml:space="preserve"> </w:instrText>
        </w:r>
        <w:r w:rsidR="000B7C6E" w:rsidRPr="009847BB">
          <w:rPr>
            <w:rStyle w:val="Hyperlink"/>
          </w:rPr>
          <w:fldChar w:fldCharType="separate"/>
        </w:r>
        <w:r w:rsidR="000B7C6E">
          <w:rPr>
            <w:webHidden/>
          </w:rPr>
          <w:tab/>
        </w:r>
        <w:r w:rsidR="000B7C6E">
          <w:rPr>
            <w:webHidden/>
          </w:rPr>
          <w:fldChar w:fldCharType="begin"/>
        </w:r>
        <w:r w:rsidR="000B7C6E">
          <w:rPr>
            <w:webHidden/>
          </w:rPr>
          <w:instrText xml:space="preserve"> PAGEREF _Toc435575484 \h </w:instrText>
        </w:r>
      </w:ins>
      <w:r w:rsidR="000B7C6E">
        <w:rPr>
          <w:webHidden/>
        </w:rPr>
      </w:r>
      <w:r w:rsidR="000B7C6E">
        <w:rPr>
          <w:webHidden/>
        </w:rPr>
        <w:fldChar w:fldCharType="separate"/>
      </w:r>
      <w:ins w:id="17" w:author="Adam Hay" w:date="2015-11-18T02:02:00Z">
        <w:r w:rsidR="000B7C6E">
          <w:rPr>
            <w:webHidden/>
          </w:rPr>
          <w:t>1</w:t>
        </w:r>
        <w:r w:rsidR="000B7C6E">
          <w:rPr>
            <w:webHidden/>
          </w:rPr>
          <w:fldChar w:fldCharType="end"/>
        </w:r>
        <w:r w:rsidR="000B7C6E" w:rsidRPr="009847BB">
          <w:rPr>
            <w:rStyle w:val="Hyperlink"/>
          </w:rPr>
          <w:fldChar w:fldCharType="end"/>
        </w:r>
      </w:ins>
    </w:p>
    <w:p w14:paraId="733D9FC8" w14:textId="77777777" w:rsidR="000B7C6E" w:rsidRDefault="000B7C6E">
      <w:pPr>
        <w:pStyle w:val="TOC1"/>
        <w:rPr>
          <w:ins w:id="18" w:author="Adam Hay" w:date="2015-11-18T02:02:00Z"/>
          <w:rFonts w:asciiTheme="minorHAnsi" w:hAnsiTheme="minorHAnsi"/>
          <w:lang w:val="en-AU" w:eastAsia="en-AU"/>
        </w:rPr>
      </w:pPr>
      <w:ins w:id="19" w:author="Adam Hay" w:date="2015-11-18T02:02:00Z">
        <w:r w:rsidRPr="009847BB">
          <w:rPr>
            <w:rStyle w:val="Hyperlink"/>
          </w:rPr>
          <w:fldChar w:fldCharType="begin"/>
        </w:r>
        <w:r w:rsidRPr="009847BB">
          <w:rPr>
            <w:rStyle w:val="Hyperlink"/>
          </w:rPr>
          <w:instrText xml:space="preserve"> </w:instrText>
        </w:r>
        <w:r>
          <w:instrText>HYPERLINK \l "_Toc435575485"</w:instrText>
        </w:r>
        <w:r w:rsidRPr="009847BB">
          <w:rPr>
            <w:rStyle w:val="Hyperlink"/>
          </w:rPr>
          <w:instrText xml:space="preserve"> </w:instrText>
        </w:r>
        <w:r w:rsidRPr="009847BB">
          <w:rPr>
            <w:rStyle w:val="Hyperlink"/>
          </w:rPr>
          <w:fldChar w:fldCharType="separate"/>
        </w:r>
        <w:r w:rsidRPr="009847BB">
          <w:rPr>
            <w:rStyle w:val="Hyperlink"/>
          </w:rPr>
          <w:t>Document Revisions</w:t>
        </w:r>
        <w:r>
          <w:rPr>
            <w:webHidden/>
          </w:rPr>
          <w:tab/>
        </w:r>
        <w:r>
          <w:rPr>
            <w:webHidden/>
          </w:rPr>
          <w:fldChar w:fldCharType="begin"/>
        </w:r>
        <w:r>
          <w:rPr>
            <w:webHidden/>
          </w:rPr>
          <w:instrText xml:space="preserve"> PAGEREF _Toc435575485 \h </w:instrText>
        </w:r>
      </w:ins>
      <w:r>
        <w:rPr>
          <w:webHidden/>
        </w:rPr>
      </w:r>
      <w:r>
        <w:rPr>
          <w:webHidden/>
        </w:rPr>
        <w:fldChar w:fldCharType="separate"/>
      </w:r>
      <w:ins w:id="20" w:author="Adam Hay" w:date="2015-11-18T02:02:00Z">
        <w:r>
          <w:rPr>
            <w:webHidden/>
          </w:rPr>
          <w:t>2</w:t>
        </w:r>
        <w:r>
          <w:rPr>
            <w:webHidden/>
          </w:rPr>
          <w:fldChar w:fldCharType="end"/>
        </w:r>
        <w:r w:rsidRPr="009847BB">
          <w:rPr>
            <w:rStyle w:val="Hyperlink"/>
          </w:rPr>
          <w:fldChar w:fldCharType="end"/>
        </w:r>
      </w:ins>
    </w:p>
    <w:p w14:paraId="1E27B604" w14:textId="77777777" w:rsidR="000B7C6E" w:rsidRDefault="000B7C6E">
      <w:pPr>
        <w:pStyle w:val="TOC1"/>
        <w:rPr>
          <w:ins w:id="21" w:author="Adam Hay" w:date="2015-11-18T02:02:00Z"/>
          <w:rFonts w:asciiTheme="minorHAnsi" w:hAnsiTheme="minorHAnsi"/>
          <w:lang w:val="en-AU" w:eastAsia="en-AU"/>
        </w:rPr>
      </w:pPr>
      <w:ins w:id="22" w:author="Adam Hay" w:date="2015-11-18T02:02:00Z">
        <w:r w:rsidRPr="009847BB">
          <w:rPr>
            <w:rStyle w:val="Hyperlink"/>
          </w:rPr>
          <w:fldChar w:fldCharType="begin"/>
        </w:r>
        <w:r w:rsidRPr="009847BB">
          <w:rPr>
            <w:rStyle w:val="Hyperlink"/>
          </w:rPr>
          <w:instrText xml:space="preserve"> </w:instrText>
        </w:r>
        <w:r>
          <w:instrText>HYPERLINK \l "_Toc435575486"</w:instrText>
        </w:r>
        <w:r w:rsidRPr="009847BB">
          <w:rPr>
            <w:rStyle w:val="Hyperlink"/>
          </w:rPr>
          <w:instrText xml:space="preserve"> </w:instrText>
        </w:r>
        <w:r w:rsidRPr="009847BB">
          <w:rPr>
            <w:rStyle w:val="Hyperlink"/>
          </w:rPr>
          <w:fldChar w:fldCharType="separate"/>
        </w:r>
        <w:r w:rsidRPr="009847BB">
          <w:rPr>
            <w:rStyle w:val="Hyperlink"/>
            <w:rFonts w:cs="Times New Roman"/>
          </w:rPr>
          <w:t>1</w:t>
        </w:r>
        <w:r>
          <w:rPr>
            <w:rFonts w:asciiTheme="minorHAnsi" w:hAnsiTheme="minorHAnsi"/>
            <w:lang w:val="en-AU" w:eastAsia="en-AU"/>
          </w:rPr>
          <w:tab/>
        </w:r>
        <w:r w:rsidRPr="009847BB">
          <w:rPr>
            <w:rStyle w:val="Hyperlink"/>
            <w:rFonts w:cs="Arial"/>
          </w:rPr>
          <w:t>Introduction</w:t>
        </w:r>
        <w:r>
          <w:rPr>
            <w:webHidden/>
          </w:rPr>
          <w:tab/>
        </w:r>
        <w:r>
          <w:rPr>
            <w:webHidden/>
          </w:rPr>
          <w:fldChar w:fldCharType="begin"/>
        </w:r>
        <w:r>
          <w:rPr>
            <w:webHidden/>
          </w:rPr>
          <w:instrText xml:space="preserve"> PAGEREF _Toc435575486 \h </w:instrText>
        </w:r>
      </w:ins>
      <w:r>
        <w:rPr>
          <w:webHidden/>
        </w:rPr>
      </w:r>
      <w:r>
        <w:rPr>
          <w:webHidden/>
        </w:rPr>
        <w:fldChar w:fldCharType="separate"/>
      </w:r>
      <w:ins w:id="23" w:author="Adam Hay" w:date="2015-11-18T02:02:00Z">
        <w:r>
          <w:rPr>
            <w:webHidden/>
          </w:rPr>
          <w:t>5</w:t>
        </w:r>
        <w:r>
          <w:rPr>
            <w:webHidden/>
          </w:rPr>
          <w:fldChar w:fldCharType="end"/>
        </w:r>
        <w:r w:rsidRPr="009847BB">
          <w:rPr>
            <w:rStyle w:val="Hyperlink"/>
          </w:rPr>
          <w:fldChar w:fldCharType="end"/>
        </w:r>
      </w:ins>
    </w:p>
    <w:p w14:paraId="747E82C1" w14:textId="77777777" w:rsidR="000B7C6E" w:rsidRDefault="000B7C6E">
      <w:pPr>
        <w:pStyle w:val="TOC1"/>
        <w:rPr>
          <w:ins w:id="24" w:author="Adam Hay" w:date="2015-11-18T02:02:00Z"/>
          <w:rFonts w:asciiTheme="minorHAnsi" w:hAnsiTheme="minorHAnsi"/>
          <w:lang w:val="en-AU" w:eastAsia="en-AU"/>
        </w:rPr>
      </w:pPr>
      <w:ins w:id="25" w:author="Adam Hay" w:date="2015-11-18T02:02:00Z">
        <w:r w:rsidRPr="009847BB">
          <w:rPr>
            <w:rStyle w:val="Hyperlink"/>
          </w:rPr>
          <w:fldChar w:fldCharType="begin"/>
        </w:r>
        <w:r w:rsidRPr="009847BB">
          <w:rPr>
            <w:rStyle w:val="Hyperlink"/>
          </w:rPr>
          <w:instrText xml:space="preserve"> </w:instrText>
        </w:r>
        <w:r>
          <w:instrText>HYPERLINK \l "_Toc435575487"</w:instrText>
        </w:r>
        <w:r w:rsidRPr="009847BB">
          <w:rPr>
            <w:rStyle w:val="Hyperlink"/>
          </w:rPr>
          <w:instrText xml:space="preserve"> </w:instrText>
        </w:r>
        <w:r w:rsidRPr="009847BB">
          <w:rPr>
            <w:rStyle w:val="Hyperlink"/>
          </w:rPr>
          <w:fldChar w:fldCharType="separate"/>
        </w:r>
        <w:r w:rsidRPr="009847BB">
          <w:rPr>
            <w:rStyle w:val="Hyperlink"/>
            <w:rFonts w:cs="Times New Roman"/>
          </w:rPr>
          <w:t>2</w:t>
        </w:r>
        <w:r>
          <w:rPr>
            <w:rFonts w:asciiTheme="minorHAnsi" w:hAnsiTheme="minorHAnsi"/>
            <w:lang w:val="en-AU" w:eastAsia="en-AU"/>
          </w:rPr>
          <w:tab/>
        </w:r>
        <w:r w:rsidRPr="009847BB">
          <w:rPr>
            <w:rStyle w:val="Hyperlink"/>
            <w:rFonts w:cs="Arial"/>
          </w:rPr>
          <w:t>Scope</w:t>
        </w:r>
        <w:r>
          <w:rPr>
            <w:webHidden/>
          </w:rPr>
          <w:tab/>
        </w:r>
        <w:r>
          <w:rPr>
            <w:webHidden/>
          </w:rPr>
          <w:fldChar w:fldCharType="begin"/>
        </w:r>
        <w:r>
          <w:rPr>
            <w:webHidden/>
          </w:rPr>
          <w:instrText xml:space="preserve"> PAGEREF _Toc435575487 \h </w:instrText>
        </w:r>
      </w:ins>
      <w:r>
        <w:rPr>
          <w:webHidden/>
        </w:rPr>
      </w:r>
      <w:r>
        <w:rPr>
          <w:webHidden/>
        </w:rPr>
        <w:fldChar w:fldCharType="separate"/>
      </w:r>
      <w:ins w:id="26" w:author="Adam Hay" w:date="2015-11-18T02:02:00Z">
        <w:r>
          <w:rPr>
            <w:webHidden/>
          </w:rPr>
          <w:t>5</w:t>
        </w:r>
        <w:r>
          <w:rPr>
            <w:webHidden/>
          </w:rPr>
          <w:fldChar w:fldCharType="end"/>
        </w:r>
        <w:r w:rsidRPr="009847BB">
          <w:rPr>
            <w:rStyle w:val="Hyperlink"/>
          </w:rPr>
          <w:fldChar w:fldCharType="end"/>
        </w:r>
      </w:ins>
    </w:p>
    <w:p w14:paraId="346B1502" w14:textId="77777777" w:rsidR="000B7C6E" w:rsidRDefault="000B7C6E">
      <w:pPr>
        <w:pStyle w:val="TOC1"/>
        <w:rPr>
          <w:ins w:id="27" w:author="Adam Hay" w:date="2015-11-18T02:02:00Z"/>
          <w:rFonts w:asciiTheme="minorHAnsi" w:hAnsiTheme="minorHAnsi"/>
          <w:lang w:val="en-AU" w:eastAsia="en-AU"/>
        </w:rPr>
      </w:pPr>
      <w:ins w:id="28" w:author="Adam Hay" w:date="2015-11-18T02:02:00Z">
        <w:r w:rsidRPr="009847BB">
          <w:rPr>
            <w:rStyle w:val="Hyperlink"/>
          </w:rPr>
          <w:fldChar w:fldCharType="begin"/>
        </w:r>
        <w:r w:rsidRPr="009847BB">
          <w:rPr>
            <w:rStyle w:val="Hyperlink"/>
          </w:rPr>
          <w:instrText xml:space="preserve"> </w:instrText>
        </w:r>
        <w:r>
          <w:instrText>HYPERLINK \l "_Toc435575488"</w:instrText>
        </w:r>
        <w:r w:rsidRPr="009847BB">
          <w:rPr>
            <w:rStyle w:val="Hyperlink"/>
          </w:rPr>
          <w:instrText xml:space="preserve"> </w:instrText>
        </w:r>
        <w:r w:rsidRPr="009847BB">
          <w:rPr>
            <w:rStyle w:val="Hyperlink"/>
          </w:rPr>
          <w:fldChar w:fldCharType="separate"/>
        </w:r>
        <w:r w:rsidRPr="009847BB">
          <w:rPr>
            <w:rStyle w:val="Hyperlink"/>
            <w:rFonts w:cs="Times New Roman"/>
          </w:rPr>
          <w:t>3</w:t>
        </w:r>
        <w:r>
          <w:rPr>
            <w:rFonts w:asciiTheme="minorHAnsi" w:hAnsiTheme="minorHAnsi"/>
            <w:lang w:val="en-AU" w:eastAsia="en-AU"/>
          </w:rPr>
          <w:tab/>
        </w:r>
        <w:r w:rsidRPr="009847BB">
          <w:rPr>
            <w:rStyle w:val="Hyperlink"/>
            <w:rFonts w:cs="Arial"/>
          </w:rPr>
          <w:t>Environmental challenges</w:t>
        </w:r>
        <w:r>
          <w:rPr>
            <w:webHidden/>
          </w:rPr>
          <w:tab/>
        </w:r>
        <w:r>
          <w:rPr>
            <w:webHidden/>
          </w:rPr>
          <w:fldChar w:fldCharType="begin"/>
        </w:r>
        <w:r>
          <w:rPr>
            <w:webHidden/>
          </w:rPr>
          <w:instrText xml:space="preserve"> PAGEREF _Toc435575488 \h </w:instrText>
        </w:r>
      </w:ins>
      <w:r>
        <w:rPr>
          <w:webHidden/>
        </w:rPr>
      </w:r>
      <w:r>
        <w:rPr>
          <w:webHidden/>
        </w:rPr>
        <w:fldChar w:fldCharType="separate"/>
      </w:r>
      <w:ins w:id="29" w:author="Adam Hay" w:date="2015-11-18T02:02:00Z">
        <w:r>
          <w:rPr>
            <w:webHidden/>
          </w:rPr>
          <w:t>5</w:t>
        </w:r>
        <w:r>
          <w:rPr>
            <w:webHidden/>
          </w:rPr>
          <w:fldChar w:fldCharType="end"/>
        </w:r>
        <w:r w:rsidRPr="009847BB">
          <w:rPr>
            <w:rStyle w:val="Hyperlink"/>
          </w:rPr>
          <w:fldChar w:fldCharType="end"/>
        </w:r>
      </w:ins>
    </w:p>
    <w:p w14:paraId="0B11C0FA" w14:textId="77777777" w:rsidR="000B7C6E" w:rsidRDefault="000B7C6E">
      <w:pPr>
        <w:pStyle w:val="TOC2"/>
        <w:rPr>
          <w:ins w:id="30" w:author="Adam Hay" w:date="2015-11-18T02:02:00Z"/>
          <w:rFonts w:asciiTheme="minorHAnsi" w:eastAsiaTheme="minorEastAsia" w:hAnsiTheme="minorHAnsi" w:cstheme="minorBidi"/>
          <w:bCs w:val="0"/>
          <w:noProof/>
          <w:szCs w:val="22"/>
          <w:lang w:val="en-AU" w:eastAsia="en-AU"/>
        </w:rPr>
      </w:pPr>
      <w:ins w:id="31"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"_Toc435575489"</w:instrText>
        </w:r>
        <w:r w:rsidRPr="009847BB">
          <w:rPr>
            <w:rStyle w:val="Hyperlink"/>
            <w:noProof/>
          </w:rPr>
          <w:instrText xml:space="preserve"> </w:instrText>
        </w:r>
        <w:r w:rsidRPr="009847BB">
          <w:rPr>
            <w:rStyle w:val="Hyperlink"/>
            <w:noProof/>
          </w:rPr>
          <w:fldChar w:fldCharType="separate"/>
        </w:r>
        <w:r w:rsidRPr="009847BB">
          <w:rPr>
            <w:rStyle w:val="Hyperlink"/>
            <w:noProof/>
          </w:rPr>
          <w:t>3.1</w:t>
        </w:r>
        <w:r>
          <w:rPr>
            <w:rFonts w:asciiTheme="minorHAnsi" w:eastAsiaTheme="minorEastAsia" w:hAnsiTheme="minorHAnsi" w:cstheme="minorBidi"/>
            <w:bCs w:val="0"/>
            <w:noProof/>
            <w:szCs w:val="22"/>
            <w:lang w:val="en-AU" w:eastAsia="en-AU"/>
          </w:rPr>
          <w:tab/>
        </w:r>
        <w:r w:rsidRPr="009847BB">
          <w:rPr>
            <w:rStyle w:val="Hyperlink"/>
            <w:rFonts w:cs="Arial"/>
            <w:noProof/>
          </w:rPr>
          <w:t>The Commercial Aspects of Environmental Management</w:t>
        </w:r>
        <w:r>
          <w:rPr>
            <w:noProof/>
            <w:webHidden/>
          </w:rPr>
          <w:tab/>
        </w:r>
        <w:r>
          <w:rPr>
            <w:noProof/>
            <w:webHidden/>
          </w:rPr>
          <w:fldChar w:fldCharType="begin"/>
        </w:r>
        <w:r>
          <w:rPr>
            <w:noProof/>
            <w:webHidden/>
          </w:rPr>
          <w:instrText xml:space="preserve"> PAGEREF _Toc435575489 \h </w:instrText>
        </w:r>
      </w:ins>
      <w:r>
        <w:rPr>
          <w:noProof/>
          <w:webHidden/>
        </w:rPr>
      </w:r>
      <w:r>
        <w:rPr>
          <w:noProof/>
          <w:webHidden/>
        </w:rPr>
        <w:fldChar w:fldCharType="separate"/>
      </w:r>
      <w:ins w:id="32" w:author="Adam Hay" w:date="2015-11-18T02:02:00Z">
        <w:r>
          <w:rPr>
            <w:noProof/>
            <w:webHidden/>
          </w:rPr>
          <w:t>6</w:t>
        </w:r>
        <w:r>
          <w:rPr>
            <w:noProof/>
            <w:webHidden/>
          </w:rPr>
          <w:fldChar w:fldCharType="end"/>
        </w:r>
        <w:r w:rsidRPr="009847BB">
          <w:rPr>
            <w:rStyle w:val="Hyperlink"/>
            <w:noProof/>
          </w:rPr>
          <w:fldChar w:fldCharType="end"/>
        </w:r>
      </w:ins>
    </w:p>
    <w:p w14:paraId="4324E2BA" w14:textId="77777777" w:rsidR="000B7C6E" w:rsidRDefault="000B7C6E">
      <w:pPr>
        <w:pStyle w:val="TOC1"/>
        <w:rPr>
          <w:ins w:id="33" w:author="Adam Hay" w:date="2015-11-18T02:02:00Z"/>
          <w:rFonts w:asciiTheme="minorHAnsi" w:hAnsiTheme="minorHAnsi"/>
          <w:lang w:val="en-AU" w:eastAsia="en-AU"/>
        </w:rPr>
      </w:pPr>
      <w:ins w:id="34" w:author="Adam Hay" w:date="2015-11-18T02:02:00Z">
        <w:r w:rsidRPr="009847BB">
          <w:rPr>
            <w:rStyle w:val="Hyperlink"/>
          </w:rPr>
          <w:fldChar w:fldCharType="begin"/>
        </w:r>
        <w:r w:rsidRPr="009847BB">
          <w:rPr>
            <w:rStyle w:val="Hyperlink"/>
          </w:rPr>
          <w:instrText xml:space="preserve"> </w:instrText>
        </w:r>
        <w:r>
          <w:instrText>HYPERLINK \l "_Toc435575490"</w:instrText>
        </w:r>
        <w:r w:rsidRPr="009847BB">
          <w:rPr>
            <w:rStyle w:val="Hyperlink"/>
          </w:rPr>
          <w:instrText xml:space="preserve"> </w:instrText>
        </w:r>
        <w:r w:rsidRPr="009847BB">
          <w:rPr>
            <w:rStyle w:val="Hyperlink"/>
          </w:rPr>
          <w:fldChar w:fldCharType="separate"/>
        </w:r>
        <w:r w:rsidRPr="009847BB">
          <w:rPr>
            <w:rStyle w:val="Hyperlink"/>
            <w:rFonts w:cs="Times New Roman"/>
          </w:rPr>
          <w:t>4</w:t>
        </w:r>
        <w:r>
          <w:rPr>
            <w:rFonts w:asciiTheme="minorHAnsi" w:hAnsiTheme="minorHAnsi"/>
            <w:lang w:val="en-AU" w:eastAsia="en-AU"/>
          </w:rPr>
          <w:tab/>
        </w:r>
        <w:r w:rsidRPr="009847BB">
          <w:rPr>
            <w:rStyle w:val="Hyperlink"/>
            <w:rFonts w:cs="Arial"/>
          </w:rPr>
          <w:t>References and Legislative Compliance</w:t>
        </w:r>
        <w:r>
          <w:rPr>
            <w:webHidden/>
          </w:rPr>
          <w:tab/>
        </w:r>
        <w:r>
          <w:rPr>
            <w:webHidden/>
          </w:rPr>
          <w:fldChar w:fldCharType="begin"/>
        </w:r>
        <w:r>
          <w:rPr>
            <w:webHidden/>
          </w:rPr>
          <w:instrText xml:space="preserve"> PAGEREF _Toc435575490 \h </w:instrText>
        </w:r>
      </w:ins>
      <w:r>
        <w:rPr>
          <w:webHidden/>
        </w:rPr>
      </w:r>
      <w:r>
        <w:rPr>
          <w:webHidden/>
        </w:rPr>
        <w:fldChar w:fldCharType="separate"/>
      </w:r>
      <w:ins w:id="35" w:author="Adam Hay" w:date="2015-11-18T02:02:00Z">
        <w:r>
          <w:rPr>
            <w:webHidden/>
          </w:rPr>
          <w:t>6</w:t>
        </w:r>
        <w:r>
          <w:rPr>
            <w:webHidden/>
          </w:rPr>
          <w:fldChar w:fldCharType="end"/>
        </w:r>
        <w:r w:rsidRPr="009847BB">
          <w:rPr>
            <w:rStyle w:val="Hyperlink"/>
          </w:rPr>
          <w:fldChar w:fldCharType="end"/>
        </w:r>
      </w:ins>
    </w:p>
    <w:p w14:paraId="791AE457" w14:textId="77777777" w:rsidR="000B7C6E" w:rsidRDefault="000B7C6E">
      <w:pPr>
        <w:pStyle w:val="TOC2"/>
        <w:rPr>
          <w:ins w:id="36" w:author="Adam Hay" w:date="2015-11-18T02:02:00Z"/>
          <w:rFonts w:asciiTheme="minorHAnsi" w:eastAsiaTheme="minorEastAsia" w:hAnsiTheme="minorHAnsi" w:cstheme="minorBidi"/>
          <w:bCs w:val="0"/>
          <w:noProof/>
          <w:szCs w:val="22"/>
          <w:lang w:val="en-AU" w:eastAsia="en-AU"/>
        </w:rPr>
      </w:pPr>
      <w:ins w:id="37"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"_Toc435575491"</w:instrText>
        </w:r>
        <w:r w:rsidRPr="009847BB">
          <w:rPr>
            <w:rStyle w:val="Hyperlink"/>
            <w:noProof/>
          </w:rPr>
          <w:instrText xml:space="preserve"> </w:instrText>
        </w:r>
        <w:r w:rsidRPr="009847BB">
          <w:rPr>
            <w:rStyle w:val="Hyperlink"/>
            <w:noProof/>
          </w:rPr>
          <w:fldChar w:fldCharType="separate"/>
        </w:r>
        <w:r w:rsidRPr="009847BB">
          <w:rPr>
            <w:rStyle w:val="Hyperlink"/>
            <w:noProof/>
          </w:rPr>
          <w:t>4.1</w:t>
        </w:r>
        <w:r>
          <w:rPr>
            <w:rFonts w:asciiTheme="minorHAnsi" w:eastAsiaTheme="minorEastAsia" w:hAnsiTheme="minorHAnsi" w:cstheme="minorBidi"/>
            <w:bCs w:val="0"/>
            <w:noProof/>
            <w:szCs w:val="22"/>
            <w:lang w:val="en-AU" w:eastAsia="en-AU"/>
          </w:rPr>
          <w:tab/>
        </w:r>
        <w:r w:rsidRPr="009847BB">
          <w:rPr>
            <w:rStyle w:val="Hyperlink"/>
            <w:rFonts w:cs="Arial"/>
            <w:noProof/>
          </w:rPr>
          <w:t>Identification of legislation and standards</w:t>
        </w:r>
        <w:r>
          <w:rPr>
            <w:noProof/>
            <w:webHidden/>
          </w:rPr>
          <w:tab/>
        </w:r>
        <w:r>
          <w:rPr>
            <w:noProof/>
            <w:webHidden/>
          </w:rPr>
          <w:fldChar w:fldCharType="begin"/>
        </w:r>
        <w:r>
          <w:rPr>
            <w:noProof/>
            <w:webHidden/>
          </w:rPr>
          <w:instrText xml:space="preserve"> PAGEREF _Toc435575491 \h </w:instrText>
        </w:r>
      </w:ins>
      <w:r>
        <w:rPr>
          <w:noProof/>
          <w:webHidden/>
        </w:rPr>
      </w:r>
      <w:r>
        <w:rPr>
          <w:noProof/>
          <w:webHidden/>
        </w:rPr>
        <w:fldChar w:fldCharType="separate"/>
      </w:r>
      <w:ins w:id="38" w:author="Adam Hay" w:date="2015-11-18T02:02:00Z">
        <w:r>
          <w:rPr>
            <w:noProof/>
            <w:webHidden/>
          </w:rPr>
          <w:t>6</w:t>
        </w:r>
        <w:r>
          <w:rPr>
            <w:noProof/>
            <w:webHidden/>
          </w:rPr>
          <w:fldChar w:fldCharType="end"/>
        </w:r>
        <w:r w:rsidRPr="009847BB">
          <w:rPr>
            <w:rStyle w:val="Hyperlink"/>
            <w:noProof/>
          </w:rPr>
          <w:fldChar w:fldCharType="end"/>
        </w:r>
      </w:ins>
    </w:p>
    <w:p w14:paraId="17B6D797" w14:textId="77777777" w:rsidR="000B7C6E" w:rsidRDefault="000B7C6E">
      <w:pPr>
        <w:pStyle w:val="TOC1"/>
        <w:rPr>
          <w:ins w:id="39" w:author="Adam Hay" w:date="2015-11-18T02:02:00Z"/>
          <w:rFonts w:asciiTheme="minorHAnsi" w:hAnsiTheme="minorHAnsi"/>
          <w:lang w:val="en-AU" w:eastAsia="en-AU"/>
        </w:rPr>
      </w:pPr>
      <w:ins w:id="40" w:author="Adam Hay" w:date="2015-11-18T02:02:00Z">
        <w:r w:rsidRPr="009847BB">
          <w:rPr>
            <w:rStyle w:val="Hyperlink"/>
          </w:rPr>
          <w:fldChar w:fldCharType="begin"/>
        </w:r>
        <w:r w:rsidRPr="009847BB">
          <w:rPr>
            <w:rStyle w:val="Hyperlink"/>
          </w:rPr>
          <w:instrText xml:space="preserve"> </w:instrText>
        </w:r>
        <w:r>
          <w:instrText>HYPERLINK \l "_Toc435575492"</w:instrText>
        </w:r>
        <w:r w:rsidRPr="009847BB">
          <w:rPr>
            <w:rStyle w:val="Hyperlink"/>
          </w:rPr>
          <w:instrText xml:space="preserve"> </w:instrText>
        </w:r>
        <w:r w:rsidRPr="009847BB">
          <w:rPr>
            <w:rStyle w:val="Hyperlink"/>
          </w:rPr>
          <w:fldChar w:fldCharType="separate"/>
        </w:r>
        <w:r w:rsidRPr="009847BB">
          <w:rPr>
            <w:rStyle w:val="Hyperlink"/>
            <w:rFonts w:cs="Times New Roman"/>
          </w:rPr>
          <w:t>5</w:t>
        </w:r>
        <w:r>
          <w:rPr>
            <w:rFonts w:asciiTheme="minorHAnsi" w:hAnsiTheme="minorHAnsi"/>
            <w:lang w:val="en-AU" w:eastAsia="en-AU"/>
          </w:rPr>
          <w:tab/>
        </w:r>
        <w:r w:rsidRPr="009847BB">
          <w:rPr>
            <w:rStyle w:val="Hyperlink"/>
            <w:rFonts w:cs="Arial"/>
          </w:rPr>
          <w:t>Environmental Management</w:t>
        </w:r>
        <w:r>
          <w:rPr>
            <w:webHidden/>
          </w:rPr>
          <w:tab/>
        </w:r>
        <w:r>
          <w:rPr>
            <w:webHidden/>
          </w:rPr>
          <w:fldChar w:fldCharType="begin"/>
        </w:r>
        <w:r>
          <w:rPr>
            <w:webHidden/>
          </w:rPr>
          <w:instrText xml:space="preserve"> PAGEREF _Toc435575492 \h </w:instrText>
        </w:r>
      </w:ins>
      <w:r>
        <w:rPr>
          <w:webHidden/>
        </w:rPr>
      </w:r>
      <w:r>
        <w:rPr>
          <w:webHidden/>
        </w:rPr>
        <w:fldChar w:fldCharType="separate"/>
      </w:r>
      <w:ins w:id="41" w:author="Adam Hay" w:date="2015-11-18T02:02:00Z">
        <w:r>
          <w:rPr>
            <w:webHidden/>
          </w:rPr>
          <w:t>6</w:t>
        </w:r>
        <w:r>
          <w:rPr>
            <w:webHidden/>
          </w:rPr>
          <w:fldChar w:fldCharType="end"/>
        </w:r>
        <w:r w:rsidRPr="009847BB">
          <w:rPr>
            <w:rStyle w:val="Hyperlink"/>
          </w:rPr>
          <w:fldChar w:fldCharType="end"/>
        </w:r>
      </w:ins>
    </w:p>
    <w:p w14:paraId="5C798A9B" w14:textId="77777777" w:rsidR="000B7C6E" w:rsidRDefault="000B7C6E">
      <w:pPr>
        <w:pStyle w:val="TOC2"/>
        <w:rPr>
          <w:ins w:id="42" w:author="Adam Hay" w:date="2015-11-18T02:02:00Z"/>
          <w:rFonts w:asciiTheme="minorHAnsi" w:eastAsiaTheme="minorEastAsia" w:hAnsiTheme="minorHAnsi" w:cstheme="minorBidi"/>
          <w:bCs w:val="0"/>
          <w:noProof/>
          <w:szCs w:val="22"/>
          <w:lang w:val="en-AU" w:eastAsia="en-AU"/>
        </w:rPr>
      </w:pPr>
      <w:ins w:id="43"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"_Toc435575493"</w:instrText>
        </w:r>
        <w:r w:rsidRPr="009847BB">
          <w:rPr>
            <w:rStyle w:val="Hyperlink"/>
            <w:noProof/>
          </w:rPr>
          <w:instrText xml:space="preserve"> </w:instrText>
        </w:r>
        <w:r w:rsidRPr="009847BB">
          <w:rPr>
            <w:rStyle w:val="Hyperlink"/>
            <w:noProof/>
          </w:rPr>
          <w:fldChar w:fldCharType="separate"/>
        </w:r>
        <w:r w:rsidRPr="009847BB">
          <w:rPr>
            <w:rStyle w:val="Hyperlink"/>
            <w:noProof/>
          </w:rPr>
          <w:t>5.1</w:t>
        </w:r>
        <w:r>
          <w:rPr>
            <w:rFonts w:asciiTheme="minorHAnsi" w:eastAsiaTheme="minorEastAsia" w:hAnsiTheme="minorHAnsi" w:cstheme="minorBidi"/>
            <w:bCs w:val="0"/>
            <w:noProof/>
            <w:szCs w:val="22"/>
            <w:lang w:val="en-AU" w:eastAsia="en-AU"/>
          </w:rPr>
          <w:tab/>
        </w:r>
        <w:r w:rsidRPr="009847BB">
          <w:rPr>
            <w:rStyle w:val="Hyperlink"/>
            <w:rFonts w:cs="Arial"/>
            <w:noProof/>
          </w:rPr>
          <w:t>Environmental Management Policies</w:t>
        </w:r>
        <w:r>
          <w:rPr>
            <w:noProof/>
            <w:webHidden/>
          </w:rPr>
          <w:tab/>
        </w:r>
        <w:r>
          <w:rPr>
            <w:noProof/>
            <w:webHidden/>
          </w:rPr>
          <w:fldChar w:fldCharType="begin"/>
        </w:r>
        <w:r>
          <w:rPr>
            <w:noProof/>
            <w:webHidden/>
          </w:rPr>
          <w:instrText xml:space="preserve"> PAGEREF _Toc435575493 \h </w:instrText>
        </w:r>
      </w:ins>
      <w:r>
        <w:rPr>
          <w:noProof/>
          <w:webHidden/>
        </w:rPr>
      </w:r>
      <w:r>
        <w:rPr>
          <w:noProof/>
          <w:webHidden/>
        </w:rPr>
        <w:fldChar w:fldCharType="separate"/>
      </w:r>
      <w:ins w:id="44" w:author="Adam Hay" w:date="2015-11-18T02:02:00Z">
        <w:r>
          <w:rPr>
            <w:noProof/>
            <w:webHidden/>
          </w:rPr>
          <w:t>7</w:t>
        </w:r>
        <w:r>
          <w:rPr>
            <w:noProof/>
            <w:webHidden/>
          </w:rPr>
          <w:fldChar w:fldCharType="end"/>
        </w:r>
        <w:r w:rsidRPr="009847BB">
          <w:rPr>
            <w:rStyle w:val="Hyperlink"/>
            <w:noProof/>
          </w:rPr>
          <w:fldChar w:fldCharType="end"/>
        </w:r>
      </w:ins>
    </w:p>
    <w:p w14:paraId="3DC7327A" w14:textId="77777777" w:rsidR="000B7C6E" w:rsidRDefault="000B7C6E">
      <w:pPr>
        <w:pStyle w:val="TOC2"/>
        <w:rPr>
          <w:ins w:id="45" w:author="Adam Hay" w:date="2015-11-18T02:02:00Z"/>
          <w:rFonts w:asciiTheme="minorHAnsi" w:eastAsiaTheme="minorEastAsia" w:hAnsiTheme="minorHAnsi" w:cstheme="minorBidi"/>
          <w:bCs w:val="0"/>
          <w:noProof/>
          <w:szCs w:val="22"/>
          <w:lang w:val="en-AU" w:eastAsia="en-AU"/>
        </w:rPr>
      </w:pPr>
      <w:ins w:id="46"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"_Toc435575494"</w:instrText>
        </w:r>
        <w:r w:rsidRPr="009847BB">
          <w:rPr>
            <w:rStyle w:val="Hyperlink"/>
            <w:noProof/>
          </w:rPr>
          <w:instrText xml:space="preserve"> </w:instrText>
        </w:r>
        <w:r w:rsidRPr="009847BB">
          <w:rPr>
            <w:rStyle w:val="Hyperlink"/>
            <w:noProof/>
          </w:rPr>
          <w:fldChar w:fldCharType="separate"/>
        </w:r>
        <w:r w:rsidRPr="009847BB">
          <w:rPr>
            <w:rStyle w:val="Hyperlink"/>
            <w:noProof/>
          </w:rPr>
          <w:t>5.2</w:t>
        </w:r>
        <w:r>
          <w:rPr>
            <w:rFonts w:asciiTheme="minorHAnsi" w:eastAsiaTheme="minorEastAsia" w:hAnsiTheme="minorHAnsi" w:cstheme="minorBidi"/>
            <w:bCs w:val="0"/>
            <w:noProof/>
            <w:szCs w:val="22"/>
            <w:lang w:val="en-AU" w:eastAsia="en-AU"/>
          </w:rPr>
          <w:tab/>
        </w:r>
        <w:r w:rsidRPr="009847BB">
          <w:rPr>
            <w:rStyle w:val="Hyperlink"/>
            <w:rFonts w:cs="Arial"/>
            <w:noProof/>
          </w:rPr>
          <w:t>Environmental Management Systems (EMS)</w:t>
        </w:r>
        <w:r>
          <w:rPr>
            <w:noProof/>
            <w:webHidden/>
          </w:rPr>
          <w:tab/>
        </w:r>
        <w:r>
          <w:rPr>
            <w:noProof/>
            <w:webHidden/>
          </w:rPr>
          <w:fldChar w:fldCharType="begin"/>
        </w:r>
        <w:r>
          <w:rPr>
            <w:noProof/>
            <w:webHidden/>
          </w:rPr>
          <w:instrText xml:space="preserve"> PAGEREF _Toc435575494 \h </w:instrText>
        </w:r>
      </w:ins>
      <w:r>
        <w:rPr>
          <w:noProof/>
          <w:webHidden/>
        </w:rPr>
      </w:r>
      <w:r>
        <w:rPr>
          <w:noProof/>
          <w:webHidden/>
        </w:rPr>
        <w:fldChar w:fldCharType="separate"/>
      </w:r>
      <w:ins w:id="47" w:author="Adam Hay" w:date="2015-11-18T02:02:00Z">
        <w:r>
          <w:rPr>
            <w:noProof/>
            <w:webHidden/>
          </w:rPr>
          <w:t>7</w:t>
        </w:r>
        <w:r>
          <w:rPr>
            <w:noProof/>
            <w:webHidden/>
          </w:rPr>
          <w:fldChar w:fldCharType="end"/>
        </w:r>
        <w:r w:rsidRPr="009847BB">
          <w:rPr>
            <w:rStyle w:val="Hyperlink"/>
            <w:noProof/>
          </w:rPr>
          <w:fldChar w:fldCharType="end"/>
        </w:r>
      </w:ins>
    </w:p>
    <w:p w14:paraId="1DE847D1" w14:textId="77777777" w:rsidR="000B7C6E" w:rsidRDefault="000B7C6E">
      <w:pPr>
        <w:pStyle w:val="TOC3"/>
        <w:rPr>
          <w:ins w:id="48" w:author="Adam Hay" w:date="2015-11-18T02:02:00Z"/>
          <w:lang w:val="en-AU" w:eastAsia="en-AU"/>
        </w:rPr>
      </w:pPr>
      <w:ins w:id="49" w:author="Adam Hay" w:date="2015-11-18T02:02:00Z">
        <w:r w:rsidRPr="009847BB">
          <w:rPr>
            <w:rStyle w:val="Hyperlink"/>
          </w:rPr>
          <w:fldChar w:fldCharType="begin"/>
        </w:r>
        <w:r w:rsidRPr="009847BB">
          <w:rPr>
            <w:rStyle w:val="Hyperlink"/>
          </w:rPr>
          <w:instrText xml:space="preserve"> </w:instrText>
        </w:r>
        <w:r>
          <w:instrText>HYPERLINK \l "_Toc435575495"</w:instrText>
        </w:r>
        <w:r w:rsidRPr="009847BB">
          <w:rPr>
            <w:rStyle w:val="Hyperlink"/>
          </w:rPr>
          <w:instrText xml:space="preserve"> </w:instrText>
        </w:r>
        <w:r w:rsidRPr="009847BB">
          <w:rPr>
            <w:rStyle w:val="Hyperlink"/>
          </w:rPr>
          <w:fldChar w:fldCharType="separate"/>
        </w:r>
        <w:r w:rsidRPr="009847BB">
          <w:rPr>
            <w:rStyle w:val="Hyperlink"/>
            <w:rFonts w:cs="Times New Roman"/>
          </w:rPr>
          <w:t>5.2.1</w:t>
        </w:r>
        <w:r>
          <w:rPr>
            <w:lang w:val="en-AU" w:eastAsia="en-AU"/>
          </w:rPr>
          <w:tab/>
        </w:r>
        <w:r w:rsidRPr="009847BB">
          <w:rPr>
            <w:rStyle w:val="Hyperlink"/>
            <w:rFonts w:cs="Arial"/>
          </w:rPr>
          <w:t>Components of an EMS</w:t>
        </w:r>
        <w:r>
          <w:rPr>
            <w:webHidden/>
          </w:rPr>
          <w:tab/>
        </w:r>
        <w:r>
          <w:rPr>
            <w:webHidden/>
          </w:rPr>
          <w:fldChar w:fldCharType="begin"/>
        </w:r>
        <w:r>
          <w:rPr>
            <w:webHidden/>
          </w:rPr>
          <w:instrText xml:space="preserve"> PAGEREF _Toc435575495 \h </w:instrText>
        </w:r>
      </w:ins>
      <w:r>
        <w:rPr>
          <w:webHidden/>
        </w:rPr>
      </w:r>
      <w:r>
        <w:rPr>
          <w:webHidden/>
        </w:rPr>
        <w:fldChar w:fldCharType="separate"/>
      </w:r>
      <w:ins w:id="50" w:author="Adam Hay" w:date="2015-11-18T02:02:00Z">
        <w:r>
          <w:rPr>
            <w:webHidden/>
          </w:rPr>
          <w:t>8</w:t>
        </w:r>
        <w:r>
          <w:rPr>
            <w:webHidden/>
          </w:rPr>
          <w:fldChar w:fldCharType="end"/>
        </w:r>
        <w:r w:rsidRPr="009847BB">
          <w:rPr>
            <w:rStyle w:val="Hyperlink"/>
          </w:rPr>
          <w:fldChar w:fldCharType="end"/>
        </w:r>
      </w:ins>
    </w:p>
    <w:p w14:paraId="7317DA11" w14:textId="77777777" w:rsidR="000B7C6E" w:rsidRDefault="000B7C6E">
      <w:pPr>
        <w:pStyle w:val="TOC3"/>
        <w:rPr>
          <w:ins w:id="51" w:author="Adam Hay" w:date="2015-11-18T02:02:00Z"/>
          <w:lang w:val="en-AU" w:eastAsia="en-AU"/>
        </w:rPr>
      </w:pPr>
      <w:ins w:id="52" w:author="Adam Hay" w:date="2015-11-18T02:02:00Z">
        <w:r w:rsidRPr="009847BB">
          <w:rPr>
            <w:rStyle w:val="Hyperlink"/>
          </w:rPr>
          <w:fldChar w:fldCharType="begin"/>
        </w:r>
        <w:r w:rsidRPr="009847BB">
          <w:rPr>
            <w:rStyle w:val="Hyperlink"/>
          </w:rPr>
          <w:instrText xml:space="preserve"> </w:instrText>
        </w:r>
        <w:r>
          <w:instrText>HYPERLINK \l "_Toc435575496"</w:instrText>
        </w:r>
        <w:r w:rsidRPr="009847BB">
          <w:rPr>
            <w:rStyle w:val="Hyperlink"/>
          </w:rPr>
          <w:instrText xml:space="preserve"> </w:instrText>
        </w:r>
        <w:r w:rsidRPr="009847BB">
          <w:rPr>
            <w:rStyle w:val="Hyperlink"/>
          </w:rPr>
          <w:fldChar w:fldCharType="separate"/>
        </w:r>
        <w:r w:rsidRPr="009847BB">
          <w:rPr>
            <w:rStyle w:val="Hyperlink"/>
            <w:rFonts w:cs="Times New Roman"/>
          </w:rPr>
          <w:t>5.2.2</w:t>
        </w:r>
        <w:r>
          <w:rPr>
            <w:lang w:val="en-AU" w:eastAsia="en-AU"/>
          </w:rPr>
          <w:tab/>
        </w:r>
        <w:r w:rsidRPr="009847BB">
          <w:rPr>
            <w:rStyle w:val="Hyperlink"/>
            <w:rFonts w:cs="Arial"/>
          </w:rPr>
          <w:t>Environmental Aspects</w:t>
        </w:r>
        <w:r>
          <w:rPr>
            <w:webHidden/>
          </w:rPr>
          <w:tab/>
        </w:r>
        <w:r>
          <w:rPr>
            <w:webHidden/>
          </w:rPr>
          <w:fldChar w:fldCharType="begin"/>
        </w:r>
        <w:r>
          <w:rPr>
            <w:webHidden/>
          </w:rPr>
          <w:instrText xml:space="preserve"> PAGEREF _Toc435575496 \h </w:instrText>
        </w:r>
      </w:ins>
      <w:r>
        <w:rPr>
          <w:webHidden/>
        </w:rPr>
      </w:r>
      <w:r>
        <w:rPr>
          <w:webHidden/>
        </w:rPr>
        <w:fldChar w:fldCharType="separate"/>
      </w:r>
      <w:ins w:id="53" w:author="Adam Hay" w:date="2015-11-18T02:02:00Z">
        <w:r>
          <w:rPr>
            <w:webHidden/>
          </w:rPr>
          <w:t>10</w:t>
        </w:r>
        <w:r>
          <w:rPr>
            <w:webHidden/>
          </w:rPr>
          <w:fldChar w:fldCharType="end"/>
        </w:r>
        <w:r w:rsidRPr="009847BB">
          <w:rPr>
            <w:rStyle w:val="Hyperlink"/>
          </w:rPr>
          <w:fldChar w:fldCharType="end"/>
        </w:r>
      </w:ins>
    </w:p>
    <w:p w14:paraId="7515A067" w14:textId="77777777" w:rsidR="000B7C6E" w:rsidRDefault="000B7C6E">
      <w:pPr>
        <w:pStyle w:val="TOC3"/>
        <w:rPr>
          <w:ins w:id="54" w:author="Adam Hay" w:date="2015-11-18T02:02:00Z"/>
          <w:lang w:val="en-AU" w:eastAsia="en-AU"/>
        </w:rPr>
      </w:pPr>
      <w:ins w:id="55" w:author="Adam Hay" w:date="2015-11-18T02:02:00Z">
        <w:r w:rsidRPr="009847BB">
          <w:rPr>
            <w:rStyle w:val="Hyperlink"/>
          </w:rPr>
          <w:fldChar w:fldCharType="begin"/>
        </w:r>
        <w:r w:rsidRPr="009847BB">
          <w:rPr>
            <w:rStyle w:val="Hyperlink"/>
          </w:rPr>
          <w:instrText xml:space="preserve"> </w:instrText>
        </w:r>
        <w:r>
          <w:instrText>HYPERLINK \l "_Toc435575497"</w:instrText>
        </w:r>
        <w:r w:rsidRPr="009847BB">
          <w:rPr>
            <w:rStyle w:val="Hyperlink"/>
          </w:rPr>
          <w:instrText xml:space="preserve"> </w:instrText>
        </w:r>
        <w:r w:rsidRPr="009847BB">
          <w:rPr>
            <w:rStyle w:val="Hyperlink"/>
          </w:rPr>
          <w:fldChar w:fldCharType="separate"/>
        </w:r>
        <w:r w:rsidRPr="009847BB">
          <w:rPr>
            <w:rStyle w:val="Hyperlink"/>
            <w:rFonts w:cs="Times New Roman"/>
          </w:rPr>
          <w:t>5.2.3</w:t>
        </w:r>
        <w:r>
          <w:rPr>
            <w:lang w:val="en-AU" w:eastAsia="en-AU"/>
          </w:rPr>
          <w:tab/>
        </w:r>
        <w:r w:rsidRPr="009847BB">
          <w:rPr>
            <w:rStyle w:val="Hyperlink"/>
            <w:rFonts w:cs="Arial"/>
          </w:rPr>
          <w:t>Management measures, controls and procedures</w:t>
        </w:r>
        <w:r>
          <w:rPr>
            <w:webHidden/>
          </w:rPr>
          <w:tab/>
        </w:r>
        <w:r>
          <w:rPr>
            <w:webHidden/>
          </w:rPr>
          <w:fldChar w:fldCharType="begin"/>
        </w:r>
        <w:r>
          <w:rPr>
            <w:webHidden/>
          </w:rPr>
          <w:instrText xml:space="preserve"> PAGEREF _Toc435575497 \h </w:instrText>
        </w:r>
      </w:ins>
      <w:r>
        <w:rPr>
          <w:webHidden/>
        </w:rPr>
      </w:r>
      <w:r>
        <w:rPr>
          <w:webHidden/>
        </w:rPr>
        <w:fldChar w:fldCharType="separate"/>
      </w:r>
      <w:ins w:id="56" w:author="Adam Hay" w:date="2015-11-18T02:02:00Z">
        <w:r>
          <w:rPr>
            <w:webHidden/>
          </w:rPr>
          <w:t>10</w:t>
        </w:r>
        <w:r>
          <w:rPr>
            <w:webHidden/>
          </w:rPr>
          <w:fldChar w:fldCharType="end"/>
        </w:r>
        <w:r w:rsidRPr="009847BB">
          <w:rPr>
            <w:rStyle w:val="Hyperlink"/>
          </w:rPr>
          <w:fldChar w:fldCharType="end"/>
        </w:r>
      </w:ins>
    </w:p>
    <w:p w14:paraId="59B794B7" w14:textId="77777777" w:rsidR="000B7C6E" w:rsidRDefault="000B7C6E">
      <w:pPr>
        <w:pStyle w:val="TOC3"/>
        <w:rPr>
          <w:ins w:id="57" w:author="Adam Hay" w:date="2015-11-18T02:02:00Z"/>
          <w:lang w:val="en-AU" w:eastAsia="en-AU"/>
        </w:rPr>
      </w:pPr>
      <w:ins w:id="58" w:author="Adam Hay" w:date="2015-11-18T02:02:00Z">
        <w:r w:rsidRPr="009847BB">
          <w:rPr>
            <w:rStyle w:val="Hyperlink"/>
          </w:rPr>
          <w:fldChar w:fldCharType="begin"/>
        </w:r>
        <w:r w:rsidRPr="009847BB">
          <w:rPr>
            <w:rStyle w:val="Hyperlink"/>
          </w:rPr>
          <w:instrText xml:space="preserve"> </w:instrText>
        </w:r>
        <w:r>
          <w:instrText>HYPERLINK \l "_Toc435575498"</w:instrText>
        </w:r>
        <w:r w:rsidRPr="009847BB">
          <w:rPr>
            <w:rStyle w:val="Hyperlink"/>
          </w:rPr>
          <w:instrText xml:space="preserve"> </w:instrText>
        </w:r>
        <w:r w:rsidRPr="009847BB">
          <w:rPr>
            <w:rStyle w:val="Hyperlink"/>
          </w:rPr>
          <w:fldChar w:fldCharType="separate"/>
        </w:r>
        <w:r w:rsidRPr="009847BB">
          <w:rPr>
            <w:rStyle w:val="Hyperlink"/>
            <w:rFonts w:cs="Times New Roman"/>
          </w:rPr>
          <w:t>5.2.4</w:t>
        </w:r>
        <w:r>
          <w:rPr>
            <w:lang w:val="en-AU" w:eastAsia="en-AU"/>
          </w:rPr>
          <w:tab/>
        </w:r>
        <w:r w:rsidRPr="009847BB">
          <w:rPr>
            <w:rStyle w:val="Hyperlink"/>
            <w:rFonts w:cs="Arial"/>
          </w:rPr>
          <w:t>Environmental Risk Assessment Process</w:t>
        </w:r>
        <w:r>
          <w:rPr>
            <w:webHidden/>
          </w:rPr>
          <w:tab/>
        </w:r>
        <w:r>
          <w:rPr>
            <w:webHidden/>
          </w:rPr>
          <w:fldChar w:fldCharType="begin"/>
        </w:r>
        <w:r>
          <w:rPr>
            <w:webHidden/>
          </w:rPr>
          <w:instrText xml:space="preserve"> PAGEREF _Toc435575498 \h </w:instrText>
        </w:r>
      </w:ins>
      <w:r>
        <w:rPr>
          <w:webHidden/>
        </w:rPr>
      </w:r>
      <w:r>
        <w:rPr>
          <w:webHidden/>
        </w:rPr>
        <w:fldChar w:fldCharType="separate"/>
      </w:r>
      <w:ins w:id="59" w:author="Adam Hay" w:date="2015-11-18T02:02:00Z">
        <w:r>
          <w:rPr>
            <w:webHidden/>
          </w:rPr>
          <w:t>10</w:t>
        </w:r>
        <w:r>
          <w:rPr>
            <w:webHidden/>
          </w:rPr>
          <w:fldChar w:fldCharType="end"/>
        </w:r>
        <w:r w:rsidRPr="009847BB">
          <w:rPr>
            <w:rStyle w:val="Hyperlink"/>
          </w:rPr>
          <w:fldChar w:fldCharType="end"/>
        </w:r>
      </w:ins>
    </w:p>
    <w:p w14:paraId="72D10FB6" w14:textId="77777777" w:rsidR="000B7C6E" w:rsidRDefault="000B7C6E">
      <w:pPr>
        <w:pStyle w:val="TOC3"/>
        <w:rPr>
          <w:ins w:id="60" w:author="Adam Hay" w:date="2015-11-18T02:02:00Z"/>
          <w:lang w:val="en-AU" w:eastAsia="en-AU"/>
        </w:rPr>
      </w:pPr>
      <w:ins w:id="61" w:author="Adam Hay" w:date="2015-11-18T02:02:00Z">
        <w:r w:rsidRPr="009847BB">
          <w:rPr>
            <w:rStyle w:val="Hyperlink"/>
          </w:rPr>
          <w:fldChar w:fldCharType="begin"/>
        </w:r>
        <w:r w:rsidRPr="009847BB">
          <w:rPr>
            <w:rStyle w:val="Hyperlink"/>
          </w:rPr>
          <w:instrText xml:space="preserve"> </w:instrText>
        </w:r>
        <w:r>
          <w:instrText>HYPERLINK \l "_Toc435575499"</w:instrText>
        </w:r>
        <w:r w:rsidRPr="009847BB">
          <w:rPr>
            <w:rStyle w:val="Hyperlink"/>
          </w:rPr>
          <w:instrText xml:space="preserve"> </w:instrText>
        </w:r>
        <w:r w:rsidRPr="009847BB">
          <w:rPr>
            <w:rStyle w:val="Hyperlink"/>
          </w:rPr>
          <w:fldChar w:fldCharType="separate"/>
        </w:r>
        <w:r w:rsidRPr="009847BB">
          <w:rPr>
            <w:rStyle w:val="Hyperlink"/>
            <w:rFonts w:cs="Times New Roman"/>
          </w:rPr>
          <w:t>5.2.5</w:t>
        </w:r>
        <w:r>
          <w:rPr>
            <w:lang w:val="en-AU" w:eastAsia="en-AU"/>
          </w:rPr>
          <w:tab/>
        </w:r>
        <w:r w:rsidRPr="009847BB">
          <w:rPr>
            <w:rStyle w:val="Hyperlink"/>
            <w:rFonts w:cs="Arial"/>
          </w:rPr>
          <w:t>Objectives &amp; targets</w:t>
        </w:r>
        <w:r>
          <w:rPr>
            <w:webHidden/>
          </w:rPr>
          <w:tab/>
        </w:r>
        <w:r>
          <w:rPr>
            <w:webHidden/>
          </w:rPr>
          <w:fldChar w:fldCharType="begin"/>
        </w:r>
        <w:r>
          <w:rPr>
            <w:webHidden/>
          </w:rPr>
          <w:instrText xml:space="preserve"> PAGEREF _Toc435575499 \h </w:instrText>
        </w:r>
      </w:ins>
      <w:r>
        <w:rPr>
          <w:webHidden/>
        </w:rPr>
      </w:r>
      <w:r>
        <w:rPr>
          <w:webHidden/>
        </w:rPr>
        <w:fldChar w:fldCharType="separate"/>
      </w:r>
      <w:ins w:id="62" w:author="Adam Hay" w:date="2015-11-18T02:02:00Z">
        <w:r>
          <w:rPr>
            <w:webHidden/>
          </w:rPr>
          <w:t>10</w:t>
        </w:r>
        <w:r>
          <w:rPr>
            <w:webHidden/>
          </w:rPr>
          <w:fldChar w:fldCharType="end"/>
        </w:r>
        <w:r w:rsidRPr="009847BB">
          <w:rPr>
            <w:rStyle w:val="Hyperlink"/>
          </w:rPr>
          <w:fldChar w:fldCharType="end"/>
        </w:r>
      </w:ins>
    </w:p>
    <w:p w14:paraId="5954B426" w14:textId="77777777" w:rsidR="000B7C6E" w:rsidRDefault="000B7C6E">
      <w:pPr>
        <w:pStyle w:val="TOC3"/>
        <w:rPr>
          <w:ins w:id="63" w:author="Adam Hay" w:date="2015-11-18T02:02:00Z"/>
          <w:lang w:val="en-AU" w:eastAsia="en-AU"/>
        </w:rPr>
      </w:pPr>
      <w:ins w:id="64" w:author="Adam Hay" w:date="2015-11-18T02:02:00Z">
        <w:r w:rsidRPr="009847BB">
          <w:rPr>
            <w:rStyle w:val="Hyperlink"/>
          </w:rPr>
          <w:fldChar w:fldCharType="begin"/>
        </w:r>
        <w:r w:rsidRPr="009847BB">
          <w:rPr>
            <w:rStyle w:val="Hyperlink"/>
          </w:rPr>
          <w:instrText xml:space="preserve"> </w:instrText>
        </w:r>
        <w:r>
          <w:instrText>HYPERLINK \l "_Toc435575500"</w:instrText>
        </w:r>
        <w:r w:rsidRPr="009847BB">
          <w:rPr>
            <w:rStyle w:val="Hyperlink"/>
          </w:rPr>
          <w:instrText xml:space="preserve"> </w:instrText>
        </w:r>
        <w:r w:rsidRPr="009847BB">
          <w:rPr>
            <w:rStyle w:val="Hyperlink"/>
          </w:rPr>
          <w:fldChar w:fldCharType="separate"/>
        </w:r>
        <w:r w:rsidRPr="009847BB">
          <w:rPr>
            <w:rStyle w:val="Hyperlink"/>
            <w:rFonts w:cs="Times New Roman"/>
          </w:rPr>
          <w:t>5.2.6</w:t>
        </w:r>
        <w:r>
          <w:rPr>
            <w:lang w:val="en-AU" w:eastAsia="en-AU"/>
          </w:rPr>
          <w:tab/>
        </w:r>
        <w:r w:rsidRPr="009847BB">
          <w:rPr>
            <w:rStyle w:val="Hyperlink"/>
            <w:rFonts w:cs="Arial"/>
          </w:rPr>
          <w:t>Roles &amp; Responsibilities</w:t>
        </w:r>
        <w:r>
          <w:rPr>
            <w:webHidden/>
          </w:rPr>
          <w:tab/>
        </w:r>
        <w:r>
          <w:rPr>
            <w:webHidden/>
          </w:rPr>
          <w:fldChar w:fldCharType="begin"/>
        </w:r>
        <w:r>
          <w:rPr>
            <w:webHidden/>
          </w:rPr>
          <w:instrText xml:space="preserve"> PAGEREF _Toc435575500 \h </w:instrText>
        </w:r>
      </w:ins>
      <w:r>
        <w:rPr>
          <w:webHidden/>
        </w:rPr>
      </w:r>
      <w:r>
        <w:rPr>
          <w:webHidden/>
        </w:rPr>
        <w:fldChar w:fldCharType="separate"/>
      </w:r>
      <w:ins w:id="65" w:author="Adam Hay" w:date="2015-11-18T02:02:00Z">
        <w:r>
          <w:rPr>
            <w:webHidden/>
          </w:rPr>
          <w:t>10</w:t>
        </w:r>
        <w:r>
          <w:rPr>
            <w:webHidden/>
          </w:rPr>
          <w:fldChar w:fldCharType="end"/>
        </w:r>
        <w:r w:rsidRPr="009847BB">
          <w:rPr>
            <w:rStyle w:val="Hyperlink"/>
          </w:rPr>
          <w:fldChar w:fldCharType="end"/>
        </w:r>
      </w:ins>
    </w:p>
    <w:p w14:paraId="218FF989" w14:textId="77777777" w:rsidR="000B7C6E" w:rsidRDefault="000B7C6E">
      <w:pPr>
        <w:pStyle w:val="TOC3"/>
        <w:rPr>
          <w:ins w:id="66" w:author="Adam Hay" w:date="2015-11-18T02:02:00Z"/>
          <w:lang w:val="en-AU" w:eastAsia="en-AU"/>
        </w:rPr>
      </w:pPr>
      <w:ins w:id="67" w:author="Adam Hay" w:date="2015-11-18T02:02:00Z">
        <w:r w:rsidRPr="009847BB">
          <w:rPr>
            <w:rStyle w:val="Hyperlink"/>
          </w:rPr>
          <w:fldChar w:fldCharType="begin"/>
        </w:r>
        <w:r w:rsidRPr="009847BB">
          <w:rPr>
            <w:rStyle w:val="Hyperlink"/>
          </w:rPr>
          <w:instrText xml:space="preserve"> </w:instrText>
        </w:r>
        <w:r>
          <w:instrText>HYPERLINK \l "_Toc435575501"</w:instrText>
        </w:r>
        <w:r w:rsidRPr="009847BB">
          <w:rPr>
            <w:rStyle w:val="Hyperlink"/>
          </w:rPr>
          <w:instrText xml:space="preserve"> </w:instrText>
        </w:r>
        <w:r w:rsidRPr="009847BB">
          <w:rPr>
            <w:rStyle w:val="Hyperlink"/>
          </w:rPr>
          <w:fldChar w:fldCharType="separate"/>
        </w:r>
        <w:r w:rsidRPr="009847BB">
          <w:rPr>
            <w:rStyle w:val="Hyperlink"/>
            <w:rFonts w:cs="Times New Roman"/>
          </w:rPr>
          <w:t>5.2.7</w:t>
        </w:r>
        <w:r>
          <w:rPr>
            <w:lang w:val="en-AU" w:eastAsia="en-AU"/>
          </w:rPr>
          <w:tab/>
        </w:r>
        <w:r w:rsidRPr="009847BB">
          <w:rPr>
            <w:rStyle w:val="Hyperlink"/>
            <w:rFonts w:cs="Arial"/>
          </w:rPr>
          <w:t>Communication</w:t>
        </w:r>
        <w:r>
          <w:rPr>
            <w:webHidden/>
          </w:rPr>
          <w:tab/>
        </w:r>
        <w:r>
          <w:rPr>
            <w:webHidden/>
          </w:rPr>
          <w:fldChar w:fldCharType="begin"/>
        </w:r>
        <w:r>
          <w:rPr>
            <w:webHidden/>
          </w:rPr>
          <w:instrText xml:space="preserve"> PAGEREF _Toc435575501 \h </w:instrText>
        </w:r>
      </w:ins>
      <w:r>
        <w:rPr>
          <w:webHidden/>
        </w:rPr>
      </w:r>
      <w:r>
        <w:rPr>
          <w:webHidden/>
        </w:rPr>
        <w:fldChar w:fldCharType="separate"/>
      </w:r>
      <w:ins w:id="68" w:author="Adam Hay" w:date="2015-11-18T02:02:00Z">
        <w:r>
          <w:rPr>
            <w:webHidden/>
          </w:rPr>
          <w:t>11</w:t>
        </w:r>
        <w:r>
          <w:rPr>
            <w:webHidden/>
          </w:rPr>
          <w:fldChar w:fldCharType="end"/>
        </w:r>
        <w:r w:rsidRPr="009847BB">
          <w:rPr>
            <w:rStyle w:val="Hyperlink"/>
          </w:rPr>
          <w:fldChar w:fldCharType="end"/>
        </w:r>
      </w:ins>
    </w:p>
    <w:p w14:paraId="2B64CD8B" w14:textId="77777777" w:rsidR="000B7C6E" w:rsidRDefault="000B7C6E">
      <w:pPr>
        <w:pStyle w:val="TOC3"/>
        <w:rPr>
          <w:ins w:id="69" w:author="Adam Hay" w:date="2015-11-18T02:02:00Z"/>
          <w:lang w:val="en-AU" w:eastAsia="en-AU"/>
        </w:rPr>
      </w:pPr>
      <w:ins w:id="70" w:author="Adam Hay" w:date="2015-11-18T02:02:00Z">
        <w:r w:rsidRPr="009847BB">
          <w:rPr>
            <w:rStyle w:val="Hyperlink"/>
          </w:rPr>
          <w:fldChar w:fldCharType="begin"/>
        </w:r>
        <w:r w:rsidRPr="009847BB">
          <w:rPr>
            <w:rStyle w:val="Hyperlink"/>
          </w:rPr>
          <w:instrText xml:space="preserve"> </w:instrText>
        </w:r>
        <w:r>
          <w:instrText>HYPERLINK \l "_Toc435575502"</w:instrText>
        </w:r>
        <w:r w:rsidRPr="009847BB">
          <w:rPr>
            <w:rStyle w:val="Hyperlink"/>
          </w:rPr>
          <w:instrText xml:space="preserve"> </w:instrText>
        </w:r>
        <w:r w:rsidRPr="009847BB">
          <w:rPr>
            <w:rStyle w:val="Hyperlink"/>
          </w:rPr>
          <w:fldChar w:fldCharType="separate"/>
        </w:r>
        <w:r w:rsidRPr="009847BB">
          <w:rPr>
            <w:rStyle w:val="Hyperlink"/>
            <w:rFonts w:cs="Times New Roman"/>
          </w:rPr>
          <w:t>5.2.8</w:t>
        </w:r>
        <w:r>
          <w:rPr>
            <w:lang w:val="en-AU" w:eastAsia="en-AU"/>
          </w:rPr>
          <w:tab/>
        </w:r>
        <w:r w:rsidRPr="009847BB">
          <w:rPr>
            <w:rStyle w:val="Hyperlink"/>
            <w:rFonts w:cs="Arial"/>
          </w:rPr>
          <w:t>Environmental Management Plans</w:t>
        </w:r>
        <w:r>
          <w:rPr>
            <w:webHidden/>
          </w:rPr>
          <w:tab/>
        </w:r>
        <w:r>
          <w:rPr>
            <w:webHidden/>
          </w:rPr>
          <w:fldChar w:fldCharType="begin"/>
        </w:r>
        <w:r>
          <w:rPr>
            <w:webHidden/>
          </w:rPr>
          <w:instrText xml:space="preserve"> PAGEREF _Toc435575502 \h </w:instrText>
        </w:r>
      </w:ins>
      <w:r>
        <w:rPr>
          <w:webHidden/>
        </w:rPr>
      </w:r>
      <w:r>
        <w:rPr>
          <w:webHidden/>
        </w:rPr>
        <w:fldChar w:fldCharType="separate"/>
      </w:r>
      <w:ins w:id="71" w:author="Adam Hay" w:date="2015-11-18T02:02:00Z">
        <w:r>
          <w:rPr>
            <w:webHidden/>
          </w:rPr>
          <w:t>11</w:t>
        </w:r>
        <w:r>
          <w:rPr>
            <w:webHidden/>
          </w:rPr>
          <w:fldChar w:fldCharType="end"/>
        </w:r>
        <w:r w:rsidRPr="009847BB">
          <w:rPr>
            <w:rStyle w:val="Hyperlink"/>
          </w:rPr>
          <w:fldChar w:fldCharType="end"/>
        </w:r>
      </w:ins>
    </w:p>
    <w:p w14:paraId="552E1FFE" w14:textId="77777777" w:rsidR="000B7C6E" w:rsidRDefault="000B7C6E">
      <w:pPr>
        <w:pStyle w:val="TOC3"/>
        <w:rPr>
          <w:ins w:id="72" w:author="Adam Hay" w:date="2015-11-18T02:02:00Z"/>
          <w:lang w:val="en-AU" w:eastAsia="en-AU"/>
        </w:rPr>
      </w:pPr>
      <w:ins w:id="73" w:author="Adam Hay" w:date="2015-11-18T02:02:00Z">
        <w:r w:rsidRPr="009847BB">
          <w:rPr>
            <w:rStyle w:val="Hyperlink"/>
          </w:rPr>
          <w:fldChar w:fldCharType="begin"/>
        </w:r>
        <w:r w:rsidRPr="009847BB">
          <w:rPr>
            <w:rStyle w:val="Hyperlink"/>
          </w:rPr>
          <w:instrText xml:space="preserve"> </w:instrText>
        </w:r>
        <w:r>
          <w:instrText>HYPERLINK \l "_Toc435575503"</w:instrText>
        </w:r>
        <w:r w:rsidRPr="009847BB">
          <w:rPr>
            <w:rStyle w:val="Hyperlink"/>
          </w:rPr>
          <w:instrText xml:space="preserve"> </w:instrText>
        </w:r>
        <w:r w:rsidRPr="009847BB">
          <w:rPr>
            <w:rStyle w:val="Hyperlink"/>
          </w:rPr>
          <w:fldChar w:fldCharType="separate"/>
        </w:r>
        <w:r w:rsidRPr="009847BB">
          <w:rPr>
            <w:rStyle w:val="Hyperlink"/>
            <w:rFonts w:cs="Times New Roman"/>
          </w:rPr>
          <w:t>5.2.9</w:t>
        </w:r>
        <w:r>
          <w:rPr>
            <w:lang w:val="en-AU" w:eastAsia="en-AU"/>
          </w:rPr>
          <w:tab/>
        </w:r>
        <w:r w:rsidRPr="009847BB">
          <w:rPr>
            <w:rStyle w:val="Hyperlink"/>
            <w:rFonts w:cs="Arial"/>
          </w:rPr>
          <w:t>Monitoring</w:t>
        </w:r>
        <w:r>
          <w:rPr>
            <w:webHidden/>
          </w:rPr>
          <w:tab/>
        </w:r>
        <w:r>
          <w:rPr>
            <w:webHidden/>
          </w:rPr>
          <w:fldChar w:fldCharType="begin"/>
        </w:r>
        <w:r>
          <w:rPr>
            <w:webHidden/>
          </w:rPr>
          <w:instrText xml:space="preserve"> PAGEREF _Toc435575503 \h </w:instrText>
        </w:r>
      </w:ins>
      <w:r>
        <w:rPr>
          <w:webHidden/>
        </w:rPr>
      </w:r>
      <w:r>
        <w:rPr>
          <w:webHidden/>
        </w:rPr>
        <w:fldChar w:fldCharType="separate"/>
      </w:r>
      <w:ins w:id="74" w:author="Adam Hay" w:date="2015-11-18T02:02:00Z">
        <w:r>
          <w:rPr>
            <w:webHidden/>
          </w:rPr>
          <w:t>11</w:t>
        </w:r>
        <w:r>
          <w:rPr>
            <w:webHidden/>
          </w:rPr>
          <w:fldChar w:fldCharType="end"/>
        </w:r>
        <w:r w:rsidRPr="009847BB">
          <w:rPr>
            <w:rStyle w:val="Hyperlink"/>
          </w:rPr>
          <w:fldChar w:fldCharType="end"/>
        </w:r>
      </w:ins>
    </w:p>
    <w:p w14:paraId="658E2C96" w14:textId="77777777" w:rsidR="000B7C6E" w:rsidRDefault="000B7C6E">
      <w:pPr>
        <w:pStyle w:val="TOC2"/>
        <w:rPr>
          <w:ins w:id="75" w:author="Adam Hay" w:date="2015-11-18T02:02:00Z"/>
          <w:rFonts w:asciiTheme="minorHAnsi" w:eastAsiaTheme="minorEastAsia" w:hAnsiTheme="minorHAnsi" w:cstheme="minorBidi"/>
          <w:bCs w:val="0"/>
          <w:noProof/>
          <w:szCs w:val="22"/>
          <w:lang w:val="en-AU" w:eastAsia="en-AU"/>
        </w:rPr>
      </w:pPr>
      <w:ins w:id="76"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"_Toc435575504"</w:instrText>
        </w:r>
        <w:r w:rsidRPr="009847BB">
          <w:rPr>
            <w:rStyle w:val="Hyperlink"/>
            <w:noProof/>
          </w:rPr>
          <w:instrText xml:space="preserve"> </w:instrText>
        </w:r>
        <w:r w:rsidRPr="009847BB">
          <w:rPr>
            <w:rStyle w:val="Hyperlink"/>
            <w:noProof/>
          </w:rPr>
          <w:fldChar w:fldCharType="separate"/>
        </w:r>
        <w:r w:rsidRPr="009847BB">
          <w:rPr>
            <w:rStyle w:val="Hyperlink"/>
            <w:noProof/>
          </w:rPr>
          <w:t>5.3</w:t>
        </w:r>
        <w:r>
          <w:rPr>
            <w:rFonts w:asciiTheme="minorHAnsi" w:eastAsiaTheme="minorEastAsia" w:hAnsiTheme="minorHAnsi" w:cstheme="minorBidi"/>
            <w:bCs w:val="0"/>
            <w:noProof/>
            <w:szCs w:val="22"/>
            <w:lang w:val="en-AU" w:eastAsia="en-AU"/>
          </w:rPr>
          <w:tab/>
        </w:r>
        <w:r w:rsidRPr="009847BB">
          <w:rPr>
            <w:rStyle w:val="Hyperlink"/>
            <w:rFonts w:cs="Arial"/>
            <w:noProof/>
          </w:rPr>
          <w:t>Environmental Performance</w:t>
        </w:r>
        <w:r>
          <w:rPr>
            <w:noProof/>
            <w:webHidden/>
          </w:rPr>
          <w:tab/>
        </w:r>
        <w:r>
          <w:rPr>
            <w:noProof/>
            <w:webHidden/>
          </w:rPr>
          <w:fldChar w:fldCharType="begin"/>
        </w:r>
        <w:r>
          <w:rPr>
            <w:noProof/>
            <w:webHidden/>
          </w:rPr>
          <w:instrText xml:space="preserve"> PAGEREF _Toc435575504 \h </w:instrText>
        </w:r>
      </w:ins>
      <w:r>
        <w:rPr>
          <w:noProof/>
          <w:webHidden/>
        </w:rPr>
      </w:r>
      <w:r>
        <w:rPr>
          <w:noProof/>
          <w:webHidden/>
        </w:rPr>
        <w:fldChar w:fldCharType="separate"/>
      </w:r>
      <w:ins w:id="77" w:author="Adam Hay" w:date="2015-11-18T02:02:00Z">
        <w:r>
          <w:rPr>
            <w:noProof/>
            <w:webHidden/>
          </w:rPr>
          <w:t>11</w:t>
        </w:r>
        <w:r>
          <w:rPr>
            <w:noProof/>
            <w:webHidden/>
          </w:rPr>
          <w:fldChar w:fldCharType="end"/>
        </w:r>
        <w:r w:rsidRPr="009847BB">
          <w:rPr>
            <w:rStyle w:val="Hyperlink"/>
            <w:noProof/>
          </w:rPr>
          <w:fldChar w:fldCharType="end"/>
        </w:r>
      </w:ins>
    </w:p>
    <w:p w14:paraId="1A51641D" w14:textId="77777777" w:rsidR="000B7C6E" w:rsidRDefault="000B7C6E">
      <w:pPr>
        <w:pStyle w:val="TOC3"/>
        <w:rPr>
          <w:ins w:id="78" w:author="Adam Hay" w:date="2015-11-18T02:02:00Z"/>
          <w:lang w:val="en-AU" w:eastAsia="en-AU"/>
        </w:rPr>
      </w:pPr>
      <w:ins w:id="79" w:author="Adam Hay" w:date="2015-11-18T02:02:00Z">
        <w:r w:rsidRPr="009847BB">
          <w:rPr>
            <w:rStyle w:val="Hyperlink"/>
          </w:rPr>
          <w:fldChar w:fldCharType="begin"/>
        </w:r>
        <w:r w:rsidRPr="009847BB">
          <w:rPr>
            <w:rStyle w:val="Hyperlink"/>
          </w:rPr>
          <w:instrText xml:space="preserve"> </w:instrText>
        </w:r>
        <w:r>
          <w:instrText>HYPERLINK \l "_Toc435575505"</w:instrText>
        </w:r>
        <w:r w:rsidRPr="009847BB">
          <w:rPr>
            <w:rStyle w:val="Hyperlink"/>
          </w:rPr>
          <w:instrText xml:space="preserve"> </w:instrText>
        </w:r>
        <w:r w:rsidRPr="009847BB">
          <w:rPr>
            <w:rStyle w:val="Hyperlink"/>
          </w:rPr>
          <w:fldChar w:fldCharType="separate"/>
        </w:r>
        <w:r w:rsidRPr="009847BB">
          <w:rPr>
            <w:rStyle w:val="Hyperlink"/>
            <w:rFonts w:cs="Times New Roman"/>
          </w:rPr>
          <w:t>5.3.1</w:t>
        </w:r>
        <w:r>
          <w:rPr>
            <w:lang w:val="en-AU" w:eastAsia="en-AU"/>
          </w:rPr>
          <w:tab/>
        </w:r>
        <w:r w:rsidRPr="009847BB">
          <w:rPr>
            <w:rStyle w:val="Hyperlink"/>
            <w:rFonts w:cs="Arial"/>
          </w:rPr>
          <w:t>Audits</w:t>
        </w:r>
        <w:r>
          <w:rPr>
            <w:webHidden/>
          </w:rPr>
          <w:tab/>
        </w:r>
        <w:r>
          <w:rPr>
            <w:webHidden/>
          </w:rPr>
          <w:fldChar w:fldCharType="begin"/>
        </w:r>
        <w:r>
          <w:rPr>
            <w:webHidden/>
          </w:rPr>
          <w:instrText xml:space="preserve"> PAGEREF _Toc435575505 \h </w:instrText>
        </w:r>
      </w:ins>
      <w:r>
        <w:rPr>
          <w:webHidden/>
        </w:rPr>
      </w:r>
      <w:r>
        <w:rPr>
          <w:webHidden/>
        </w:rPr>
        <w:fldChar w:fldCharType="separate"/>
      </w:r>
      <w:ins w:id="80" w:author="Adam Hay" w:date="2015-11-18T02:02:00Z">
        <w:r>
          <w:rPr>
            <w:webHidden/>
          </w:rPr>
          <w:t>11</w:t>
        </w:r>
        <w:r>
          <w:rPr>
            <w:webHidden/>
          </w:rPr>
          <w:fldChar w:fldCharType="end"/>
        </w:r>
        <w:r w:rsidRPr="009847BB">
          <w:rPr>
            <w:rStyle w:val="Hyperlink"/>
          </w:rPr>
          <w:fldChar w:fldCharType="end"/>
        </w:r>
      </w:ins>
    </w:p>
    <w:p w14:paraId="3F7A7C69" w14:textId="77777777" w:rsidR="000B7C6E" w:rsidRDefault="000B7C6E">
      <w:pPr>
        <w:pStyle w:val="TOC3"/>
        <w:rPr>
          <w:ins w:id="81" w:author="Adam Hay" w:date="2015-11-18T02:02:00Z"/>
          <w:lang w:val="en-AU" w:eastAsia="en-AU"/>
        </w:rPr>
      </w:pPr>
      <w:ins w:id="82" w:author="Adam Hay" w:date="2015-11-18T02:02:00Z">
        <w:r w:rsidRPr="009847BB">
          <w:rPr>
            <w:rStyle w:val="Hyperlink"/>
          </w:rPr>
          <w:fldChar w:fldCharType="begin"/>
        </w:r>
        <w:r w:rsidRPr="009847BB">
          <w:rPr>
            <w:rStyle w:val="Hyperlink"/>
          </w:rPr>
          <w:instrText xml:space="preserve"> </w:instrText>
        </w:r>
        <w:r>
          <w:instrText>HYPERLINK \l "_Toc435575506"</w:instrText>
        </w:r>
        <w:r w:rsidRPr="009847BB">
          <w:rPr>
            <w:rStyle w:val="Hyperlink"/>
          </w:rPr>
          <w:instrText xml:space="preserve"> </w:instrText>
        </w:r>
        <w:r w:rsidRPr="009847BB">
          <w:rPr>
            <w:rStyle w:val="Hyperlink"/>
          </w:rPr>
          <w:fldChar w:fldCharType="separate"/>
        </w:r>
        <w:r w:rsidRPr="009847BB">
          <w:rPr>
            <w:rStyle w:val="Hyperlink"/>
            <w:rFonts w:cs="Times New Roman"/>
          </w:rPr>
          <w:t>5.3.2</w:t>
        </w:r>
        <w:r>
          <w:rPr>
            <w:lang w:val="en-AU" w:eastAsia="en-AU"/>
          </w:rPr>
          <w:tab/>
        </w:r>
        <w:r w:rsidRPr="009847BB">
          <w:rPr>
            <w:rStyle w:val="Hyperlink"/>
            <w:rFonts w:cs="Arial"/>
          </w:rPr>
          <w:t>Performance Evaluation</w:t>
        </w:r>
        <w:r>
          <w:rPr>
            <w:webHidden/>
          </w:rPr>
          <w:tab/>
        </w:r>
        <w:r>
          <w:rPr>
            <w:webHidden/>
          </w:rPr>
          <w:fldChar w:fldCharType="begin"/>
        </w:r>
        <w:r>
          <w:rPr>
            <w:webHidden/>
          </w:rPr>
          <w:instrText xml:space="preserve"> PAGEREF _Toc435575506 \h </w:instrText>
        </w:r>
      </w:ins>
      <w:r>
        <w:rPr>
          <w:webHidden/>
        </w:rPr>
      </w:r>
      <w:r>
        <w:rPr>
          <w:webHidden/>
        </w:rPr>
        <w:fldChar w:fldCharType="separate"/>
      </w:r>
      <w:ins w:id="83" w:author="Adam Hay" w:date="2015-11-18T02:02:00Z">
        <w:r>
          <w:rPr>
            <w:webHidden/>
          </w:rPr>
          <w:t>12</w:t>
        </w:r>
        <w:r>
          <w:rPr>
            <w:webHidden/>
          </w:rPr>
          <w:fldChar w:fldCharType="end"/>
        </w:r>
        <w:r w:rsidRPr="009847BB">
          <w:rPr>
            <w:rStyle w:val="Hyperlink"/>
          </w:rPr>
          <w:fldChar w:fldCharType="end"/>
        </w:r>
      </w:ins>
    </w:p>
    <w:p w14:paraId="590393BF" w14:textId="77777777" w:rsidR="000B7C6E" w:rsidRDefault="000B7C6E">
      <w:pPr>
        <w:pStyle w:val="TOC3"/>
        <w:rPr>
          <w:ins w:id="84" w:author="Adam Hay" w:date="2015-11-18T02:02:00Z"/>
          <w:lang w:val="en-AU" w:eastAsia="en-AU"/>
        </w:rPr>
      </w:pPr>
      <w:ins w:id="85" w:author="Adam Hay" w:date="2015-11-18T02:02:00Z">
        <w:r w:rsidRPr="009847BB">
          <w:rPr>
            <w:rStyle w:val="Hyperlink"/>
          </w:rPr>
          <w:fldChar w:fldCharType="begin"/>
        </w:r>
        <w:r w:rsidRPr="009847BB">
          <w:rPr>
            <w:rStyle w:val="Hyperlink"/>
          </w:rPr>
          <w:instrText xml:space="preserve"> </w:instrText>
        </w:r>
        <w:r>
          <w:instrText>HYPERLINK \l "_Toc435575507"</w:instrText>
        </w:r>
        <w:r w:rsidRPr="009847BB">
          <w:rPr>
            <w:rStyle w:val="Hyperlink"/>
          </w:rPr>
          <w:instrText xml:space="preserve"> </w:instrText>
        </w:r>
        <w:r w:rsidRPr="009847BB">
          <w:rPr>
            <w:rStyle w:val="Hyperlink"/>
          </w:rPr>
          <w:fldChar w:fldCharType="separate"/>
        </w:r>
        <w:r w:rsidRPr="009847BB">
          <w:rPr>
            <w:rStyle w:val="Hyperlink"/>
            <w:rFonts w:cs="Times New Roman"/>
          </w:rPr>
          <w:t>5.3.3</w:t>
        </w:r>
        <w:r>
          <w:rPr>
            <w:lang w:val="en-AU" w:eastAsia="en-AU"/>
          </w:rPr>
          <w:tab/>
        </w:r>
        <w:r w:rsidRPr="009847BB">
          <w:rPr>
            <w:rStyle w:val="Hyperlink"/>
            <w:rFonts w:cs="Arial"/>
          </w:rPr>
          <w:t>External Reporting</w:t>
        </w:r>
        <w:r>
          <w:rPr>
            <w:webHidden/>
          </w:rPr>
          <w:tab/>
        </w:r>
        <w:r>
          <w:rPr>
            <w:webHidden/>
          </w:rPr>
          <w:fldChar w:fldCharType="begin"/>
        </w:r>
        <w:r>
          <w:rPr>
            <w:webHidden/>
          </w:rPr>
          <w:instrText xml:space="preserve"> PAGEREF _Toc435575507 \h </w:instrText>
        </w:r>
      </w:ins>
      <w:r>
        <w:rPr>
          <w:webHidden/>
        </w:rPr>
      </w:r>
      <w:r>
        <w:rPr>
          <w:webHidden/>
        </w:rPr>
        <w:fldChar w:fldCharType="separate"/>
      </w:r>
      <w:ins w:id="86" w:author="Adam Hay" w:date="2015-11-18T02:02:00Z">
        <w:r>
          <w:rPr>
            <w:webHidden/>
          </w:rPr>
          <w:t>12</w:t>
        </w:r>
        <w:r>
          <w:rPr>
            <w:webHidden/>
          </w:rPr>
          <w:fldChar w:fldCharType="end"/>
        </w:r>
        <w:r w:rsidRPr="009847BB">
          <w:rPr>
            <w:rStyle w:val="Hyperlink"/>
          </w:rPr>
          <w:fldChar w:fldCharType="end"/>
        </w:r>
      </w:ins>
    </w:p>
    <w:p w14:paraId="7947EACA" w14:textId="77777777" w:rsidR="000B7C6E" w:rsidRDefault="000B7C6E">
      <w:pPr>
        <w:pStyle w:val="TOC2"/>
        <w:rPr>
          <w:ins w:id="87" w:author="Adam Hay" w:date="2015-11-18T02:02:00Z"/>
          <w:rFonts w:asciiTheme="minorHAnsi" w:eastAsiaTheme="minorEastAsia" w:hAnsiTheme="minorHAnsi" w:cstheme="minorBidi"/>
          <w:bCs w:val="0"/>
          <w:noProof/>
          <w:szCs w:val="22"/>
          <w:lang w:val="en-AU" w:eastAsia="en-AU"/>
        </w:rPr>
      </w:pPr>
      <w:ins w:id="88"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"_Toc435575508"</w:instrText>
        </w:r>
        <w:r w:rsidRPr="009847BB">
          <w:rPr>
            <w:rStyle w:val="Hyperlink"/>
            <w:noProof/>
          </w:rPr>
          <w:instrText xml:space="preserve"> </w:instrText>
        </w:r>
        <w:r w:rsidRPr="009847BB">
          <w:rPr>
            <w:rStyle w:val="Hyperlink"/>
            <w:noProof/>
          </w:rPr>
          <w:fldChar w:fldCharType="separate"/>
        </w:r>
        <w:r w:rsidRPr="009847BB">
          <w:rPr>
            <w:rStyle w:val="Hyperlink"/>
            <w:noProof/>
          </w:rPr>
          <w:t>5.4</w:t>
        </w:r>
        <w:r>
          <w:rPr>
            <w:rFonts w:asciiTheme="minorHAnsi" w:eastAsiaTheme="minorEastAsia" w:hAnsiTheme="minorHAnsi" w:cstheme="minorBidi"/>
            <w:bCs w:val="0"/>
            <w:noProof/>
            <w:szCs w:val="22"/>
            <w:lang w:val="en-AU" w:eastAsia="en-AU"/>
          </w:rPr>
          <w:tab/>
        </w:r>
        <w:r w:rsidRPr="009847BB">
          <w:rPr>
            <w:rStyle w:val="Hyperlink"/>
            <w:rFonts w:cs="Arial"/>
            <w:noProof/>
          </w:rPr>
          <w:t>Environmental Emergency Response</w:t>
        </w:r>
        <w:r>
          <w:rPr>
            <w:noProof/>
            <w:webHidden/>
          </w:rPr>
          <w:tab/>
        </w:r>
        <w:r>
          <w:rPr>
            <w:noProof/>
            <w:webHidden/>
          </w:rPr>
          <w:fldChar w:fldCharType="begin"/>
        </w:r>
        <w:r>
          <w:rPr>
            <w:noProof/>
            <w:webHidden/>
          </w:rPr>
          <w:instrText xml:space="preserve"> PAGEREF _Toc435575508 \h </w:instrText>
        </w:r>
      </w:ins>
      <w:r>
        <w:rPr>
          <w:noProof/>
          <w:webHidden/>
        </w:rPr>
      </w:r>
      <w:r>
        <w:rPr>
          <w:noProof/>
          <w:webHidden/>
        </w:rPr>
        <w:fldChar w:fldCharType="separate"/>
      </w:r>
      <w:ins w:id="89" w:author="Adam Hay" w:date="2015-11-18T02:02:00Z">
        <w:r>
          <w:rPr>
            <w:noProof/>
            <w:webHidden/>
          </w:rPr>
          <w:t>14</w:t>
        </w:r>
        <w:r>
          <w:rPr>
            <w:noProof/>
            <w:webHidden/>
          </w:rPr>
          <w:fldChar w:fldCharType="end"/>
        </w:r>
        <w:r w:rsidRPr="009847BB">
          <w:rPr>
            <w:rStyle w:val="Hyperlink"/>
            <w:noProof/>
          </w:rPr>
          <w:fldChar w:fldCharType="end"/>
        </w:r>
      </w:ins>
    </w:p>
    <w:p w14:paraId="57073082" w14:textId="77777777" w:rsidR="000B7C6E" w:rsidRDefault="000B7C6E">
      <w:pPr>
        <w:pStyle w:val="TOC2"/>
        <w:rPr>
          <w:ins w:id="90" w:author="Adam Hay" w:date="2015-11-18T02:02:00Z"/>
          <w:rFonts w:asciiTheme="minorHAnsi" w:eastAsiaTheme="minorEastAsia" w:hAnsiTheme="minorHAnsi" w:cstheme="minorBidi"/>
          <w:bCs w:val="0"/>
          <w:noProof/>
          <w:szCs w:val="22"/>
          <w:lang w:val="en-AU" w:eastAsia="en-AU"/>
        </w:rPr>
      </w:pPr>
      <w:ins w:id="91"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"_Toc435575509"</w:instrText>
        </w:r>
        <w:r w:rsidRPr="009847BB">
          <w:rPr>
            <w:rStyle w:val="Hyperlink"/>
            <w:noProof/>
          </w:rPr>
          <w:instrText xml:space="preserve"> </w:instrText>
        </w:r>
        <w:r w:rsidRPr="009847BB">
          <w:rPr>
            <w:rStyle w:val="Hyperlink"/>
            <w:noProof/>
          </w:rPr>
          <w:fldChar w:fldCharType="separate"/>
        </w:r>
        <w:r w:rsidRPr="009847BB">
          <w:rPr>
            <w:rStyle w:val="Hyperlink"/>
            <w:noProof/>
          </w:rPr>
          <w:t>5.5</w:t>
        </w:r>
        <w:r>
          <w:rPr>
            <w:rFonts w:asciiTheme="minorHAnsi" w:eastAsiaTheme="minorEastAsia" w:hAnsiTheme="minorHAnsi" w:cstheme="minorBidi"/>
            <w:bCs w:val="0"/>
            <w:noProof/>
            <w:szCs w:val="22"/>
            <w:lang w:val="en-AU" w:eastAsia="en-AU"/>
          </w:rPr>
          <w:tab/>
        </w:r>
        <w:r w:rsidRPr="009847BB">
          <w:rPr>
            <w:rStyle w:val="Hyperlink"/>
            <w:rFonts w:cs="Arial"/>
            <w:noProof/>
          </w:rPr>
          <w:t>Stakeholder engagement and consultation</w:t>
        </w:r>
        <w:r>
          <w:rPr>
            <w:noProof/>
            <w:webHidden/>
          </w:rPr>
          <w:tab/>
        </w:r>
        <w:r>
          <w:rPr>
            <w:noProof/>
            <w:webHidden/>
          </w:rPr>
          <w:fldChar w:fldCharType="begin"/>
        </w:r>
        <w:r>
          <w:rPr>
            <w:noProof/>
            <w:webHidden/>
          </w:rPr>
          <w:instrText xml:space="preserve"> PAGEREF _Toc435575509 \h </w:instrText>
        </w:r>
      </w:ins>
      <w:r>
        <w:rPr>
          <w:noProof/>
          <w:webHidden/>
        </w:rPr>
      </w:r>
      <w:r>
        <w:rPr>
          <w:noProof/>
          <w:webHidden/>
        </w:rPr>
        <w:fldChar w:fldCharType="separate"/>
      </w:r>
      <w:ins w:id="92" w:author="Adam Hay" w:date="2015-11-18T02:02:00Z">
        <w:r>
          <w:rPr>
            <w:noProof/>
            <w:webHidden/>
          </w:rPr>
          <w:t>14</w:t>
        </w:r>
        <w:r>
          <w:rPr>
            <w:noProof/>
            <w:webHidden/>
          </w:rPr>
          <w:fldChar w:fldCharType="end"/>
        </w:r>
        <w:r w:rsidRPr="009847BB">
          <w:rPr>
            <w:rStyle w:val="Hyperlink"/>
            <w:noProof/>
          </w:rPr>
          <w:fldChar w:fldCharType="end"/>
        </w:r>
      </w:ins>
    </w:p>
    <w:p w14:paraId="49DCBF12" w14:textId="77777777" w:rsidR="000B7C6E" w:rsidRDefault="000B7C6E">
      <w:pPr>
        <w:pStyle w:val="TOC3"/>
        <w:rPr>
          <w:ins w:id="93" w:author="Adam Hay" w:date="2015-11-18T02:02:00Z"/>
          <w:lang w:val="en-AU" w:eastAsia="en-AU"/>
        </w:rPr>
      </w:pPr>
      <w:ins w:id="94" w:author="Adam Hay" w:date="2015-11-18T02:02:00Z">
        <w:r w:rsidRPr="009847BB">
          <w:rPr>
            <w:rStyle w:val="Hyperlink"/>
          </w:rPr>
          <w:fldChar w:fldCharType="begin"/>
        </w:r>
        <w:r w:rsidRPr="009847BB">
          <w:rPr>
            <w:rStyle w:val="Hyperlink"/>
          </w:rPr>
          <w:instrText xml:space="preserve"> </w:instrText>
        </w:r>
        <w:r>
          <w:instrText>HYPERLINK \l "_Toc435575510"</w:instrText>
        </w:r>
        <w:r w:rsidRPr="009847BB">
          <w:rPr>
            <w:rStyle w:val="Hyperlink"/>
          </w:rPr>
          <w:instrText xml:space="preserve"> </w:instrText>
        </w:r>
        <w:r w:rsidRPr="009847BB">
          <w:rPr>
            <w:rStyle w:val="Hyperlink"/>
          </w:rPr>
          <w:fldChar w:fldCharType="separate"/>
        </w:r>
        <w:r w:rsidRPr="009847BB">
          <w:rPr>
            <w:rStyle w:val="Hyperlink"/>
            <w:rFonts w:cs="Times New Roman"/>
          </w:rPr>
          <w:t>5.5.1</w:t>
        </w:r>
        <w:r>
          <w:rPr>
            <w:lang w:val="en-AU" w:eastAsia="en-AU"/>
          </w:rPr>
          <w:tab/>
        </w:r>
        <w:r w:rsidRPr="009847BB">
          <w:rPr>
            <w:rStyle w:val="Hyperlink"/>
            <w:rFonts w:cs="Arial"/>
          </w:rPr>
          <w:t>Stakeholder engagement</w:t>
        </w:r>
        <w:r>
          <w:rPr>
            <w:webHidden/>
          </w:rPr>
          <w:tab/>
        </w:r>
        <w:r>
          <w:rPr>
            <w:webHidden/>
          </w:rPr>
          <w:fldChar w:fldCharType="begin"/>
        </w:r>
        <w:r>
          <w:rPr>
            <w:webHidden/>
          </w:rPr>
          <w:instrText xml:space="preserve"> PAGEREF _Toc435575510 \h </w:instrText>
        </w:r>
      </w:ins>
      <w:r>
        <w:rPr>
          <w:webHidden/>
        </w:rPr>
      </w:r>
      <w:r>
        <w:rPr>
          <w:webHidden/>
        </w:rPr>
        <w:fldChar w:fldCharType="separate"/>
      </w:r>
      <w:ins w:id="95" w:author="Adam Hay" w:date="2015-11-18T02:02:00Z">
        <w:r>
          <w:rPr>
            <w:webHidden/>
          </w:rPr>
          <w:t>14</w:t>
        </w:r>
        <w:r>
          <w:rPr>
            <w:webHidden/>
          </w:rPr>
          <w:fldChar w:fldCharType="end"/>
        </w:r>
        <w:r w:rsidRPr="009847BB">
          <w:rPr>
            <w:rStyle w:val="Hyperlink"/>
          </w:rPr>
          <w:fldChar w:fldCharType="end"/>
        </w:r>
      </w:ins>
    </w:p>
    <w:p w14:paraId="349AF932" w14:textId="77777777" w:rsidR="000B7C6E" w:rsidRDefault="000B7C6E">
      <w:pPr>
        <w:pStyle w:val="TOC3"/>
        <w:rPr>
          <w:ins w:id="96" w:author="Adam Hay" w:date="2015-11-18T02:02:00Z"/>
          <w:lang w:val="en-AU" w:eastAsia="en-AU"/>
        </w:rPr>
      </w:pPr>
      <w:ins w:id="97" w:author="Adam Hay" w:date="2015-11-18T02:02:00Z">
        <w:r w:rsidRPr="009847BB">
          <w:rPr>
            <w:rStyle w:val="Hyperlink"/>
          </w:rPr>
          <w:fldChar w:fldCharType="begin"/>
        </w:r>
        <w:r w:rsidRPr="009847BB">
          <w:rPr>
            <w:rStyle w:val="Hyperlink"/>
          </w:rPr>
          <w:instrText xml:space="preserve"> </w:instrText>
        </w:r>
        <w:r>
          <w:instrText>HYPERLINK \l "_Toc435575511"</w:instrText>
        </w:r>
        <w:r w:rsidRPr="009847BB">
          <w:rPr>
            <w:rStyle w:val="Hyperlink"/>
          </w:rPr>
          <w:instrText xml:space="preserve"> </w:instrText>
        </w:r>
        <w:r w:rsidRPr="009847BB">
          <w:rPr>
            <w:rStyle w:val="Hyperlink"/>
          </w:rPr>
          <w:fldChar w:fldCharType="separate"/>
        </w:r>
        <w:r w:rsidRPr="009847BB">
          <w:rPr>
            <w:rStyle w:val="Hyperlink"/>
            <w:rFonts w:cs="Times New Roman"/>
          </w:rPr>
          <w:t>5.5.2</w:t>
        </w:r>
        <w:r>
          <w:rPr>
            <w:lang w:val="en-AU" w:eastAsia="en-AU"/>
          </w:rPr>
          <w:tab/>
        </w:r>
        <w:r w:rsidRPr="009847BB">
          <w:rPr>
            <w:rStyle w:val="Hyperlink"/>
            <w:rFonts w:cs="Arial"/>
          </w:rPr>
          <w:t>Social Responsibility - Traditional and Cultural Heritage</w:t>
        </w:r>
        <w:r>
          <w:rPr>
            <w:webHidden/>
          </w:rPr>
          <w:tab/>
        </w:r>
        <w:r>
          <w:rPr>
            <w:webHidden/>
          </w:rPr>
          <w:fldChar w:fldCharType="begin"/>
        </w:r>
        <w:r>
          <w:rPr>
            <w:webHidden/>
          </w:rPr>
          <w:instrText xml:space="preserve"> PAGEREF _Toc435575511 \h </w:instrText>
        </w:r>
      </w:ins>
      <w:r>
        <w:rPr>
          <w:webHidden/>
        </w:rPr>
      </w:r>
      <w:r>
        <w:rPr>
          <w:webHidden/>
        </w:rPr>
        <w:fldChar w:fldCharType="separate"/>
      </w:r>
      <w:ins w:id="98" w:author="Adam Hay" w:date="2015-11-18T02:02:00Z">
        <w:r>
          <w:rPr>
            <w:webHidden/>
          </w:rPr>
          <w:t>15</w:t>
        </w:r>
        <w:r>
          <w:rPr>
            <w:webHidden/>
          </w:rPr>
          <w:fldChar w:fldCharType="end"/>
        </w:r>
        <w:r w:rsidRPr="009847BB">
          <w:rPr>
            <w:rStyle w:val="Hyperlink"/>
          </w:rPr>
          <w:fldChar w:fldCharType="end"/>
        </w:r>
      </w:ins>
    </w:p>
    <w:p w14:paraId="3856BCF8" w14:textId="77777777" w:rsidR="000B7C6E" w:rsidRDefault="000B7C6E">
      <w:pPr>
        <w:pStyle w:val="TOC2"/>
        <w:rPr>
          <w:ins w:id="99" w:author="Adam Hay" w:date="2015-11-18T02:02:00Z"/>
          <w:rFonts w:asciiTheme="minorHAnsi" w:eastAsiaTheme="minorEastAsia" w:hAnsiTheme="minorHAnsi" w:cstheme="minorBidi"/>
          <w:bCs w:val="0"/>
          <w:noProof/>
          <w:szCs w:val="22"/>
          <w:lang w:val="en-AU" w:eastAsia="en-AU"/>
        </w:rPr>
      </w:pPr>
      <w:ins w:id="100"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"_Toc435575512"</w:instrText>
        </w:r>
        <w:r w:rsidRPr="009847BB">
          <w:rPr>
            <w:rStyle w:val="Hyperlink"/>
            <w:noProof/>
          </w:rPr>
          <w:instrText xml:space="preserve"> </w:instrText>
        </w:r>
        <w:r w:rsidRPr="009847BB">
          <w:rPr>
            <w:rStyle w:val="Hyperlink"/>
            <w:noProof/>
          </w:rPr>
          <w:fldChar w:fldCharType="separate"/>
        </w:r>
        <w:r w:rsidRPr="009847BB">
          <w:rPr>
            <w:rStyle w:val="Hyperlink"/>
            <w:noProof/>
          </w:rPr>
          <w:t>5.6</w:t>
        </w:r>
        <w:r>
          <w:rPr>
            <w:rFonts w:asciiTheme="minorHAnsi" w:eastAsiaTheme="minorEastAsia" w:hAnsiTheme="minorHAnsi" w:cstheme="minorBidi"/>
            <w:bCs w:val="0"/>
            <w:noProof/>
            <w:szCs w:val="22"/>
            <w:lang w:val="en-AU" w:eastAsia="en-AU"/>
          </w:rPr>
          <w:tab/>
        </w:r>
        <w:r w:rsidRPr="009847BB">
          <w:rPr>
            <w:rStyle w:val="Hyperlink"/>
            <w:rFonts w:cs="Arial"/>
            <w:noProof/>
          </w:rPr>
          <w:t>Reducing Environmental Impact</w:t>
        </w:r>
        <w:r>
          <w:rPr>
            <w:noProof/>
            <w:webHidden/>
          </w:rPr>
          <w:tab/>
        </w:r>
        <w:r>
          <w:rPr>
            <w:noProof/>
            <w:webHidden/>
          </w:rPr>
          <w:fldChar w:fldCharType="begin"/>
        </w:r>
        <w:r>
          <w:rPr>
            <w:noProof/>
            <w:webHidden/>
          </w:rPr>
          <w:instrText xml:space="preserve"> PAGEREF _Toc435575512 \h </w:instrText>
        </w:r>
      </w:ins>
      <w:r>
        <w:rPr>
          <w:noProof/>
          <w:webHidden/>
        </w:rPr>
      </w:r>
      <w:r>
        <w:rPr>
          <w:noProof/>
          <w:webHidden/>
        </w:rPr>
        <w:fldChar w:fldCharType="separate"/>
      </w:r>
      <w:ins w:id="101" w:author="Adam Hay" w:date="2015-11-18T02:02:00Z">
        <w:r>
          <w:rPr>
            <w:noProof/>
            <w:webHidden/>
          </w:rPr>
          <w:t>16</w:t>
        </w:r>
        <w:r>
          <w:rPr>
            <w:noProof/>
            <w:webHidden/>
          </w:rPr>
          <w:fldChar w:fldCharType="end"/>
        </w:r>
        <w:r w:rsidRPr="009847BB">
          <w:rPr>
            <w:rStyle w:val="Hyperlink"/>
            <w:noProof/>
          </w:rPr>
          <w:fldChar w:fldCharType="end"/>
        </w:r>
      </w:ins>
    </w:p>
    <w:p w14:paraId="729C4CB5" w14:textId="77777777" w:rsidR="000B7C6E" w:rsidRDefault="000B7C6E">
      <w:pPr>
        <w:pStyle w:val="TOC3"/>
        <w:rPr>
          <w:ins w:id="102" w:author="Adam Hay" w:date="2015-11-18T02:02:00Z"/>
          <w:lang w:val="en-AU" w:eastAsia="en-AU"/>
        </w:rPr>
      </w:pPr>
      <w:ins w:id="103" w:author="Adam Hay" w:date="2015-11-18T02:02:00Z">
        <w:r w:rsidRPr="009847BB">
          <w:rPr>
            <w:rStyle w:val="Hyperlink"/>
          </w:rPr>
          <w:fldChar w:fldCharType="begin"/>
        </w:r>
        <w:r w:rsidRPr="009847BB">
          <w:rPr>
            <w:rStyle w:val="Hyperlink"/>
          </w:rPr>
          <w:instrText xml:space="preserve"> </w:instrText>
        </w:r>
        <w:r>
          <w:instrText>HYPERLINK \l "_Toc435575513"</w:instrText>
        </w:r>
        <w:r w:rsidRPr="009847BB">
          <w:rPr>
            <w:rStyle w:val="Hyperlink"/>
          </w:rPr>
          <w:instrText xml:space="preserve"> </w:instrText>
        </w:r>
        <w:r w:rsidRPr="009847BB">
          <w:rPr>
            <w:rStyle w:val="Hyperlink"/>
          </w:rPr>
          <w:fldChar w:fldCharType="separate"/>
        </w:r>
        <w:r w:rsidRPr="009847BB">
          <w:rPr>
            <w:rStyle w:val="Hyperlink"/>
            <w:rFonts w:cs="Times New Roman"/>
          </w:rPr>
          <w:t>5.6.1</w:t>
        </w:r>
        <w:r>
          <w:rPr>
            <w:lang w:val="en-AU" w:eastAsia="en-AU"/>
          </w:rPr>
          <w:tab/>
        </w:r>
        <w:r w:rsidRPr="009847BB">
          <w:rPr>
            <w:rStyle w:val="Hyperlink"/>
            <w:rFonts w:cs="Arial"/>
          </w:rPr>
          <w:t>Environmental Sustainability</w:t>
        </w:r>
        <w:r>
          <w:rPr>
            <w:webHidden/>
          </w:rPr>
          <w:tab/>
        </w:r>
        <w:r>
          <w:rPr>
            <w:webHidden/>
          </w:rPr>
          <w:fldChar w:fldCharType="begin"/>
        </w:r>
        <w:r>
          <w:rPr>
            <w:webHidden/>
          </w:rPr>
          <w:instrText xml:space="preserve"> PAGEREF _Toc435575513 \h </w:instrText>
        </w:r>
      </w:ins>
      <w:r>
        <w:rPr>
          <w:webHidden/>
        </w:rPr>
      </w:r>
      <w:r>
        <w:rPr>
          <w:webHidden/>
        </w:rPr>
        <w:fldChar w:fldCharType="separate"/>
      </w:r>
      <w:ins w:id="104" w:author="Adam Hay" w:date="2015-11-18T02:02:00Z">
        <w:r>
          <w:rPr>
            <w:webHidden/>
          </w:rPr>
          <w:t>16</w:t>
        </w:r>
        <w:r>
          <w:rPr>
            <w:webHidden/>
          </w:rPr>
          <w:fldChar w:fldCharType="end"/>
        </w:r>
        <w:r w:rsidRPr="009847BB">
          <w:rPr>
            <w:rStyle w:val="Hyperlink"/>
          </w:rPr>
          <w:fldChar w:fldCharType="end"/>
        </w:r>
      </w:ins>
    </w:p>
    <w:p w14:paraId="7137BB0E" w14:textId="77777777" w:rsidR="000B7C6E" w:rsidRDefault="000B7C6E">
      <w:pPr>
        <w:pStyle w:val="TOC3"/>
        <w:rPr>
          <w:ins w:id="105" w:author="Adam Hay" w:date="2015-11-18T02:02:00Z"/>
          <w:lang w:val="en-AU" w:eastAsia="en-AU"/>
        </w:rPr>
      </w:pPr>
      <w:ins w:id="106" w:author="Adam Hay" w:date="2015-11-18T02:02:00Z">
        <w:r w:rsidRPr="009847BB">
          <w:rPr>
            <w:rStyle w:val="Hyperlink"/>
          </w:rPr>
          <w:fldChar w:fldCharType="begin"/>
        </w:r>
        <w:r w:rsidRPr="009847BB">
          <w:rPr>
            <w:rStyle w:val="Hyperlink"/>
          </w:rPr>
          <w:instrText xml:space="preserve"> </w:instrText>
        </w:r>
        <w:r>
          <w:instrText>HYPERLINK \l "_Toc435575514"</w:instrText>
        </w:r>
        <w:r w:rsidRPr="009847BB">
          <w:rPr>
            <w:rStyle w:val="Hyperlink"/>
          </w:rPr>
          <w:instrText xml:space="preserve"> </w:instrText>
        </w:r>
        <w:r w:rsidRPr="009847BB">
          <w:rPr>
            <w:rStyle w:val="Hyperlink"/>
          </w:rPr>
          <w:fldChar w:fldCharType="separate"/>
        </w:r>
        <w:r w:rsidRPr="009847BB">
          <w:rPr>
            <w:rStyle w:val="Hyperlink"/>
            <w:rFonts w:cs="Times New Roman"/>
          </w:rPr>
          <w:t>5.6.2</w:t>
        </w:r>
        <w:r>
          <w:rPr>
            <w:lang w:val="en-AU" w:eastAsia="en-AU"/>
          </w:rPr>
          <w:tab/>
        </w:r>
        <w:r w:rsidRPr="009847BB">
          <w:rPr>
            <w:rStyle w:val="Hyperlink"/>
            <w:rFonts w:cs="Arial"/>
          </w:rPr>
          <w:t>Carbon Footprint – Greenhouse Gas Emissions</w:t>
        </w:r>
        <w:r>
          <w:rPr>
            <w:webHidden/>
          </w:rPr>
          <w:tab/>
        </w:r>
        <w:r>
          <w:rPr>
            <w:webHidden/>
          </w:rPr>
          <w:fldChar w:fldCharType="begin"/>
        </w:r>
        <w:r>
          <w:rPr>
            <w:webHidden/>
          </w:rPr>
          <w:instrText xml:space="preserve"> PAGEREF _Toc435575514 \h </w:instrText>
        </w:r>
      </w:ins>
      <w:r>
        <w:rPr>
          <w:webHidden/>
        </w:rPr>
      </w:r>
      <w:r>
        <w:rPr>
          <w:webHidden/>
        </w:rPr>
        <w:fldChar w:fldCharType="separate"/>
      </w:r>
      <w:ins w:id="107" w:author="Adam Hay" w:date="2015-11-18T02:02:00Z">
        <w:r>
          <w:rPr>
            <w:webHidden/>
          </w:rPr>
          <w:t>16</w:t>
        </w:r>
        <w:r>
          <w:rPr>
            <w:webHidden/>
          </w:rPr>
          <w:fldChar w:fldCharType="end"/>
        </w:r>
        <w:r w:rsidRPr="009847BB">
          <w:rPr>
            <w:rStyle w:val="Hyperlink"/>
          </w:rPr>
          <w:fldChar w:fldCharType="end"/>
        </w:r>
      </w:ins>
    </w:p>
    <w:p w14:paraId="020FF94F" w14:textId="77777777" w:rsidR="000B7C6E" w:rsidRDefault="000B7C6E">
      <w:pPr>
        <w:pStyle w:val="TOC3"/>
        <w:rPr>
          <w:ins w:id="108" w:author="Adam Hay" w:date="2015-11-18T02:02:00Z"/>
          <w:lang w:val="en-AU" w:eastAsia="en-AU"/>
        </w:rPr>
      </w:pPr>
      <w:ins w:id="109" w:author="Adam Hay" w:date="2015-11-18T02:02:00Z">
        <w:r w:rsidRPr="009847BB">
          <w:rPr>
            <w:rStyle w:val="Hyperlink"/>
          </w:rPr>
          <w:fldChar w:fldCharType="begin"/>
        </w:r>
        <w:r w:rsidRPr="009847BB">
          <w:rPr>
            <w:rStyle w:val="Hyperlink"/>
          </w:rPr>
          <w:instrText xml:space="preserve"> </w:instrText>
        </w:r>
        <w:r>
          <w:instrText>HYPERLINK \l "_Toc435575515"</w:instrText>
        </w:r>
        <w:r w:rsidRPr="009847BB">
          <w:rPr>
            <w:rStyle w:val="Hyperlink"/>
          </w:rPr>
          <w:instrText xml:space="preserve"> </w:instrText>
        </w:r>
        <w:r w:rsidRPr="009847BB">
          <w:rPr>
            <w:rStyle w:val="Hyperlink"/>
          </w:rPr>
          <w:fldChar w:fldCharType="separate"/>
        </w:r>
        <w:r w:rsidRPr="009847BB">
          <w:rPr>
            <w:rStyle w:val="Hyperlink"/>
            <w:rFonts w:cs="Times New Roman"/>
          </w:rPr>
          <w:t>5.6.3</w:t>
        </w:r>
        <w:r>
          <w:rPr>
            <w:lang w:val="en-AU" w:eastAsia="en-AU"/>
          </w:rPr>
          <w:tab/>
        </w:r>
        <w:r w:rsidRPr="009847BB">
          <w:rPr>
            <w:rStyle w:val="Hyperlink"/>
            <w:rFonts w:cs="Arial"/>
          </w:rPr>
          <w:t>Material Life Cycle</w:t>
        </w:r>
        <w:r>
          <w:rPr>
            <w:webHidden/>
          </w:rPr>
          <w:tab/>
        </w:r>
        <w:r>
          <w:rPr>
            <w:webHidden/>
          </w:rPr>
          <w:fldChar w:fldCharType="begin"/>
        </w:r>
        <w:r>
          <w:rPr>
            <w:webHidden/>
          </w:rPr>
          <w:instrText xml:space="preserve"> PAGEREF _Toc435575515 \h </w:instrText>
        </w:r>
      </w:ins>
      <w:r>
        <w:rPr>
          <w:webHidden/>
        </w:rPr>
      </w:r>
      <w:r>
        <w:rPr>
          <w:webHidden/>
        </w:rPr>
        <w:fldChar w:fldCharType="separate"/>
      </w:r>
      <w:ins w:id="110" w:author="Adam Hay" w:date="2015-11-18T02:02:00Z">
        <w:r>
          <w:rPr>
            <w:webHidden/>
          </w:rPr>
          <w:t>17</w:t>
        </w:r>
        <w:r>
          <w:rPr>
            <w:webHidden/>
          </w:rPr>
          <w:fldChar w:fldCharType="end"/>
        </w:r>
        <w:r w:rsidRPr="009847BB">
          <w:rPr>
            <w:rStyle w:val="Hyperlink"/>
          </w:rPr>
          <w:fldChar w:fldCharType="end"/>
        </w:r>
      </w:ins>
    </w:p>
    <w:p w14:paraId="39DBEA7F" w14:textId="77777777" w:rsidR="000B7C6E" w:rsidRDefault="000B7C6E">
      <w:pPr>
        <w:pStyle w:val="TOC1"/>
        <w:rPr>
          <w:ins w:id="111" w:author="Adam Hay" w:date="2015-11-18T02:02:00Z"/>
          <w:rFonts w:asciiTheme="minorHAnsi" w:hAnsiTheme="minorHAnsi"/>
          <w:lang w:val="en-AU" w:eastAsia="en-AU"/>
        </w:rPr>
      </w:pPr>
      <w:ins w:id="112" w:author="Adam Hay" w:date="2015-11-18T02:02:00Z">
        <w:r w:rsidRPr="009847BB">
          <w:rPr>
            <w:rStyle w:val="Hyperlink"/>
          </w:rPr>
          <w:fldChar w:fldCharType="begin"/>
        </w:r>
        <w:r w:rsidRPr="009847BB">
          <w:rPr>
            <w:rStyle w:val="Hyperlink"/>
          </w:rPr>
          <w:instrText xml:space="preserve"> </w:instrText>
        </w:r>
        <w:r>
          <w:instrText>HYPERLINK \l "_Toc435575516"</w:instrText>
        </w:r>
        <w:r w:rsidRPr="009847BB">
          <w:rPr>
            <w:rStyle w:val="Hyperlink"/>
          </w:rPr>
          <w:instrText xml:space="preserve"> </w:instrText>
        </w:r>
        <w:r w:rsidRPr="009847BB">
          <w:rPr>
            <w:rStyle w:val="Hyperlink"/>
          </w:rPr>
          <w:fldChar w:fldCharType="separate"/>
        </w:r>
        <w:r w:rsidRPr="009847BB">
          <w:rPr>
            <w:rStyle w:val="Hyperlink"/>
            <w:rFonts w:cs="Times New Roman"/>
          </w:rPr>
          <w:t>6</w:t>
        </w:r>
        <w:r>
          <w:rPr>
            <w:rFonts w:asciiTheme="minorHAnsi" w:hAnsiTheme="minorHAnsi"/>
            <w:lang w:val="en-AU" w:eastAsia="en-AU"/>
          </w:rPr>
          <w:tab/>
        </w:r>
        <w:r w:rsidRPr="009847BB">
          <w:rPr>
            <w:rStyle w:val="Hyperlink"/>
            <w:rFonts w:cs="Arial"/>
          </w:rPr>
          <w:t>Technical considerations</w:t>
        </w:r>
        <w:r>
          <w:rPr>
            <w:webHidden/>
          </w:rPr>
          <w:tab/>
        </w:r>
        <w:r>
          <w:rPr>
            <w:webHidden/>
          </w:rPr>
          <w:fldChar w:fldCharType="begin"/>
        </w:r>
        <w:r>
          <w:rPr>
            <w:webHidden/>
          </w:rPr>
          <w:instrText xml:space="preserve"> PAGEREF _Toc435575516 \h </w:instrText>
        </w:r>
      </w:ins>
      <w:r>
        <w:rPr>
          <w:webHidden/>
        </w:rPr>
      </w:r>
      <w:r>
        <w:rPr>
          <w:webHidden/>
        </w:rPr>
        <w:fldChar w:fldCharType="separate"/>
      </w:r>
      <w:ins w:id="113" w:author="Adam Hay" w:date="2015-11-18T02:02:00Z">
        <w:r>
          <w:rPr>
            <w:webHidden/>
          </w:rPr>
          <w:t>17</w:t>
        </w:r>
        <w:r>
          <w:rPr>
            <w:webHidden/>
          </w:rPr>
          <w:fldChar w:fldCharType="end"/>
        </w:r>
        <w:r w:rsidRPr="009847BB">
          <w:rPr>
            <w:rStyle w:val="Hyperlink"/>
          </w:rPr>
          <w:fldChar w:fldCharType="end"/>
        </w:r>
      </w:ins>
    </w:p>
    <w:p w14:paraId="44BFD6B7" w14:textId="77777777" w:rsidR="000B7C6E" w:rsidRDefault="000B7C6E">
      <w:pPr>
        <w:pStyle w:val="TOC2"/>
        <w:rPr>
          <w:ins w:id="114" w:author="Adam Hay" w:date="2015-11-18T02:02:00Z"/>
          <w:rFonts w:asciiTheme="minorHAnsi" w:eastAsiaTheme="minorEastAsia" w:hAnsiTheme="minorHAnsi" w:cstheme="minorBidi"/>
          <w:bCs w:val="0"/>
          <w:noProof/>
          <w:szCs w:val="22"/>
          <w:lang w:val="en-AU" w:eastAsia="en-AU"/>
        </w:rPr>
      </w:pPr>
      <w:ins w:id="115"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"_Toc435575517"</w:instrText>
        </w:r>
        <w:r w:rsidRPr="009847BB">
          <w:rPr>
            <w:rStyle w:val="Hyperlink"/>
            <w:noProof/>
          </w:rPr>
          <w:instrText xml:space="preserve"> </w:instrText>
        </w:r>
        <w:r w:rsidRPr="009847BB">
          <w:rPr>
            <w:rStyle w:val="Hyperlink"/>
            <w:noProof/>
          </w:rPr>
          <w:fldChar w:fldCharType="separate"/>
        </w:r>
        <w:r w:rsidRPr="009847BB">
          <w:rPr>
            <w:rStyle w:val="Hyperlink"/>
            <w:noProof/>
          </w:rPr>
          <w:t>6.1</w:t>
        </w:r>
        <w:r>
          <w:rPr>
            <w:rFonts w:asciiTheme="minorHAnsi" w:eastAsiaTheme="minorEastAsia" w:hAnsiTheme="minorHAnsi" w:cstheme="minorBidi"/>
            <w:bCs w:val="0"/>
            <w:noProof/>
            <w:szCs w:val="22"/>
            <w:lang w:val="en-AU" w:eastAsia="en-AU"/>
          </w:rPr>
          <w:tab/>
        </w:r>
        <w:r w:rsidRPr="009847BB">
          <w:rPr>
            <w:rStyle w:val="Hyperlink"/>
            <w:rFonts w:cs="Arial"/>
            <w:noProof/>
          </w:rPr>
          <w:t>Waste Management</w:t>
        </w:r>
        <w:r>
          <w:rPr>
            <w:noProof/>
            <w:webHidden/>
          </w:rPr>
          <w:tab/>
        </w:r>
        <w:r>
          <w:rPr>
            <w:noProof/>
            <w:webHidden/>
          </w:rPr>
          <w:fldChar w:fldCharType="begin"/>
        </w:r>
        <w:r>
          <w:rPr>
            <w:noProof/>
            <w:webHidden/>
          </w:rPr>
          <w:instrText xml:space="preserve"> PAGEREF _Toc435575517 \h </w:instrText>
        </w:r>
      </w:ins>
      <w:r>
        <w:rPr>
          <w:noProof/>
          <w:webHidden/>
        </w:rPr>
      </w:r>
      <w:r>
        <w:rPr>
          <w:noProof/>
          <w:webHidden/>
        </w:rPr>
        <w:fldChar w:fldCharType="separate"/>
      </w:r>
      <w:ins w:id="116" w:author="Adam Hay" w:date="2015-11-18T02:02:00Z">
        <w:r>
          <w:rPr>
            <w:noProof/>
            <w:webHidden/>
          </w:rPr>
          <w:t>17</w:t>
        </w:r>
        <w:r>
          <w:rPr>
            <w:noProof/>
            <w:webHidden/>
          </w:rPr>
          <w:fldChar w:fldCharType="end"/>
        </w:r>
        <w:r w:rsidRPr="009847BB">
          <w:rPr>
            <w:rStyle w:val="Hyperlink"/>
            <w:noProof/>
          </w:rPr>
          <w:fldChar w:fldCharType="end"/>
        </w:r>
      </w:ins>
    </w:p>
    <w:p w14:paraId="0E9D0D64" w14:textId="77777777" w:rsidR="000B7C6E" w:rsidRDefault="000B7C6E">
      <w:pPr>
        <w:pStyle w:val="TOC2"/>
        <w:rPr>
          <w:ins w:id="117" w:author="Adam Hay" w:date="2015-11-18T02:02:00Z"/>
          <w:rFonts w:asciiTheme="minorHAnsi" w:eastAsiaTheme="minorEastAsia" w:hAnsiTheme="minorHAnsi" w:cstheme="minorBidi"/>
          <w:bCs w:val="0"/>
          <w:noProof/>
          <w:szCs w:val="22"/>
          <w:lang w:val="en-AU" w:eastAsia="en-AU"/>
        </w:rPr>
      </w:pPr>
      <w:ins w:id="118"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"_Toc435575518"</w:instrText>
        </w:r>
        <w:r w:rsidRPr="009847BB">
          <w:rPr>
            <w:rStyle w:val="Hyperlink"/>
            <w:noProof/>
          </w:rPr>
          <w:instrText xml:space="preserve"> </w:instrText>
        </w:r>
        <w:r w:rsidRPr="009847BB">
          <w:rPr>
            <w:rStyle w:val="Hyperlink"/>
            <w:noProof/>
          </w:rPr>
          <w:fldChar w:fldCharType="separate"/>
        </w:r>
        <w:r w:rsidRPr="009847BB">
          <w:rPr>
            <w:rStyle w:val="Hyperlink"/>
            <w:noProof/>
          </w:rPr>
          <w:t>6.1.1</w:t>
        </w:r>
        <w:r>
          <w:rPr>
            <w:rFonts w:asciiTheme="minorHAnsi" w:eastAsiaTheme="minorEastAsia" w:hAnsiTheme="minorHAnsi" w:cstheme="minorBidi"/>
            <w:bCs w:val="0"/>
            <w:noProof/>
            <w:szCs w:val="22"/>
            <w:lang w:val="en-AU" w:eastAsia="en-AU"/>
          </w:rPr>
          <w:tab/>
        </w:r>
        <w:r w:rsidRPr="009847BB">
          <w:rPr>
            <w:rStyle w:val="Hyperlink"/>
            <w:rFonts w:cs="Arial"/>
            <w:noProof/>
          </w:rPr>
          <w:t>Waste hierarchy</w:t>
        </w:r>
        <w:r>
          <w:rPr>
            <w:noProof/>
            <w:webHidden/>
          </w:rPr>
          <w:tab/>
        </w:r>
        <w:r>
          <w:rPr>
            <w:noProof/>
            <w:webHidden/>
          </w:rPr>
          <w:fldChar w:fldCharType="begin"/>
        </w:r>
        <w:r>
          <w:rPr>
            <w:noProof/>
            <w:webHidden/>
          </w:rPr>
          <w:instrText xml:space="preserve"> PAGEREF _Toc435575518 \h </w:instrText>
        </w:r>
      </w:ins>
      <w:r>
        <w:rPr>
          <w:noProof/>
          <w:webHidden/>
        </w:rPr>
      </w:r>
      <w:r>
        <w:rPr>
          <w:noProof/>
          <w:webHidden/>
        </w:rPr>
        <w:fldChar w:fldCharType="separate"/>
      </w:r>
      <w:ins w:id="119" w:author="Adam Hay" w:date="2015-11-18T02:02:00Z">
        <w:r>
          <w:rPr>
            <w:noProof/>
            <w:webHidden/>
          </w:rPr>
          <w:t>17</w:t>
        </w:r>
        <w:r>
          <w:rPr>
            <w:noProof/>
            <w:webHidden/>
          </w:rPr>
          <w:fldChar w:fldCharType="end"/>
        </w:r>
        <w:r w:rsidRPr="009847BB">
          <w:rPr>
            <w:rStyle w:val="Hyperlink"/>
            <w:noProof/>
          </w:rPr>
          <w:fldChar w:fldCharType="end"/>
        </w:r>
      </w:ins>
    </w:p>
    <w:p w14:paraId="3A175FD0" w14:textId="77777777" w:rsidR="000B7C6E" w:rsidRDefault="000B7C6E">
      <w:pPr>
        <w:pStyle w:val="TOC2"/>
        <w:rPr>
          <w:ins w:id="120" w:author="Adam Hay" w:date="2015-11-18T02:02:00Z"/>
          <w:rFonts w:asciiTheme="minorHAnsi" w:eastAsiaTheme="minorEastAsia" w:hAnsiTheme="minorHAnsi" w:cstheme="minorBidi"/>
          <w:bCs w:val="0"/>
          <w:noProof/>
          <w:szCs w:val="22"/>
          <w:lang w:val="en-AU" w:eastAsia="en-AU"/>
        </w:rPr>
      </w:pPr>
      <w:ins w:id="121"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"_Toc435575519"</w:instrText>
        </w:r>
        <w:r w:rsidRPr="009847BB">
          <w:rPr>
            <w:rStyle w:val="Hyperlink"/>
            <w:noProof/>
          </w:rPr>
          <w:instrText xml:space="preserve"> </w:instrText>
        </w:r>
        <w:r w:rsidRPr="009847BB">
          <w:rPr>
            <w:rStyle w:val="Hyperlink"/>
            <w:noProof/>
          </w:rPr>
          <w:fldChar w:fldCharType="separate"/>
        </w:r>
        <w:r w:rsidRPr="009847BB">
          <w:rPr>
            <w:rStyle w:val="Hyperlink"/>
            <w:noProof/>
          </w:rPr>
          <w:t>6.2</w:t>
        </w:r>
        <w:r>
          <w:rPr>
            <w:rFonts w:asciiTheme="minorHAnsi" w:eastAsiaTheme="minorEastAsia" w:hAnsiTheme="minorHAnsi" w:cstheme="minorBidi"/>
            <w:bCs w:val="0"/>
            <w:noProof/>
            <w:szCs w:val="22"/>
            <w:lang w:val="en-AU" w:eastAsia="en-AU"/>
          </w:rPr>
          <w:tab/>
        </w:r>
        <w:r w:rsidRPr="009847BB">
          <w:rPr>
            <w:rStyle w:val="Hyperlink"/>
            <w:rFonts w:cs="Arial"/>
            <w:noProof/>
          </w:rPr>
          <w:t>Hazardous Substances Management</w:t>
        </w:r>
        <w:r>
          <w:rPr>
            <w:noProof/>
            <w:webHidden/>
          </w:rPr>
          <w:tab/>
        </w:r>
        <w:r>
          <w:rPr>
            <w:noProof/>
            <w:webHidden/>
          </w:rPr>
          <w:fldChar w:fldCharType="begin"/>
        </w:r>
        <w:r>
          <w:rPr>
            <w:noProof/>
            <w:webHidden/>
          </w:rPr>
          <w:instrText xml:space="preserve"> PAGEREF _Toc435575519 \h </w:instrText>
        </w:r>
      </w:ins>
      <w:r>
        <w:rPr>
          <w:noProof/>
          <w:webHidden/>
        </w:rPr>
      </w:r>
      <w:r>
        <w:rPr>
          <w:noProof/>
          <w:webHidden/>
        </w:rPr>
        <w:fldChar w:fldCharType="separate"/>
      </w:r>
      <w:ins w:id="122" w:author="Adam Hay" w:date="2015-11-18T02:02:00Z">
        <w:r>
          <w:rPr>
            <w:noProof/>
            <w:webHidden/>
          </w:rPr>
          <w:t>19</w:t>
        </w:r>
        <w:r>
          <w:rPr>
            <w:noProof/>
            <w:webHidden/>
          </w:rPr>
          <w:fldChar w:fldCharType="end"/>
        </w:r>
        <w:r w:rsidRPr="009847BB">
          <w:rPr>
            <w:rStyle w:val="Hyperlink"/>
            <w:noProof/>
          </w:rPr>
          <w:fldChar w:fldCharType="end"/>
        </w:r>
      </w:ins>
    </w:p>
    <w:p w14:paraId="2DC38807" w14:textId="77777777" w:rsidR="000B7C6E" w:rsidRDefault="000B7C6E">
      <w:pPr>
        <w:pStyle w:val="TOC2"/>
        <w:rPr>
          <w:ins w:id="123" w:author="Adam Hay" w:date="2015-11-18T02:02:00Z"/>
          <w:rFonts w:asciiTheme="minorHAnsi" w:eastAsiaTheme="minorEastAsia" w:hAnsiTheme="minorHAnsi" w:cstheme="minorBidi"/>
          <w:bCs w:val="0"/>
          <w:noProof/>
          <w:szCs w:val="22"/>
          <w:lang w:val="en-AU" w:eastAsia="en-AU"/>
        </w:rPr>
      </w:pPr>
      <w:ins w:id="124"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"_Toc435575520"</w:instrText>
        </w:r>
        <w:r w:rsidRPr="009847BB">
          <w:rPr>
            <w:rStyle w:val="Hyperlink"/>
            <w:noProof/>
          </w:rPr>
          <w:instrText xml:space="preserve"> </w:instrText>
        </w:r>
        <w:r w:rsidRPr="009847BB">
          <w:rPr>
            <w:rStyle w:val="Hyperlink"/>
            <w:noProof/>
          </w:rPr>
          <w:fldChar w:fldCharType="separate"/>
        </w:r>
        <w:r w:rsidRPr="009847BB">
          <w:rPr>
            <w:rStyle w:val="Hyperlink"/>
            <w:noProof/>
          </w:rPr>
          <w:t>6.3</w:t>
        </w:r>
        <w:r>
          <w:rPr>
            <w:rFonts w:asciiTheme="minorHAnsi" w:eastAsiaTheme="minorEastAsia" w:hAnsiTheme="minorHAnsi" w:cstheme="minorBidi"/>
            <w:bCs w:val="0"/>
            <w:noProof/>
            <w:szCs w:val="22"/>
            <w:lang w:val="en-AU" w:eastAsia="en-AU"/>
          </w:rPr>
          <w:tab/>
        </w:r>
        <w:r w:rsidRPr="009847BB">
          <w:rPr>
            <w:rStyle w:val="Hyperlink"/>
            <w:rFonts w:cs="Arial"/>
            <w:noProof/>
          </w:rPr>
          <w:t>Mercury</w:t>
        </w:r>
        <w:r>
          <w:rPr>
            <w:noProof/>
            <w:webHidden/>
          </w:rPr>
          <w:tab/>
        </w:r>
        <w:r>
          <w:rPr>
            <w:noProof/>
            <w:webHidden/>
          </w:rPr>
          <w:fldChar w:fldCharType="begin"/>
        </w:r>
        <w:r>
          <w:rPr>
            <w:noProof/>
            <w:webHidden/>
          </w:rPr>
          <w:instrText xml:space="preserve"> PAGEREF _Toc435575520 \h </w:instrText>
        </w:r>
      </w:ins>
      <w:r>
        <w:rPr>
          <w:noProof/>
          <w:webHidden/>
        </w:rPr>
      </w:r>
      <w:r>
        <w:rPr>
          <w:noProof/>
          <w:webHidden/>
        </w:rPr>
        <w:fldChar w:fldCharType="separate"/>
      </w:r>
      <w:ins w:id="125" w:author="Adam Hay" w:date="2015-11-18T02:02:00Z">
        <w:r>
          <w:rPr>
            <w:noProof/>
            <w:webHidden/>
          </w:rPr>
          <w:t>19</w:t>
        </w:r>
        <w:r>
          <w:rPr>
            <w:noProof/>
            <w:webHidden/>
          </w:rPr>
          <w:fldChar w:fldCharType="end"/>
        </w:r>
        <w:r w:rsidRPr="009847BB">
          <w:rPr>
            <w:rStyle w:val="Hyperlink"/>
            <w:noProof/>
          </w:rPr>
          <w:fldChar w:fldCharType="end"/>
        </w:r>
      </w:ins>
    </w:p>
    <w:p w14:paraId="414649BD" w14:textId="77777777" w:rsidR="000B7C6E" w:rsidRDefault="000B7C6E">
      <w:pPr>
        <w:pStyle w:val="TOC2"/>
        <w:rPr>
          <w:ins w:id="126" w:author="Adam Hay" w:date="2015-11-18T02:02:00Z"/>
          <w:rFonts w:asciiTheme="minorHAnsi" w:eastAsiaTheme="minorEastAsia" w:hAnsiTheme="minorHAnsi" w:cstheme="minorBidi"/>
          <w:bCs w:val="0"/>
          <w:noProof/>
          <w:szCs w:val="22"/>
          <w:lang w:val="en-AU" w:eastAsia="en-AU"/>
        </w:rPr>
      </w:pPr>
      <w:ins w:id="127"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"_Toc435575521"</w:instrText>
        </w:r>
        <w:r w:rsidRPr="009847BB">
          <w:rPr>
            <w:rStyle w:val="Hyperlink"/>
            <w:noProof/>
          </w:rPr>
          <w:instrText xml:space="preserve"> </w:instrText>
        </w:r>
        <w:r w:rsidRPr="009847BB">
          <w:rPr>
            <w:rStyle w:val="Hyperlink"/>
            <w:noProof/>
          </w:rPr>
          <w:fldChar w:fldCharType="separate"/>
        </w:r>
        <w:r w:rsidRPr="009847BB">
          <w:rPr>
            <w:rStyle w:val="Hyperlink"/>
            <w:noProof/>
          </w:rPr>
          <w:t>6.4</w:t>
        </w:r>
        <w:r>
          <w:rPr>
            <w:rFonts w:asciiTheme="minorHAnsi" w:eastAsiaTheme="minorEastAsia" w:hAnsiTheme="minorHAnsi" w:cstheme="minorBidi"/>
            <w:bCs w:val="0"/>
            <w:noProof/>
            <w:szCs w:val="22"/>
            <w:lang w:val="en-AU" w:eastAsia="en-AU"/>
          </w:rPr>
          <w:tab/>
        </w:r>
        <w:r w:rsidRPr="009847BB">
          <w:rPr>
            <w:rStyle w:val="Hyperlink"/>
            <w:rFonts w:cs="Arial"/>
            <w:noProof/>
          </w:rPr>
          <w:t>Asbestos</w:t>
        </w:r>
        <w:r>
          <w:rPr>
            <w:noProof/>
            <w:webHidden/>
          </w:rPr>
          <w:tab/>
        </w:r>
        <w:r>
          <w:rPr>
            <w:noProof/>
            <w:webHidden/>
          </w:rPr>
          <w:fldChar w:fldCharType="begin"/>
        </w:r>
        <w:r>
          <w:rPr>
            <w:noProof/>
            <w:webHidden/>
          </w:rPr>
          <w:instrText xml:space="preserve"> PAGEREF _Toc435575521 \h </w:instrText>
        </w:r>
      </w:ins>
      <w:r>
        <w:rPr>
          <w:noProof/>
          <w:webHidden/>
        </w:rPr>
      </w:r>
      <w:r>
        <w:rPr>
          <w:noProof/>
          <w:webHidden/>
        </w:rPr>
        <w:fldChar w:fldCharType="separate"/>
      </w:r>
      <w:ins w:id="128" w:author="Adam Hay" w:date="2015-11-18T02:02:00Z">
        <w:r>
          <w:rPr>
            <w:noProof/>
            <w:webHidden/>
          </w:rPr>
          <w:t>20</w:t>
        </w:r>
        <w:r>
          <w:rPr>
            <w:noProof/>
            <w:webHidden/>
          </w:rPr>
          <w:fldChar w:fldCharType="end"/>
        </w:r>
        <w:r w:rsidRPr="009847BB">
          <w:rPr>
            <w:rStyle w:val="Hyperlink"/>
            <w:noProof/>
          </w:rPr>
          <w:fldChar w:fldCharType="end"/>
        </w:r>
      </w:ins>
    </w:p>
    <w:p w14:paraId="40879F4B" w14:textId="77777777" w:rsidR="000B7C6E" w:rsidRDefault="000B7C6E">
      <w:pPr>
        <w:pStyle w:val="TOC2"/>
        <w:rPr>
          <w:ins w:id="129" w:author="Adam Hay" w:date="2015-11-18T02:02:00Z"/>
          <w:rFonts w:asciiTheme="minorHAnsi" w:eastAsiaTheme="minorEastAsia" w:hAnsiTheme="minorHAnsi" w:cstheme="minorBidi"/>
          <w:bCs w:val="0"/>
          <w:noProof/>
          <w:szCs w:val="22"/>
          <w:lang w:val="en-AU" w:eastAsia="en-AU"/>
        </w:rPr>
      </w:pPr>
      <w:ins w:id="130" w:author="Adam Hay" w:date="2015-11-18T02:02:00Z">
        <w:r w:rsidRPr="009847BB">
          <w:rPr>
            <w:rStyle w:val="Hyperlink"/>
            <w:noProof/>
          </w:rPr>
          <w:lastRenderedPageBreak/>
          <w:fldChar w:fldCharType="begin"/>
        </w:r>
        <w:r w:rsidRPr="009847BB">
          <w:rPr>
            <w:rStyle w:val="Hyperlink"/>
            <w:noProof/>
          </w:rPr>
          <w:instrText xml:space="preserve"> </w:instrText>
        </w:r>
        <w:r>
          <w:rPr>
            <w:noProof/>
          </w:rPr>
          <w:instrText>HYPERLINK \l "_Toc435575529"</w:instrText>
        </w:r>
        <w:r w:rsidRPr="009847BB">
          <w:rPr>
            <w:rStyle w:val="Hyperlink"/>
            <w:noProof/>
          </w:rPr>
          <w:instrText xml:space="preserve"> </w:instrText>
        </w:r>
        <w:r w:rsidRPr="009847BB">
          <w:rPr>
            <w:rStyle w:val="Hyperlink"/>
            <w:noProof/>
          </w:rPr>
          <w:fldChar w:fldCharType="separate"/>
        </w:r>
        <w:r w:rsidRPr="009847BB">
          <w:rPr>
            <w:rStyle w:val="Hyperlink"/>
            <w:noProof/>
          </w:rPr>
          <w:t>6.5</w:t>
        </w:r>
        <w:r>
          <w:rPr>
            <w:rFonts w:asciiTheme="minorHAnsi" w:eastAsiaTheme="minorEastAsia" w:hAnsiTheme="minorHAnsi" w:cstheme="minorBidi"/>
            <w:bCs w:val="0"/>
            <w:noProof/>
            <w:szCs w:val="22"/>
            <w:lang w:val="en-AU" w:eastAsia="en-AU"/>
          </w:rPr>
          <w:tab/>
        </w:r>
        <w:r w:rsidRPr="009847BB">
          <w:rPr>
            <w:rStyle w:val="Hyperlink"/>
            <w:rFonts w:cs="Arial"/>
            <w:noProof/>
          </w:rPr>
          <w:t>Batteries</w:t>
        </w:r>
        <w:r>
          <w:rPr>
            <w:noProof/>
            <w:webHidden/>
          </w:rPr>
          <w:tab/>
        </w:r>
        <w:r>
          <w:rPr>
            <w:noProof/>
            <w:webHidden/>
          </w:rPr>
          <w:fldChar w:fldCharType="begin"/>
        </w:r>
        <w:r>
          <w:rPr>
            <w:noProof/>
            <w:webHidden/>
          </w:rPr>
          <w:instrText xml:space="preserve"> PAGEREF _Toc435575529 \h </w:instrText>
        </w:r>
      </w:ins>
      <w:r>
        <w:rPr>
          <w:noProof/>
          <w:webHidden/>
        </w:rPr>
      </w:r>
      <w:r>
        <w:rPr>
          <w:noProof/>
          <w:webHidden/>
        </w:rPr>
        <w:fldChar w:fldCharType="separate"/>
      </w:r>
      <w:ins w:id="131" w:author="Adam Hay" w:date="2015-11-18T02:02:00Z">
        <w:r>
          <w:rPr>
            <w:noProof/>
            <w:webHidden/>
          </w:rPr>
          <w:t>20</w:t>
        </w:r>
        <w:r>
          <w:rPr>
            <w:noProof/>
            <w:webHidden/>
          </w:rPr>
          <w:fldChar w:fldCharType="end"/>
        </w:r>
        <w:r w:rsidRPr="009847BB">
          <w:rPr>
            <w:rStyle w:val="Hyperlink"/>
            <w:noProof/>
          </w:rPr>
          <w:fldChar w:fldCharType="end"/>
        </w:r>
      </w:ins>
    </w:p>
    <w:p w14:paraId="2DF6CC99" w14:textId="77777777" w:rsidR="000B7C6E" w:rsidRDefault="000B7C6E">
      <w:pPr>
        <w:pStyle w:val="TOC2"/>
        <w:rPr>
          <w:ins w:id="132" w:author="Adam Hay" w:date="2015-11-18T02:02:00Z"/>
          <w:rFonts w:asciiTheme="minorHAnsi" w:eastAsiaTheme="minorEastAsia" w:hAnsiTheme="minorHAnsi" w:cstheme="minorBidi"/>
          <w:bCs w:val="0"/>
          <w:noProof/>
          <w:szCs w:val="22"/>
          <w:lang w:val="en-AU" w:eastAsia="en-AU"/>
        </w:rPr>
      </w:pPr>
      <w:ins w:id="133"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"_Toc435575530"</w:instrText>
        </w:r>
        <w:r w:rsidRPr="009847BB">
          <w:rPr>
            <w:rStyle w:val="Hyperlink"/>
            <w:noProof/>
          </w:rPr>
          <w:instrText xml:space="preserve"> </w:instrText>
        </w:r>
        <w:r w:rsidRPr="009847BB">
          <w:rPr>
            <w:rStyle w:val="Hyperlink"/>
            <w:noProof/>
          </w:rPr>
          <w:fldChar w:fldCharType="separate"/>
        </w:r>
        <w:r w:rsidRPr="009847BB">
          <w:rPr>
            <w:rStyle w:val="Hyperlink"/>
            <w:noProof/>
          </w:rPr>
          <w:t>6.6</w:t>
        </w:r>
        <w:r>
          <w:rPr>
            <w:rFonts w:asciiTheme="minorHAnsi" w:eastAsiaTheme="minorEastAsia" w:hAnsiTheme="minorHAnsi" w:cstheme="minorBidi"/>
            <w:bCs w:val="0"/>
            <w:noProof/>
            <w:szCs w:val="22"/>
            <w:lang w:val="en-AU" w:eastAsia="en-AU"/>
          </w:rPr>
          <w:tab/>
        </w:r>
        <w:r w:rsidRPr="009847BB">
          <w:rPr>
            <w:rStyle w:val="Hyperlink"/>
            <w:rFonts w:cs="Arial"/>
            <w:noProof/>
          </w:rPr>
          <w:t>Paints</w:t>
        </w:r>
        <w:r>
          <w:rPr>
            <w:noProof/>
            <w:webHidden/>
          </w:rPr>
          <w:tab/>
        </w:r>
        <w:r>
          <w:rPr>
            <w:noProof/>
            <w:webHidden/>
          </w:rPr>
          <w:fldChar w:fldCharType="begin"/>
        </w:r>
        <w:r>
          <w:rPr>
            <w:noProof/>
            <w:webHidden/>
          </w:rPr>
          <w:instrText xml:space="preserve"> PAGEREF _Toc435575530 \h </w:instrText>
        </w:r>
      </w:ins>
      <w:r>
        <w:rPr>
          <w:noProof/>
          <w:webHidden/>
        </w:rPr>
      </w:r>
      <w:r>
        <w:rPr>
          <w:noProof/>
          <w:webHidden/>
        </w:rPr>
        <w:fldChar w:fldCharType="separate"/>
      </w:r>
      <w:ins w:id="134" w:author="Adam Hay" w:date="2015-11-18T02:02:00Z">
        <w:r>
          <w:rPr>
            <w:noProof/>
            <w:webHidden/>
          </w:rPr>
          <w:t>21</w:t>
        </w:r>
        <w:r>
          <w:rPr>
            <w:noProof/>
            <w:webHidden/>
          </w:rPr>
          <w:fldChar w:fldCharType="end"/>
        </w:r>
        <w:r w:rsidRPr="009847BB">
          <w:rPr>
            <w:rStyle w:val="Hyperlink"/>
            <w:noProof/>
          </w:rPr>
          <w:fldChar w:fldCharType="end"/>
        </w:r>
      </w:ins>
    </w:p>
    <w:p w14:paraId="7013E6F1" w14:textId="77777777" w:rsidR="000B7C6E" w:rsidRDefault="000B7C6E">
      <w:pPr>
        <w:pStyle w:val="TOC2"/>
        <w:rPr>
          <w:ins w:id="135" w:author="Adam Hay" w:date="2015-11-18T02:02:00Z"/>
          <w:rFonts w:asciiTheme="minorHAnsi" w:eastAsiaTheme="minorEastAsia" w:hAnsiTheme="minorHAnsi" w:cstheme="minorBidi"/>
          <w:bCs w:val="0"/>
          <w:noProof/>
          <w:szCs w:val="22"/>
          <w:lang w:val="en-AU" w:eastAsia="en-AU"/>
        </w:rPr>
      </w:pPr>
      <w:ins w:id="136"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"_Toc435575531"</w:instrText>
        </w:r>
        <w:r w:rsidRPr="009847BB">
          <w:rPr>
            <w:rStyle w:val="Hyperlink"/>
            <w:noProof/>
          </w:rPr>
          <w:instrText xml:space="preserve"> </w:instrText>
        </w:r>
        <w:r w:rsidRPr="009847BB">
          <w:rPr>
            <w:rStyle w:val="Hyperlink"/>
            <w:noProof/>
          </w:rPr>
          <w:fldChar w:fldCharType="separate"/>
        </w:r>
        <w:r w:rsidRPr="009847BB">
          <w:rPr>
            <w:rStyle w:val="Hyperlink"/>
            <w:noProof/>
          </w:rPr>
          <w:t>6.6.1</w:t>
        </w:r>
        <w:r>
          <w:rPr>
            <w:rFonts w:asciiTheme="minorHAnsi" w:eastAsiaTheme="minorEastAsia" w:hAnsiTheme="minorHAnsi" w:cstheme="minorBidi"/>
            <w:bCs w:val="0"/>
            <w:noProof/>
            <w:szCs w:val="22"/>
            <w:lang w:val="en-AU" w:eastAsia="en-AU"/>
          </w:rPr>
          <w:tab/>
        </w:r>
        <w:r w:rsidRPr="009847BB">
          <w:rPr>
            <w:rStyle w:val="Hyperlink"/>
            <w:rFonts w:cs="Arial"/>
            <w:noProof/>
          </w:rPr>
          <w:t>Minimise the environmental impact of paints</w:t>
        </w:r>
        <w:r>
          <w:rPr>
            <w:noProof/>
            <w:webHidden/>
          </w:rPr>
          <w:tab/>
        </w:r>
        <w:r>
          <w:rPr>
            <w:noProof/>
            <w:webHidden/>
          </w:rPr>
          <w:fldChar w:fldCharType="begin"/>
        </w:r>
        <w:r>
          <w:rPr>
            <w:noProof/>
            <w:webHidden/>
          </w:rPr>
          <w:instrText xml:space="preserve"> PAGEREF _Toc435575531 \h </w:instrText>
        </w:r>
      </w:ins>
      <w:r>
        <w:rPr>
          <w:noProof/>
          <w:webHidden/>
        </w:rPr>
      </w:r>
      <w:r>
        <w:rPr>
          <w:noProof/>
          <w:webHidden/>
        </w:rPr>
        <w:fldChar w:fldCharType="separate"/>
      </w:r>
      <w:ins w:id="137" w:author="Adam Hay" w:date="2015-11-18T02:02:00Z">
        <w:r>
          <w:rPr>
            <w:noProof/>
            <w:webHidden/>
          </w:rPr>
          <w:t>21</w:t>
        </w:r>
        <w:r>
          <w:rPr>
            <w:noProof/>
            <w:webHidden/>
          </w:rPr>
          <w:fldChar w:fldCharType="end"/>
        </w:r>
        <w:r w:rsidRPr="009847BB">
          <w:rPr>
            <w:rStyle w:val="Hyperlink"/>
            <w:noProof/>
          </w:rPr>
          <w:fldChar w:fldCharType="end"/>
        </w:r>
      </w:ins>
    </w:p>
    <w:p w14:paraId="468F91D4" w14:textId="77777777" w:rsidR="000B7C6E" w:rsidRDefault="000B7C6E">
      <w:pPr>
        <w:pStyle w:val="TOC2"/>
        <w:rPr>
          <w:ins w:id="138" w:author="Adam Hay" w:date="2015-11-18T02:02:00Z"/>
          <w:rFonts w:asciiTheme="minorHAnsi" w:eastAsiaTheme="minorEastAsia" w:hAnsiTheme="minorHAnsi" w:cstheme="minorBidi"/>
          <w:bCs w:val="0"/>
          <w:noProof/>
          <w:szCs w:val="22"/>
          <w:lang w:val="en-AU" w:eastAsia="en-AU"/>
        </w:rPr>
      </w:pPr>
      <w:ins w:id="139"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"_Toc435575532"</w:instrText>
        </w:r>
        <w:r w:rsidRPr="009847BB">
          <w:rPr>
            <w:rStyle w:val="Hyperlink"/>
            <w:noProof/>
          </w:rPr>
          <w:instrText xml:space="preserve"> </w:instrText>
        </w:r>
        <w:r w:rsidRPr="009847BB">
          <w:rPr>
            <w:rStyle w:val="Hyperlink"/>
            <w:noProof/>
          </w:rPr>
          <w:fldChar w:fldCharType="separate"/>
        </w:r>
        <w:r w:rsidRPr="009847BB">
          <w:rPr>
            <w:rStyle w:val="Hyperlink"/>
            <w:rFonts w:cs="Arial"/>
            <w:noProof/>
          </w:rPr>
          <w:t>The following solutions to minimise the environmental impact of paints involve the selection of appropriate materials and reducing the disposal of waste paint:</w:t>
        </w:r>
        <w:r>
          <w:rPr>
            <w:noProof/>
            <w:webHidden/>
          </w:rPr>
          <w:tab/>
        </w:r>
        <w:r>
          <w:rPr>
            <w:noProof/>
            <w:webHidden/>
          </w:rPr>
          <w:fldChar w:fldCharType="begin"/>
        </w:r>
        <w:r>
          <w:rPr>
            <w:noProof/>
            <w:webHidden/>
          </w:rPr>
          <w:instrText xml:space="preserve"> PAGEREF _Toc435575532 \h </w:instrText>
        </w:r>
      </w:ins>
      <w:r>
        <w:rPr>
          <w:noProof/>
          <w:webHidden/>
        </w:rPr>
      </w:r>
      <w:r>
        <w:rPr>
          <w:noProof/>
          <w:webHidden/>
        </w:rPr>
        <w:fldChar w:fldCharType="separate"/>
      </w:r>
      <w:ins w:id="140" w:author="Adam Hay" w:date="2015-11-18T02:02:00Z">
        <w:r>
          <w:rPr>
            <w:noProof/>
            <w:webHidden/>
          </w:rPr>
          <w:t>21</w:t>
        </w:r>
        <w:r>
          <w:rPr>
            <w:noProof/>
            <w:webHidden/>
          </w:rPr>
          <w:fldChar w:fldCharType="end"/>
        </w:r>
        <w:r w:rsidRPr="009847BB">
          <w:rPr>
            <w:rStyle w:val="Hyperlink"/>
            <w:noProof/>
          </w:rPr>
          <w:fldChar w:fldCharType="end"/>
        </w:r>
      </w:ins>
    </w:p>
    <w:p w14:paraId="0CDA499C" w14:textId="77777777" w:rsidR="000B7C6E" w:rsidRDefault="000B7C6E">
      <w:pPr>
        <w:pStyle w:val="TOC2"/>
        <w:rPr>
          <w:ins w:id="141" w:author="Adam Hay" w:date="2015-11-18T02:02:00Z"/>
          <w:rFonts w:asciiTheme="minorHAnsi" w:eastAsiaTheme="minorEastAsia" w:hAnsiTheme="minorHAnsi" w:cstheme="minorBidi"/>
          <w:bCs w:val="0"/>
          <w:noProof/>
          <w:szCs w:val="22"/>
          <w:lang w:val="en-AU" w:eastAsia="en-AU"/>
        </w:rPr>
      </w:pPr>
      <w:ins w:id="142"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"_Toc435575533"</w:instrText>
        </w:r>
        <w:r w:rsidRPr="009847BB">
          <w:rPr>
            <w:rStyle w:val="Hyperlink"/>
            <w:noProof/>
          </w:rPr>
          <w:instrText xml:space="preserve"> </w:instrText>
        </w:r>
        <w:r w:rsidRPr="009847BB">
          <w:rPr>
            <w:rStyle w:val="Hyperlink"/>
            <w:noProof/>
          </w:rPr>
          <w:fldChar w:fldCharType="separate"/>
        </w:r>
        <w:r w:rsidRPr="009847BB">
          <w:rPr>
            <w:rStyle w:val="Hyperlink"/>
            <w:noProof/>
          </w:rPr>
          <w:t>6.6.2</w:t>
        </w:r>
        <w:r>
          <w:rPr>
            <w:rFonts w:asciiTheme="minorHAnsi" w:eastAsiaTheme="minorEastAsia" w:hAnsiTheme="minorHAnsi" w:cstheme="minorBidi"/>
            <w:bCs w:val="0"/>
            <w:noProof/>
            <w:szCs w:val="22"/>
            <w:lang w:val="en-AU" w:eastAsia="en-AU"/>
          </w:rPr>
          <w:tab/>
        </w:r>
        <w:r w:rsidRPr="009847BB">
          <w:rPr>
            <w:rStyle w:val="Hyperlink"/>
            <w:rFonts w:cs="Arial"/>
            <w:noProof/>
          </w:rPr>
          <w:t>Lead based paints</w:t>
        </w:r>
        <w:r>
          <w:rPr>
            <w:noProof/>
            <w:webHidden/>
          </w:rPr>
          <w:tab/>
        </w:r>
        <w:r>
          <w:rPr>
            <w:noProof/>
            <w:webHidden/>
          </w:rPr>
          <w:fldChar w:fldCharType="begin"/>
        </w:r>
        <w:r>
          <w:rPr>
            <w:noProof/>
            <w:webHidden/>
          </w:rPr>
          <w:instrText xml:space="preserve"> PAGEREF _Toc435575533 \h </w:instrText>
        </w:r>
      </w:ins>
      <w:r>
        <w:rPr>
          <w:noProof/>
          <w:webHidden/>
        </w:rPr>
      </w:r>
      <w:r>
        <w:rPr>
          <w:noProof/>
          <w:webHidden/>
        </w:rPr>
        <w:fldChar w:fldCharType="separate"/>
      </w:r>
      <w:ins w:id="143" w:author="Adam Hay" w:date="2015-11-18T02:02:00Z">
        <w:r>
          <w:rPr>
            <w:noProof/>
            <w:webHidden/>
          </w:rPr>
          <w:t>22</w:t>
        </w:r>
        <w:r>
          <w:rPr>
            <w:noProof/>
            <w:webHidden/>
          </w:rPr>
          <w:fldChar w:fldCharType="end"/>
        </w:r>
        <w:r w:rsidRPr="009847BB">
          <w:rPr>
            <w:rStyle w:val="Hyperlink"/>
            <w:noProof/>
          </w:rPr>
          <w:fldChar w:fldCharType="end"/>
        </w:r>
      </w:ins>
    </w:p>
    <w:p w14:paraId="2D46A61D" w14:textId="77777777" w:rsidR="000B7C6E" w:rsidRDefault="000B7C6E">
      <w:pPr>
        <w:pStyle w:val="TOC2"/>
        <w:rPr>
          <w:ins w:id="144" w:author="Adam Hay" w:date="2015-11-18T02:02:00Z"/>
          <w:rFonts w:asciiTheme="minorHAnsi" w:eastAsiaTheme="minorEastAsia" w:hAnsiTheme="minorHAnsi" w:cstheme="minorBidi"/>
          <w:bCs w:val="0"/>
          <w:noProof/>
          <w:szCs w:val="22"/>
          <w:lang w:val="en-AU" w:eastAsia="en-AU"/>
        </w:rPr>
      </w:pPr>
      <w:ins w:id="145"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"_Toc435575534"</w:instrText>
        </w:r>
        <w:r w:rsidRPr="009847BB">
          <w:rPr>
            <w:rStyle w:val="Hyperlink"/>
            <w:noProof/>
          </w:rPr>
          <w:instrText xml:space="preserve"> </w:instrText>
        </w:r>
        <w:r w:rsidRPr="009847BB">
          <w:rPr>
            <w:rStyle w:val="Hyperlink"/>
            <w:noProof/>
          </w:rPr>
          <w:fldChar w:fldCharType="separate"/>
        </w:r>
        <w:r w:rsidRPr="009847BB">
          <w:rPr>
            <w:rStyle w:val="Hyperlink"/>
            <w:noProof/>
          </w:rPr>
          <w:t>6.7</w:t>
        </w:r>
        <w:r>
          <w:rPr>
            <w:rFonts w:asciiTheme="minorHAnsi" w:eastAsiaTheme="minorEastAsia" w:hAnsiTheme="minorHAnsi" w:cstheme="minorBidi"/>
            <w:bCs w:val="0"/>
            <w:noProof/>
            <w:szCs w:val="22"/>
            <w:lang w:val="en-AU" w:eastAsia="en-AU"/>
          </w:rPr>
          <w:tab/>
        </w:r>
        <w:r w:rsidRPr="009847BB">
          <w:rPr>
            <w:rStyle w:val="Hyperlink"/>
            <w:rFonts w:cs="Arial"/>
            <w:noProof/>
          </w:rPr>
          <w:t>Solvents</w:t>
        </w:r>
        <w:r>
          <w:rPr>
            <w:noProof/>
            <w:webHidden/>
          </w:rPr>
          <w:tab/>
        </w:r>
        <w:r>
          <w:rPr>
            <w:noProof/>
            <w:webHidden/>
          </w:rPr>
          <w:fldChar w:fldCharType="begin"/>
        </w:r>
        <w:r>
          <w:rPr>
            <w:noProof/>
            <w:webHidden/>
          </w:rPr>
          <w:instrText xml:space="preserve"> PAGEREF _Toc435575534 \h </w:instrText>
        </w:r>
      </w:ins>
      <w:r>
        <w:rPr>
          <w:noProof/>
          <w:webHidden/>
        </w:rPr>
      </w:r>
      <w:r>
        <w:rPr>
          <w:noProof/>
          <w:webHidden/>
        </w:rPr>
        <w:fldChar w:fldCharType="separate"/>
      </w:r>
      <w:ins w:id="146" w:author="Adam Hay" w:date="2015-11-18T02:02:00Z">
        <w:r>
          <w:rPr>
            <w:noProof/>
            <w:webHidden/>
          </w:rPr>
          <w:t>23</w:t>
        </w:r>
        <w:r>
          <w:rPr>
            <w:noProof/>
            <w:webHidden/>
          </w:rPr>
          <w:fldChar w:fldCharType="end"/>
        </w:r>
        <w:r w:rsidRPr="009847BB">
          <w:rPr>
            <w:rStyle w:val="Hyperlink"/>
            <w:noProof/>
          </w:rPr>
          <w:fldChar w:fldCharType="end"/>
        </w:r>
      </w:ins>
    </w:p>
    <w:p w14:paraId="0A5F621B" w14:textId="77777777" w:rsidR="000B7C6E" w:rsidRDefault="000B7C6E">
      <w:pPr>
        <w:pStyle w:val="TOC2"/>
        <w:rPr>
          <w:ins w:id="147" w:author="Adam Hay" w:date="2015-11-18T02:02:00Z"/>
          <w:rFonts w:asciiTheme="minorHAnsi" w:eastAsiaTheme="minorEastAsia" w:hAnsiTheme="minorHAnsi" w:cstheme="minorBidi"/>
          <w:bCs w:val="0"/>
          <w:noProof/>
          <w:szCs w:val="22"/>
          <w:lang w:val="en-AU" w:eastAsia="en-AU"/>
        </w:rPr>
      </w:pPr>
      <w:ins w:id="148"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"_Toc435575535"</w:instrText>
        </w:r>
        <w:r w:rsidRPr="009847BB">
          <w:rPr>
            <w:rStyle w:val="Hyperlink"/>
            <w:noProof/>
          </w:rPr>
          <w:instrText xml:space="preserve"> </w:instrText>
        </w:r>
        <w:r w:rsidRPr="009847BB">
          <w:rPr>
            <w:rStyle w:val="Hyperlink"/>
            <w:noProof/>
          </w:rPr>
          <w:fldChar w:fldCharType="separate"/>
        </w:r>
        <w:r w:rsidRPr="009847BB">
          <w:rPr>
            <w:rStyle w:val="Hyperlink"/>
            <w:noProof/>
          </w:rPr>
          <w:t>6.8</w:t>
        </w:r>
        <w:r>
          <w:rPr>
            <w:rFonts w:asciiTheme="minorHAnsi" w:eastAsiaTheme="minorEastAsia" w:hAnsiTheme="minorHAnsi" w:cstheme="minorBidi"/>
            <w:bCs w:val="0"/>
            <w:noProof/>
            <w:szCs w:val="22"/>
            <w:lang w:val="en-AU" w:eastAsia="en-AU"/>
          </w:rPr>
          <w:tab/>
        </w:r>
        <w:r w:rsidRPr="009847BB">
          <w:rPr>
            <w:rStyle w:val="Hyperlink"/>
            <w:rFonts w:cs="Arial"/>
            <w:noProof/>
          </w:rPr>
          <w:t>Fuel</w:t>
        </w:r>
        <w:r>
          <w:rPr>
            <w:noProof/>
            <w:webHidden/>
          </w:rPr>
          <w:tab/>
        </w:r>
        <w:r>
          <w:rPr>
            <w:noProof/>
            <w:webHidden/>
          </w:rPr>
          <w:fldChar w:fldCharType="begin"/>
        </w:r>
        <w:r>
          <w:rPr>
            <w:noProof/>
            <w:webHidden/>
          </w:rPr>
          <w:instrText xml:space="preserve"> PAGEREF _Toc435575535 \h </w:instrText>
        </w:r>
      </w:ins>
      <w:r>
        <w:rPr>
          <w:noProof/>
          <w:webHidden/>
        </w:rPr>
      </w:r>
      <w:r>
        <w:rPr>
          <w:noProof/>
          <w:webHidden/>
        </w:rPr>
        <w:fldChar w:fldCharType="separate"/>
      </w:r>
      <w:ins w:id="149" w:author="Adam Hay" w:date="2015-11-18T02:02:00Z">
        <w:r>
          <w:rPr>
            <w:noProof/>
            <w:webHidden/>
          </w:rPr>
          <w:t>23</w:t>
        </w:r>
        <w:r>
          <w:rPr>
            <w:noProof/>
            <w:webHidden/>
          </w:rPr>
          <w:fldChar w:fldCharType="end"/>
        </w:r>
        <w:r w:rsidRPr="009847BB">
          <w:rPr>
            <w:rStyle w:val="Hyperlink"/>
            <w:noProof/>
          </w:rPr>
          <w:fldChar w:fldCharType="end"/>
        </w:r>
      </w:ins>
    </w:p>
    <w:p w14:paraId="084368CC" w14:textId="77777777" w:rsidR="000B7C6E" w:rsidRDefault="000B7C6E">
      <w:pPr>
        <w:pStyle w:val="TOC2"/>
        <w:rPr>
          <w:ins w:id="150" w:author="Adam Hay" w:date="2015-11-18T02:02:00Z"/>
          <w:rFonts w:asciiTheme="minorHAnsi" w:eastAsiaTheme="minorEastAsia" w:hAnsiTheme="minorHAnsi" w:cstheme="minorBidi"/>
          <w:bCs w:val="0"/>
          <w:noProof/>
          <w:szCs w:val="22"/>
          <w:lang w:val="en-AU" w:eastAsia="en-AU"/>
        </w:rPr>
      </w:pPr>
      <w:ins w:id="151"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"_Toc435575538"</w:instrText>
        </w:r>
        <w:r w:rsidRPr="009847BB">
          <w:rPr>
            <w:rStyle w:val="Hyperlink"/>
            <w:noProof/>
          </w:rPr>
          <w:instrText xml:space="preserve"> </w:instrText>
        </w:r>
        <w:r w:rsidRPr="009847BB">
          <w:rPr>
            <w:rStyle w:val="Hyperlink"/>
            <w:noProof/>
          </w:rPr>
          <w:fldChar w:fldCharType="separate"/>
        </w:r>
        <w:r w:rsidRPr="009847BB">
          <w:rPr>
            <w:rStyle w:val="Hyperlink"/>
            <w:noProof/>
          </w:rPr>
          <w:t>6.9</w:t>
        </w:r>
        <w:r>
          <w:rPr>
            <w:rFonts w:asciiTheme="minorHAnsi" w:eastAsiaTheme="minorEastAsia" w:hAnsiTheme="minorHAnsi" w:cstheme="minorBidi"/>
            <w:bCs w:val="0"/>
            <w:noProof/>
            <w:szCs w:val="22"/>
            <w:lang w:val="en-AU" w:eastAsia="en-AU"/>
          </w:rPr>
          <w:tab/>
        </w:r>
        <w:r w:rsidRPr="009847BB">
          <w:rPr>
            <w:rStyle w:val="Hyperlink"/>
            <w:rFonts w:cs="Arial"/>
            <w:noProof/>
          </w:rPr>
          <w:t>Synthetic buoys and moorings</w:t>
        </w:r>
        <w:r>
          <w:rPr>
            <w:noProof/>
            <w:webHidden/>
          </w:rPr>
          <w:tab/>
        </w:r>
        <w:r>
          <w:rPr>
            <w:noProof/>
            <w:webHidden/>
          </w:rPr>
          <w:fldChar w:fldCharType="begin"/>
        </w:r>
        <w:r>
          <w:rPr>
            <w:noProof/>
            <w:webHidden/>
          </w:rPr>
          <w:instrText xml:space="preserve"> PAGEREF _Toc435575538 \h </w:instrText>
        </w:r>
      </w:ins>
      <w:r>
        <w:rPr>
          <w:noProof/>
          <w:webHidden/>
        </w:rPr>
      </w:r>
      <w:r>
        <w:rPr>
          <w:noProof/>
          <w:webHidden/>
        </w:rPr>
        <w:fldChar w:fldCharType="separate"/>
      </w:r>
      <w:ins w:id="152" w:author="Adam Hay" w:date="2015-11-18T02:02:00Z">
        <w:r>
          <w:rPr>
            <w:noProof/>
            <w:webHidden/>
          </w:rPr>
          <w:t>25</w:t>
        </w:r>
        <w:r>
          <w:rPr>
            <w:noProof/>
            <w:webHidden/>
          </w:rPr>
          <w:fldChar w:fldCharType="end"/>
        </w:r>
        <w:r w:rsidRPr="009847BB">
          <w:rPr>
            <w:rStyle w:val="Hyperlink"/>
            <w:noProof/>
          </w:rPr>
          <w:fldChar w:fldCharType="end"/>
        </w:r>
      </w:ins>
    </w:p>
    <w:p w14:paraId="1D181C6C" w14:textId="77777777" w:rsidR="000B7C6E" w:rsidRDefault="000B7C6E">
      <w:pPr>
        <w:pStyle w:val="TOC2"/>
        <w:rPr>
          <w:ins w:id="153" w:author="Adam Hay" w:date="2015-11-18T02:02:00Z"/>
          <w:rFonts w:asciiTheme="minorHAnsi" w:eastAsiaTheme="minorEastAsia" w:hAnsiTheme="minorHAnsi" w:cstheme="minorBidi"/>
          <w:bCs w:val="0"/>
          <w:noProof/>
          <w:szCs w:val="22"/>
          <w:lang w:val="en-AU" w:eastAsia="en-AU"/>
        </w:rPr>
      </w:pPr>
      <w:ins w:id="154"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"_Toc435575539"</w:instrText>
        </w:r>
        <w:r w:rsidRPr="009847BB">
          <w:rPr>
            <w:rStyle w:val="Hyperlink"/>
            <w:noProof/>
          </w:rPr>
          <w:instrText xml:space="preserve"> </w:instrText>
        </w:r>
        <w:r w:rsidRPr="009847BB">
          <w:rPr>
            <w:rStyle w:val="Hyperlink"/>
            <w:noProof/>
          </w:rPr>
          <w:fldChar w:fldCharType="separate"/>
        </w:r>
        <w:r w:rsidRPr="009847BB">
          <w:rPr>
            <w:rStyle w:val="Hyperlink"/>
            <w:noProof/>
          </w:rPr>
          <w:t>6.10</w:t>
        </w:r>
        <w:r>
          <w:rPr>
            <w:rFonts w:asciiTheme="minorHAnsi" w:eastAsiaTheme="minorEastAsia" w:hAnsiTheme="minorHAnsi" w:cstheme="minorBidi"/>
            <w:bCs w:val="0"/>
            <w:noProof/>
            <w:szCs w:val="22"/>
            <w:lang w:val="en-AU" w:eastAsia="en-AU"/>
          </w:rPr>
          <w:tab/>
        </w:r>
        <w:r w:rsidRPr="009847BB">
          <w:rPr>
            <w:rStyle w:val="Hyperlink"/>
            <w:rFonts w:cs="Arial"/>
            <w:noProof/>
          </w:rPr>
          <w:t>Lamps</w:t>
        </w:r>
        <w:r>
          <w:rPr>
            <w:noProof/>
            <w:webHidden/>
          </w:rPr>
          <w:tab/>
        </w:r>
        <w:r>
          <w:rPr>
            <w:noProof/>
            <w:webHidden/>
          </w:rPr>
          <w:fldChar w:fldCharType="begin"/>
        </w:r>
        <w:r>
          <w:rPr>
            <w:noProof/>
            <w:webHidden/>
          </w:rPr>
          <w:instrText xml:space="preserve"> PAGEREF _Toc435575539 \h </w:instrText>
        </w:r>
      </w:ins>
      <w:r>
        <w:rPr>
          <w:noProof/>
          <w:webHidden/>
        </w:rPr>
      </w:r>
      <w:r>
        <w:rPr>
          <w:noProof/>
          <w:webHidden/>
        </w:rPr>
        <w:fldChar w:fldCharType="separate"/>
      </w:r>
      <w:ins w:id="155" w:author="Adam Hay" w:date="2015-11-18T02:02:00Z">
        <w:r>
          <w:rPr>
            <w:noProof/>
            <w:webHidden/>
          </w:rPr>
          <w:t>25</w:t>
        </w:r>
        <w:r>
          <w:rPr>
            <w:noProof/>
            <w:webHidden/>
          </w:rPr>
          <w:fldChar w:fldCharType="end"/>
        </w:r>
        <w:r w:rsidRPr="009847BB">
          <w:rPr>
            <w:rStyle w:val="Hyperlink"/>
            <w:noProof/>
          </w:rPr>
          <w:fldChar w:fldCharType="end"/>
        </w:r>
      </w:ins>
    </w:p>
    <w:p w14:paraId="41072B8F" w14:textId="77777777" w:rsidR="000B7C6E" w:rsidRDefault="000B7C6E">
      <w:pPr>
        <w:pStyle w:val="TOC2"/>
        <w:rPr>
          <w:ins w:id="156" w:author="Adam Hay" w:date="2015-11-18T02:02:00Z"/>
          <w:rFonts w:asciiTheme="minorHAnsi" w:eastAsiaTheme="minorEastAsia" w:hAnsiTheme="minorHAnsi" w:cstheme="minorBidi"/>
          <w:bCs w:val="0"/>
          <w:noProof/>
          <w:szCs w:val="22"/>
          <w:lang w:val="en-AU" w:eastAsia="en-AU"/>
        </w:rPr>
      </w:pPr>
      <w:ins w:id="157"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"_Toc435575540"</w:instrText>
        </w:r>
        <w:r w:rsidRPr="009847BB">
          <w:rPr>
            <w:rStyle w:val="Hyperlink"/>
            <w:noProof/>
          </w:rPr>
          <w:instrText xml:space="preserve"> </w:instrText>
        </w:r>
        <w:r w:rsidRPr="009847BB">
          <w:rPr>
            <w:rStyle w:val="Hyperlink"/>
            <w:noProof/>
          </w:rPr>
          <w:fldChar w:fldCharType="separate"/>
        </w:r>
        <w:r w:rsidRPr="009847BB">
          <w:rPr>
            <w:rStyle w:val="Hyperlink"/>
            <w:noProof/>
          </w:rPr>
          <w:t>6.11</w:t>
        </w:r>
        <w:r>
          <w:rPr>
            <w:rFonts w:asciiTheme="minorHAnsi" w:eastAsiaTheme="minorEastAsia" w:hAnsiTheme="minorHAnsi" w:cstheme="minorBidi"/>
            <w:bCs w:val="0"/>
            <w:noProof/>
            <w:szCs w:val="22"/>
            <w:lang w:val="en-AU" w:eastAsia="en-AU"/>
          </w:rPr>
          <w:tab/>
        </w:r>
        <w:r w:rsidRPr="009847BB">
          <w:rPr>
            <w:rStyle w:val="Hyperlink"/>
            <w:rFonts w:cs="Arial"/>
            <w:noProof/>
          </w:rPr>
          <w:t>Blast cleaning</w:t>
        </w:r>
        <w:r>
          <w:rPr>
            <w:noProof/>
            <w:webHidden/>
          </w:rPr>
          <w:tab/>
        </w:r>
        <w:r>
          <w:rPr>
            <w:noProof/>
            <w:webHidden/>
          </w:rPr>
          <w:fldChar w:fldCharType="begin"/>
        </w:r>
        <w:r>
          <w:rPr>
            <w:noProof/>
            <w:webHidden/>
          </w:rPr>
          <w:instrText xml:space="preserve"> PAGEREF _Toc435575540 \h </w:instrText>
        </w:r>
      </w:ins>
      <w:r>
        <w:rPr>
          <w:noProof/>
          <w:webHidden/>
        </w:rPr>
      </w:r>
      <w:r>
        <w:rPr>
          <w:noProof/>
          <w:webHidden/>
        </w:rPr>
        <w:fldChar w:fldCharType="separate"/>
      </w:r>
      <w:ins w:id="158" w:author="Adam Hay" w:date="2015-11-18T02:02:00Z">
        <w:r>
          <w:rPr>
            <w:noProof/>
            <w:webHidden/>
          </w:rPr>
          <w:t>25</w:t>
        </w:r>
        <w:r>
          <w:rPr>
            <w:noProof/>
            <w:webHidden/>
          </w:rPr>
          <w:fldChar w:fldCharType="end"/>
        </w:r>
        <w:r w:rsidRPr="009847BB">
          <w:rPr>
            <w:rStyle w:val="Hyperlink"/>
            <w:noProof/>
          </w:rPr>
          <w:fldChar w:fldCharType="end"/>
        </w:r>
      </w:ins>
    </w:p>
    <w:p w14:paraId="4B1EDC00" w14:textId="77777777" w:rsidR="000B7C6E" w:rsidRDefault="000B7C6E">
      <w:pPr>
        <w:pStyle w:val="TOC2"/>
        <w:rPr>
          <w:ins w:id="159" w:author="Adam Hay" w:date="2015-11-18T02:02:00Z"/>
          <w:rFonts w:asciiTheme="minorHAnsi" w:eastAsiaTheme="minorEastAsia" w:hAnsiTheme="minorHAnsi" w:cstheme="minorBidi"/>
          <w:bCs w:val="0"/>
          <w:noProof/>
          <w:szCs w:val="22"/>
          <w:lang w:val="en-AU" w:eastAsia="en-AU"/>
        </w:rPr>
      </w:pPr>
      <w:ins w:id="160"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"_Toc435575541"</w:instrText>
        </w:r>
        <w:r w:rsidRPr="009847BB">
          <w:rPr>
            <w:rStyle w:val="Hyperlink"/>
            <w:noProof/>
          </w:rPr>
          <w:instrText xml:space="preserve"> </w:instrText>
        </w:r>
        <w:r w:rsidRPr="009847BB">
          <w:rPr>
            <w:rStyle w:val="Hyperlink"/>
            <w:noProof/>
          </w:rPr>
          <w:fldChar w:fldCharType="separate"/>
        </w:r>
        <w:r w:rsidRPr="009847BB">
          <w:rPr>
            <w:rStyle w:val="Hyperlink"/>
            <w:noProof/>
          </w:rPr>
          <w:t>6.12</w:t>
        </w:r>
        <w:r>
          <w:rPr>
            <w:rFonts w:asciiTheme="minorHAnsi" w:eastAsiaTheme="minorEastAsia" w:hAnsiTheme="minorHAnsi" w:cstheme="minorBidi"/>
            <w:bCs w:val="0"/>
            <w:noProof/>
            <w:szCs w:val="22"/>
            <w:lang w:val="en-AU" w:eastAsia="en-AU"/>
          </w:rPr>
          <w:tab/>
        </w:r>
        <w:r w:rsidRPr="009847BB">
          <w:rPr>
            <w:rStyle w:val="Hyperlink"/>
            <w:rFonts w:cs="Arial"/>
            <w:noProof/>
          </w:rPr>
          <w:t>Noise pollution</w:t>
        </w:r>
        <w:r>
          <w:rPr>
            <w:noProof/>
            <w:webHidden/>
          </w:rPr>
          <w:tab/>
        </w:r>
        <w:r>
          <w:rPr>
            <w:noProof/>
            <w:webHidden/>
          </w:rPr>
          <w:fldChar w:fldCharType="begin"/>
        </w:r>
        <w:r>
          <w:rPr>
            <w:noProof/>
            <w:webHidden/>
          </w:rPr>
          <w:instrText xml:space="preserve"> PAGEREF _Toc435575541 \h </w:instrText>
        </w:r>
      </w:ins>
      <w:r>
        <w:rPr>
          <w:noProof/>
          <w:webHidden/>
        </w:rPr>
      </w:r>
      <w:r>
        <w:rPr>
          <w:noProof/>
          <w:webHidden/>
        </w:rPr>
        <w:fldChar w:fldCharType="separate"/>
      </w:r>
      <w:ins w:id="161" w:author="Adam Hay" w:date="2015-11-18T02:02:00Z">
        <w:r>
          <w:rPr>
            <w:noProof/>
            <w:webHidden/>
          </w:rPr>
          <w:t>26</w:t>
        </w:r>
        <w:r>
          <w:rPr>
            <w:noProof/>
            <w:webHidden/>
          </w:rPr>
          <w:fldChar w:fldCharType="end"/>
        </w:r>
        <w:r w:rsidRPr="009847BB">
          <w:rPr>
            <w:rStyle w:val="Hyperlink"/>
            <w:noProof/>
          </w:rPr>
          <w:fldChar w:fldCharType="end"/>
        </w:r>
      </w:ins>
    </w:p>
    <w:p w14:paraId="79EAB7AD" w14:textId="77777777" w:rsidR="000B7C6E" w:rsidRDefault="000B7C6E">
      <w:pPr>
        <w:pStyle w:val="TOC2"/>
        <w:rPr>
          <w:ins w:id="162" w:author="Adam Hay" w:date="2015-11-18T02:02:00Z"/>
          <w:rFonts w:asciiTheme="minorHAnsi" w:eastAsiaTheme="minorEastAsia" w:hAnsiTheme="minorHAnsi" w:cstheme="minorBidi"/>
          <w:bCs w:val="0"/>
          <w:noProof/>
          <w:szCs w:val="22"/>
          <w:lang w:val="en-AU" w:eastAsia="en-AU"/>
        </w:rPr>
      </w:pPr>
      <w:ins w:id="163"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"_Toc435575542"</w:instrText>
        </w:r>
        <w:r w:rsidRPr="009847BB">
          <w:rPr>
            <w:rStyle w:val="Hyperlink"/>
            <w:noProof/>
          </w:rPr>
          <w:instrText xml:space="preserve"> </w:instrText>
        </w:r>
        <w:r w:rsidRPr="009847BB">
          <w:rPr>
            <w:rStyle w:val="Hyperlink"/>
            <w:noProof/>
          </w:rPr>
          <w:fldChar w:fldCharType="separate"/>
        </w:r>
        <w:r w:rsidRPr="009847BB">
          <w:rPr>
            <w:rStyle w:val="Hyperlink"/>
            <w:noProof/>
          </w:rPr>
          <w:t>6.13</w:t>
        </w:r>
        <w:r>
          <w:rPr>
            <w:rFonts w:asciiTheme="minorHAnsi" w:eastAsiaTheme="minorEastAsia" w:hAnsiTheme="minorHAnsi" w:cstheme="minorBidi"/>
            <w:bCs w:val="0"/>
            <w:noProof/>
            <w:szCs w:val="22"/>
            <w:lang w:val="en-AU" w:eastAsia="en-AU"/>
          </w:rPr>
          <w:tab/>
        </w:r>
        <w:r w:rsidRPr="009847BB">
          <w:rPr>
            <w:rStyle w:val="Hyperlink"/>
            <w:rFonts w:cs="Arial"/>
            <w:noProof/>
          </w:rPr>
          <w:t>Light pollution</w:t>
        </w:r>
        <w:r>
          <w:rPr>
            <w:noProof/>
            <w:webHidden/>
          </w:rPr>
          <w:tab/>
        </w:r>
        <w:r>
          <w:rPr>
            <w:noProof/>
            <w:webHidden/>
          </w:rPr>
          <w:fldChar w:fldCharType="begin"/>
        </w:r>
        <w:r>
          <w:rPr>
            <w:noProof/>
            <w:webHidden/>
          </w:rPr>
          <w:instrText xml:space="preserve"> PAGEREF _Toc435575542 \h </w:instrText>
        </w:r>
      </w:ins>
      <w:r>
        <w:rPr>
          <w:noProof/>
          <w:webHidden/>
        </w:rPr>
      </w:r>
      <w:r>
        <w:rPr>
          <w:noProof/>
          <w:webHidden/>
        </w:rPr>
        <w:fldChar w:fldCharType="separate"/>
      </w:r>
      <w:ins w:id="164" w:author="Adam Hay" w:date="2015-11-18T02:02:00Z">
        <w:r>
          <w:rPr>
            <w:noProof/>
            <w:webHidden/>
          </w:rPr>
          <w:t>26</w:t>
        </w:r>
        <w:r>
          <w:rPr>
            <w:noProof/>
            <w:webHidden/>
          </w:rPr>
          <w:fldChar w:fldCharType="end"/>
        </w:r>
        <w:r w:rsidRPr="009847BB">
          <w:rPr>
            <w:rStyle w:val="Hyperlink"/>
            <w:noProof/>
          </w:rPr>
          <w:fldChar w:fldCharType="end"/>
        </w:r>
      </w:ins>
    </w:p>
    <w:p w14:paraId="3C955338" w14:textId="77777777" w:rsidR="000B7C6E" w:rsidRDefault="000B7C6E">
      <w:pPr>
        <w:pStyle w:val="TOC2"/>
        <w:rPr>
          <w:ins w:id="165" w:author="Adam Hay" w:date="2015-11-18T02:02:00Z"/>
          <w:rFonts w:asciiTheme="minorHAnsi" w:eastAsiaTheme="minorEastAsia" w:hAnsiTheme="minorHAnsi" w:cstheme="minorBidi"/>
          <w:bCs w:val="0"/>
          <w:noProof/>
          <w:szCs w:val="22"/>
          <w:lang w:val="en-AU" w:eastAsia="en-AU"/>
        </w:rPr>
      </w:pPr>
      <w:ins w:id="166"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"_Toc435575543"</w:instrText>
        </w:r>
        <w:r w:rsidRPr="009847BB">
          <w:rPr>
            <w:rStyle w:val="Hyperlink"/>
            <w:noProof/>
          </w:rPr>
          <w:instrText xml:space="preserve"> </w:instrText>
        </w:r>
        <w:r w:rsidRPr="009847BB">
          <w:rPr>
            <w:rStyle w:val="Hyperlink"/>
            <w:noProof/>
          </w:rPr>
          <w:fldChar w:fldCharType="separate"/>
        </w:r>
        <w:r w:rsidRPr="009847BB">
          <w:rPr>
            <w:rStyle w:val="Hyperlink"/>
            <w:noProof/>
          </w:rPr>
          <w:t>6.14</w:t>
        </w:r>
        <w:r>
          <w:rPr>
            <w:rFonts w:asciiTheme="minorHAnsi" w:eastAsiaTheme="minorEastAsia" w:hAnsiTheme="minorHAnsi" w:cstheme="minorBidi"/>
            <w:bCs w:val="0"/>
            <w:noProof/>
            <w:szCs w:val="22"/>
            <w:lang w:val="en-AU" w:eastAsia="en-AU"/>
          </w:rPr>
          <w:tab/>
        </w:r>
        <w:r w:rsidRPr="009847BB">
          <w:rPr>
            <w:rStyle w:val="Hyperlink"/>
            <w:rFonts w:cs="Arial"/>
            <w:noProof/>
          </w:rPr>
          <w:t>Impact on marine life and habitats</w:t>
        </w:r>
        <w:r>
          <w:rPr>
            <w:noProof/>
            <w:webHidden/>
          </w:rPr>
          <w:tab/>
        </w:r>
        <w:r>
          <w:rPr>
            <w:noProof/>
            <w:webHidden/>
          </w:rPr>
          <w:fldChar w:fldCharType="begin"/>
        </w:r>
        <w:r>
          <w:rPr>
            <w:noProof/>
            <w:webHidden/>
          </w:rPr>
          <w:instrText xml:space="preserve"> PAGEREF _Toc435575543 \h </w:instrText>
        </w:r>
      </w:ins>
      <w:r>
        <w:rPr>
          <w:noProof/>
          <w:webHidden/>
        </w:rPr>
      </w:r>
      <w:r>
        <w:rPr>
          <w:noProof/>
          <w:webHidden/>
        </w:rPr>
        <w:fldChar w:fldCharType="separate"/>
      </w:r>
      <w:ins w:id="167" w:author="Adam Hay" w:date="2015-11-18T02:02:00Z">
        <w:r>
          <w:rPr>
            <w:noProof/>
            <w:webHidden/>
          </w:rPr>
          <w:t>26</w:t>
        </w:r>
        <w:r>
          <w:rPr>
            <w:noProof/>
            <w:webHidden/>
          </w:rPr>
          <w:fldChar w:fldCharType="end"/>
        </w:r>
        <w:r w:rsidRPr="009847BB">
          <w:rPr>
            <w:rStyle w:val="Hyperlink"/>
            <w:noProof/>
          </w:rPr>
          <w:fldChar w:fldCharType="end"/>
        </w:r>
      </w:ins>
    </w:p>
    <w:p w14:paraId="47A6706C" w14:textId="77777777" w:rsidR="000B7C6E" w:rsidRDefault="000B7C6E">
      <w:pPr>
        <w:pStyle w:val="TOC2"/>
        <w:rPr>
          <w:ins w:id="168" w:author="Adam Hay" w:date="2015-11-18T02:02:00Z"/>
          <w:rFonts w:asciiTheme="minorHAnsi" w:eastAsiaTheme="minorEastAsia" w:hAnsiTheme="minorHAnsi" w:cstheme="minorBidi"/>
          <w:bCs w:val="0"/>
          <w:noProof/>
          <w:szCs w:val="22"/>
          <w:lang w:val="en-AU" w:eastAsia="en-AU"/>
        </w:rPr>
      </w:pPr>
      <w:ins w:id="169"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"_Toc435575544"</w:instrText>
        </w:r>
        <w:r w:rsidRPr="009847BB">
          <w:rPr>
            <w:rStyle w:val="Hyperlink"/>
            <w:noProof/>
          </w:rPr>
          <w:instrText xml:space="preserve"> </w:instrText>
        </w:r>
        <w:r w:rsidRPr="009847BB">
          <w:rPr>
            <w:rStyle w:val="Hyperlink"/>
            <w:noProof/>
          </w:rPr>
          <w:fldChar w:fldCharType="separate"/>
        </w:r>
        <w:r w:rsidRPr="009847BB">
          <w:rPr>
            <w:rStyle w:val="Hyperlink"/>
            <w:noProof/>
          </w:rPr>
          <w:t>6.15</w:t>
        </w:r>
        <w:r>
          <w:rPr>
            <w:rFonts w:asciiTheme="minorHAnsi" w:eastAsiaTheme="minorEastAsia" w:hAnsiTheme="minorHAnsi" w:cstheme="minorBidi"/>
            <w:bCs w:val="0"/>
            <w:noProof/>
            <w:szCs w:val="22"/>
            <w:lang w:val="en-AU" w:eastAsia="en-AU"/>
          </w:rPr>
          <w:tab/>
        </w:r>
        <w:r w:rsidRPr="009847BB">
          <w:rPr>
            <w:rStyle w:val="Hyperlink"/>
            <w:rFonts w:cs="Arial"/>
            <w:noProof/>
          </w:rPr>
          <w:t>Vessel operations in coral habitats</w:t>
        </w:r>
        <w:r>
          <w:rPr>
            <w:noProof/>
            <w:webHidden/>
          </w:rPr>
          <w:tab/>
        </w:r>
        <w:r>
          <w:rPr>
            <w:noProof/>
            <w:webHidden/>
          </w:rPr>
          <w:fldChar w:fldCharType="begin"/>
        </w:r>
        <w:r>
          <w:rPr>
            <w:noProof/>
            <w:webHidden/>
          </w:rPr>
          <w:instrText xml:space="preserve"> PAGEREF _Toc435575544 \h </w:instrText>
        </w:r>
      </w:ins>
      <w:r>
        <w:rPr>
          <w:noProof/>
          <w:webHidden/>
        </w:rPr>
      </w:r>
      <w:r>
        <w:rPr>
          <w:noProof/>
          <w:webHidden/>
        </w:rPr>
        <w:fldChar w:fldCharType="separate"/>
      </w:r>
      <w:ins w:id="170" w:author="Adam Hay" w:date="2015-11-18T02:02:00Z">
        <w:r>
          <w:rPr>
            <w:noProof/>
            <w:webHidden/>
          </w:rPr>
          <w:t>27</w:t>
        </w:r>
        <w:r>
          <w:rPr>
            <w:noProof/>
            <w:webHidden/>
          </w:rPr>
          <w:fldChar w:fldCharType="end"/>
        </w:r>
        <w:r w:rsidRPr="009847BB">
          <w:rPr>
            <w:rStyle w:val="Hyperlink"/>
            <w:noProof/>
          </w:rPr>
          <w:fldChar w:fldCharType="end"/>
        </w:r>
      </w:ins>
    </w:p>
    <w:p w14:paraId="5733BA59" w14:textId="77777777" w:rsidR="000B7C6E" w:rsidRDefault="000B7C6E">
      <w:pPr>
        <w:pStyle w:val="TOC2"/>
        <w:rPr>
          <w:ins w:id="171" w:author="Adam Hay" w:date="2015-11-18T02:02:00Z"/>
          <w:rFonts w:asciiTheme="minorHAnsi" w:eastAsiaTheme="minorEastAsia" w:hAnsiTheme="minorHAnsi" w:cstheme="minorBidi"/>
          <w:bCs w:val="0"/>
          <w:noProof/>
          <w:szCs w:val="22"/>
          <w:lang w:val="en-AU" w:eastAsia="en-AU"/>
        </w:rPr>
      </w:pPr>
      <w:ins w:id="172"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"_Toc435575545"</w:instrText>
        </w:r>
        <w:r w:rsidRPr="009847BB">
          <w:rPr>
            <w:rStyle w:val="Hyperlink"/>
            <w:noProof/>
          </w:rPr>
          <w:instrText xml:space="preserve"> </w:instrText>
        </w:r>
        <w:r w:rsidRPr="009847BB">
          <w:rPr>
            <w:rStyle w:val="Hyperlink"/>
            <w:noProof/>
          </w:rPr>
          <w:fldChar w:fldCharType="separate"/>
        </w:r>
        <w:r w:rsidRPr="009847BB">
          <w:rPr>
            <w:rStyle w:val="Hyperlink"/>
            <w:noProof/>
          </w:rPr>
          <w:t>6.16</w:t>
        </w:r>
        <w:r>
          <w:rPr>
            <w:rFonts w:asciiTheme="minorHAnsi" w:eastAsiaTheme="minorEastAsia" w:hAnsiTheme="minorHAnsi" w:cstheme="minorBidi"/>
            <w:bCs w:val="0"/>
            <w:noProof/>
            <w:szCs w:val="22"/>
            <w:lang w:val="en-AU" w:eastAsia="en-AU"/>
          </w:rPr>
          <w:tab/>
        </w:r>
        <w:r w:rsidRPr="009847BB">
          <w:rPr>
            <w:rStyle w:val="Hyperlink"/>
            <w:rFonts w:cs="Arial"/>
            <w:noProof/>
          </w:rPr>
          <w:t>Contaminated land</w:t>
        </w:r>
        <w:r>
          <w:rPr>
            <w:noProof/>
            <w:webHidden/>
          </w:rPr>
          <w:tab/>
        </w:r>
        <w:r>
          <w:rPr>
            <w:noProof/>
            <w:webHidden/>
          </w:rPr>
          <w:fldChar w:fldCharType="begin"/>
        </w:r>
        <w:r>
          <w:rPr>
            <w:noProof/>
            <w:webHidden/>
          </w:rPr>
          <w:instrText xml:space="preserve"> PAGEREF _Toc435575545 \h </w:instrText>
        </w:r>
      </w:ins>
      <w:r>
        <w:rPr>
          <w:noProof/>
          <w:webHidden/>
        </w:rPr>
      </w:r>
      <w:r>
        <w:rPr>
          <w:noProof/>
          <w:webHidden/>
        </w:rPr>
        <w:fldChar w:fldCharType="separate"/>
      </w:r>
      <w:ins w:id="173" w:author="Adam Hay" w:date="2015-11-18T02:02:00Z">
        <w:r>
          <w:rPr>
            <w:noProof/>
            <w:webHidden/>
          </w:rPr>
          <w:t>28</w:t>
        </w:r>
        <w:r>
          <w:rPr>
            <w:noProof/>
            <w:webHidden/>
          </w:rPr>
          <w:fldChar w:fldCharType="end"/>
        </w:r>
        <w:r w:rsidRPr="009847BB">
          <w:rPr>
            <w:rStyle w:val="Hyperlink"/>
            <w:noProof/>
          </w:rPr>
          <w:fldChar w:fldCharType="end"/>
        </w:r>
      </w:ins>
    </w:p>
    <w:p w14:paraId="7680BD5F" w14:textId="77777777" w:rsidR="000B7C6E" w:rsidRDefault="000B7C6E">
      <w:pPr>
        <w:pStyle w:val="TOC2"/>
        <w:rPr>
          <w:ins w:id="174" w:author="Adam Hay" w:date="2015-11-18T02:02:00Z"/>
          <w:rFonts w:asciiTheme="minorHAnsi" w:eastAsiaTheme="minorEastAsia" w:hAnsiTheme="minorHAnsi" w:cstheme="minorBidi"/>
          <w:bCs w:val="0"/>
          <w:noProof/>
          <w:szCs w:val="22"/>
          <w:lang w:val="en-AU" w:eastAsia="en-AU"/>
        </w:rPr>
      </w:pPr>
      <w:ins w:id="175"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"_Toc435575576"</w:instrText>
        </w:r>
        <w:r w:rsidRPr="009847BB">
          <w:rPr>
            <w:rStyle w:val="Hyperlink"/>
            <w:noProof/>
          </w:rPr>
          <w:instrText xml:space="preserve"> </w:instrText>
        </w:r>
        <w:r w:rsidRPr="009847BB">
          <w:rPr>
            <w:rStyle w:val="Hyperlink"/>
            <w:noProof/>
          </w:rPr>
          <w:fldChar w:fldCharType="separate"/>
        </w:r>
        <w:r w:rsidRPr="009847BB">
          <w:rPr>
            <w:rStyle w:val="Hyperlink"/>
            <w:noProof/>
          </w:rPr>
          <w:t>6.17</w:t>
        </w:r>
        <w:r>
          <w:rPr>
            <w:rFonts w:asciiTheme="minorHAnsi" w:eastAsiaTheme="minorEastAsia" w:hAnsiTheme="minorHAnsi" w:cstheme="minorBidi"/>
            <w:bCs w:val="0"/>
            <w:noProof/>
            <w:szCs w:val="22"/>
            <w:lang w:val="en-AU" w:eastAsia="en-AU"/>
          </w:rPr>
          <w:tab/>
        </w:r>
        <w:r w:rsidRPr="009847BB">
          <w:rPr>
            <w:rStyle w:val="Hyperlink"/>
            <w:rFonts w:cs="Arial"/>
            <w:noProof/>
          </w:rPr>
          <w:t>Erosion Management</w:t>
        </w:r>
        <w:r>
          <w:rPr>
            <w:noProof/>
            <w:webHidden/>
          </w:rPr>
          <w:tab/>
        </w:r>
        <w:r>
          <w:rPr>
            <w:noProof/>
            <w:webHidden/>
          </w:rPr>
          <w:fldChar w:fldCharType="begin"/>
        </w:r>
        <w:r>
          <w:rPr>
            <w:noProof/>
            <w:webHidden/>
          </w:rPr>
          <w:instrText xml:space="preserve"> PAGEREF _Toc435575576 \h </w:instrText>
        </w:r>
      </w:ins>
      <w:r>
        <w:rPr>
          <w:noProof/>
          <w:webHidden/>
        </w:rPr>
      </w:r>
      <w:r>
        <w:rPr>
          <w:noProof/>
          <w:webHidden/>
        </w:rPr>
        <w:fldChar w:fldCharType="separate"/>
      </w:r>
      <w:ins w:id="176" w:author="Adam Hay" w:date="2015-11-18T02:02:00Z">
        <w:r>
          <w:rPr>
            <w:noProof/>
            <w:webHidden/>
          </w:rPr>
          <w:t>29</w:t>
        </w:r>
        <w:r>
          <w:rPr>
            <w:noProof/>
            <w:webHidden/>
          </w:rPr>
          <w:fldChar w:fldCharType="end"/>
        </w:r>
        <w:r w:rsidRPr="009847BB">
          <w:rPr>
            <w:rStyle w:val="Hyperlink"/>
            <w:noProof/>
          </w:rPr>
          <w:fldChar w:fldCharType="end"/>
        </w:r>
      </w:ins>
    </w:p>
    <w:p w14:paraId="43EDEBEF" w14:textId="77777777" w:rsidR="000B7C6E" w:rsidRDefault="000B7C6E">
      <w:pPr>
        <w:pStyle w:val="TOC2"/>
        <w:rPr>
          <w:ins w:id="177" w:author="Adam Hay" w:date="2015-11-18T02:02:00Z"/>
          <w:rFonts w:asciiTheme="minorHAnsi" w:eastAsiaTheme="minorEastAsia" w:hAnsiTheme="minorHAnsi" w:cstheme="minorBidi"/>
          <w:bCs w:val="0"/>
          <w:noProof/>
          <w:szCs w:val="22"/>
          <w:lang w:val="en-AU" w:eastAsia="en-AU"/>
        </w:rPr>
      </w:pPr>
      <w:ins w:id="178"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"_Toc435575577"</w:instrText>
        </w:r>
        <w:r w:rsidRPr="009847BB">
          <w:rPr>
            <w:rStyle w:val="Hyperlink"/>
            <w:noProof/>
          </w:rPr>
          <w:instrText xml:space="preserve"> </w:instrText>
        </w:r>
        <w:r w:rsidRPr="009847BB">
          <w:rPr>
            <w:rStyle w:val="Hyperlink"/>
            <w:noProof/>
          </w:rPr>
          <w:fldChar w:fldCharType="separate"/>
        </w:r>
        <w:r w:rsidRPr="009847BB">
          <w:rPr>
            <w:rStyle w:val="Hyperlink"/>
            <w:noProof/>
          </w:rPr>
          <w:t>6.18</w:t>
        </w:r>
        <w:r>
          <w:rPr>
            <w:rFonts w:asciiTheme="minorHAnsi" w:eastAsiaTheme="minorEastAsia" w:hAnsiTheme="minorHAnsi" w:cstheme="minorBidi"/>
            <w:bCs w:val="0"/>
            <w:noProof/>
            <w:szCs w:val="22"/>
            <w:lang w:val="en-AU" w:eastAsia="en-AU"/>
          </w:rPr>
          <w:tab/>
        </w:r>
        <w:r w:rsidRPr="009847BB">
          <w:rPr>
            <w:rStyle w:val="Hyperlink"/>
            <w:rFonts w:cs="Arial"/>
            <w:noProof/>
          </w:rPr>
          <w:t>Habitat Protection / Protection of Flora and Fauna</w:t>
        </w:r>
        <w:r>
          <w:rPr>
            <w:noProof/>
            <w:webHidden/>
          </w:rPr>
          <w:tab/>
        </w:r>
        <w:r>
          <w:rPr>
            <w:noProof/>
            <w:webHidden/>
          </w:rPr>
          <w:fldChar w:fldCharType="begin"/>
        </w:r>
        <w:r>
          <w:rPr>
            <w:noProof/>
            <w:webHidden/>
          </w:rPr>
          <w:instrText xml:space="preserve"> PAGEREF _Toc435575577 \h </w:instrText>
        </w:r>
      </w:ins>
      <w:r>
        <w:rPr>
          <w:noProof/>
          <w:webHidden/>
        </w:rPr>
      </w:r>
      <w:r>
        <w:rPr>
          <w:noProof/>
          <w:webHidden/>
        </w:rPr>
        <w:fldChar w:fldCharType="separate"/>
      </w:r>
      <w:ins w:id="179" w:author="Adam Hay" w:date="2015-11-18T02:02:00Z">
        <w:r>
          <w:rPr>
            <w:noProof/>
            <w:webHidden/>
          </w:rPr>
          <w:t>29</w:t>
        </w:r>
        <w:r>
          <w:rPr>
            <w:noProof/>
            <w:webHidden/>
          </w:rPr>
          <w:fldChar w:fldCharType="end"/>
        </w:r>
        <w:r w:rsidRPr="009847BB">
          <w:rPr>
            <w:rStyle w:val="Hyperlink"/>
            <w:noProof/>
          </w:rPr>
          <w:fldChar w:fldCharType="end"/>
        </w:r>
      </w:ins>
    </w:p>
    <w:p w14:paraId="19810492" w14:textId="77777777" w:rsidR="000B7C6E" w:rsidRDefault="000B7C6E">
      <w:pPr>
        <w:pStyle w:val="TOC2"/>
        <w:rPr>
          <w:ins w:id="180" w:author="Adam Hay" w:date="2015-11-18T02:02:00Z"/>
          <w:rFonts w:asciiTheme="minorHAnsi" w:eastAsiaTheme="minorEastAsia" w:hAnsiTheme="minorHAnsi" w:cstheme="minorBidi"/>
          <w:bCs w:val="0"/>
          <w:noProof/>
          <w:szCs w:val="22"/>
          <w:lang w:val="en-AU" w:eastAsia="en-AU"/>
        </w:rPr>
      </w:pPr>
      <w:ins w:id="181"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"_Toc435575578"</w:instrText>
        </w:r>
        <w:r w:rsidRPr="009847BB">
          <w:rPr>
            <w:rStyle w:val="Hyperlink"/>
            <w:noProof/>
          </w:rPr>
          <w:instrText xml:space="preserve"> </w:instrText>
        </w:r>
        <w:r w:rsidRPr="009847BB">
          <w:rPr>
            <w:rStyle w:val="Hyperlink"/>
            <w:noProof/>
          </w:rPr>
          <w:fldChar w:fldCharType="separate"/>
        </w:r>
        <w:r w:rsidRPr="009847BB">
          <w:rPr>
            <w:rStyle w:val="Hyperlink"/>
            <w:noProof/>
          </w:rPr>
          <w:t>6.19</w:t>
        </w:r>
        <w:r>
          <w:rPr>
            <w:rFonts w:asciiTheme="minorHAnsi" w:eastAsiaTheme="minorEastAsia" w:hAnsiTheme="minorHAnsi" w:cstheme="minorBidi"/>
            <w:bCs w:val="0"/>
            <w:noProof/>
            <w:szCs w:val="22"/>
            <w:lang w:val="en-AU" w:eastAsia="en-AU"/>
          </w:rPr>
          <w:tab/>
        </w:r>
        <w:r w:rsidRPr="009847BB">
          <w:rPr>
            <w:rStyle w:val="Hyperlink"/>
            <w:rFonts w:cs="Arial"/>
            <w:noProof/>
          </w:rPr>
          <w:t>Prevention of Introduction of non-endemic species and diseases</w:t>
        </w:r>
        <w:r>
          <w:rPr>
            <w:noProof/>
            <w:webHidden/>
          </w:rPr>
          <w:tab/>
        </w:r>
        <w:r>
          <w:rPr>
            <w:noProof/>
            <w:webHidden/>
          </w:rPr>
          <w:fldChar w:fldCharType="begin"/>
        </w:r>
        <w:r>
          <w:rPr>
            <w:noProof/>
            <w:webHidden/>
          </w:rPr>
          <w:instrText xml:space="preserve"> PAGEREF _Toc435575578 \h </w:instrText>
        </w:r>
      </w:ins>
      <w:r>
        <w:rPr>
          <w:noProof/>
          <w:webHidden/>
        </w:rPr>
      </w:r>
      <w:r>
        <w:rPr>
          <w:noProof/>
          <w:webHidden/>
        </w:rPr>
        <w:fldChar w:fldCharType="separate"/>
      </w:r>
      <w:ins w:id="182" w:author="Adam Hay" w:date="2015-11-18T02:02:00Z">
        <w:r>
          <w:rPr>
            <w:noProof/>
            <w:webHidden/>
          </w:rPr>
          <w:t>30</w:t>
        </w:r>
        <w:r>
          <w:rPr>
            <w:noProof/>
            <w:webHidden/>
          </w:rPr>
          <w:fldChar w:fldCharType="end"/>
        </w:r>
        <w:r w:rsidRPr="009847BB">
          <w:rPr>
            <w:rStyle w:val="Hyperlink"/>
            <w:noProof/>
          </w:rPr>
          <w:fldChar w:fldCharType="end"/>
        </w:r>
      </w:ins>
    </w:p>
    <w:p w14:paraId="0599193A" w14:textId="77777777" w:rsidR="000B7C6E" w:rsidRDefault="000B7C6E">
      <w:pPr>
        <w:pStyle w:val="TOC1"/>
        <w:rPr>
          <w:ins w:id="183" w:author="Adam Hay" w:date="2015-11-18T02:02:00Z"/>
          <w:rFonts w:asciiTheme="minorHAnsi" w:hAnsiTheme="minorHAnsi"/>
          <w:lang w:val="en-AU" w:eastAsia="en-AU"/>
        </w:rPr>
      </w:pPr>
      <w:ins w:id="184" w:author="Adam Hay" w:date="2015-11-18T02:02:00Z">
        <w:r w:rsidRPr="009847BB">
          <w:rPr>
            <w:rStyle w:val="Hyperlink"/>
          </w:rPr>
          <w:fldChar w:fldCharType="begin"/>
        </w:r>
        <w:r w:rsidRPr="009847BB">
          <w:rPr>
            <w:rStyle w:val="Hyperlink"/>
          </w:rPr>
          <w:instrText xml:space="preserve"> </w:instrText>
        </w:r>
        <w:r>
          <w:instrText>HYPERLINK \l "_Toc435575579"</w:instrText>
        </w:r>
        <w:r w:rsidRPr="009847BB">
          <w:rPr>
            <w:rStyle w:val="Hyperlink"/>
          </w:rPr>
          <w:instrText xml:space="preserve"> </w:instrText>
        </w:r>
        <w:r w:rsidRPr="009847BB">
          <w:rPr>
            <w:rStyle w:val="Hyperlink"/>
          </w:rPr>
          <w:fldChar w:fldCharType="separate"/>
        </w:r>
        <w:r w:rsidRPr="009847BB">
          <w:rPr>
            <w:rStyle w:val="Hyperlink"/>
            <w:rFonts w:cs="Times New Roman"/>
            <w:bCs/>
            <w:snapToGrid w:val="0"/>
            <w:highlight w:val="yellow"/>
          </w:rPr>
          <w:t>7</w:t>
        </w:r>
        <w:r>
          <w:rPr>
            <w:rFonts w:asciiTheme="minorHAnsi" w:hAnsiTheme="minorHAnsi"/>
            <w:lang w:val="en-AU" w:eastAsia="en-AU"/>
          </w:rPr>
          <w:tab/>
        </w:r>
        <w:r w:rsidRPr="009847BB">
          <w:rPr>
            <w:rStyle w:val="Hyperlink"/>
            <w:rFonts w:cs="Arial"/>
            <w:bCs/>
            <w:snapToGrid w:val="0"/>
            <w:highlight w:val="yellow"/>
          </w:rPr>
          <w:t>CONCLUSION</w:t>
        </w:r>
        <w:r>
          <w:rPr>
            <w:webHidden/>
          </w:rPr>
          <w:tab/>
        </w:r>
        <w:r>
          <w:rPr>
            <w:webHidden/>
          </w:rPr>
          <w:fldChar w:fldCharType="begin"/>
        </w:r>
        <w:r>
          <w:rPr>
            <w:webHidden/>
          </w:rPr>
          <w:instrText xml:space="preserve"> PAGEREF _Toc435575579 \h </w:instrText>
        </w:r>
      </w:ins>
      <w:r>
        <w:rPr>
          <w:webHidden/>
        </w:rPr>
      </w:r>
      <w:r>
        <w:rPr>
          <w:webHidden/>
        </w:rPr>
        <w:fldChar w:fldCharType="separate"/>
      </w:r>
      <w:ins w:id="185" w:author="Adam Hay" w:date="2015-11-18T02:02:00Z">
        <w:r>
          <w:rPr>
            <w:webHidden/>
          </w:rPr>
          <w:t>30</w:t>
        </w:r>
        <w:r>
          <w:rPr>
            <w:webHidden/>
          </w:rPr>
          <w:fldChar w:fldCharType="end"/>
        </w:r>
        <w:r w:rsidRPr="009847BB">
          <w:rPr>
            <w:rStyle w:val="Hyperlink"/>
          </w:rPr>
          <w:fldChar w:fldCharType="end"/>
        </w:r>
      </w:ins>
    </w:p>
    <w:p w14:paraId="10DD7767" w14:textId="77777777" w:rsidR="009D65C8" w:rsidRPr="008F1C96" w:rsidDel="000B7C6E" w:rsidRDefault="009D65C8" w:rsidP="008F1C96">
      <w:pPr>
        <w:pStyle w:val="TOC1"/>
        <w:tabs>
          <w:tab w:val="left" w:pos="1134"/>
          <w:tab w:val="right" w:leader="dot" w:pos="8630"/>
        </w:tabs>
        <w:rPr>
          <w:del w:id="186" w:author="Adam Hay" w:date="2015-11-18T02:02:00Z"/>
          <w:rFonts w:cs="Arial"/>
          <w:b/>
          <w:bCs/>
          <w:i/>
          <w:iCs/>
          <w:sz w:val="20"/>
          <w:szCs w:val="20"/>
          <w:lang w:eastAsia="en-IE"/>
        </w:rPr>
      </w:pPr>
      <w:del w:id="187" w:author="Adam Hay" w:date="2015-11-18T02:02:00Z">
        <w:r w:rsidRPr="000B7C6E" w:rsidDel="000B7C6E">
          <w:rPr>
            <w:rPrChange w:id="188" w:author="Adam Hay" w:date="2015-11-18T02:02:00Z">
              <w:rPr>
                <w:rStyle w:val="Hyperlink"/>
                <w:rFonts w:cs="Arial"/>
                <w:sz w:val="20"/>
                <w:szCs w:val="20"/>
              </w:rPr>
            </w:rPrChange>
          </w:rPr>
          <w:delText>Document Revisions</w:delText>
        </w:r>
        <w:r w:rsidRPr="008F1C96" w:rsidDel="000B7C6E">
          <w:rPr>
            <w:rFonts w:cs="Arial"/>
            <w:webHidden/>
            <w:sz w:val="20"/>
            <w:szCs w:val="20"/>
          </w:rPr>
          <w:tab/>
        </w:r>
        <w:r w:rsidR="009B525B" w:rsidRPr="008F1C96" w:rsidDel="000B7C6E">
          <w:rPr>
            <w:rFonts w:cs="Arial"/>
            <w:webHidden/>
            <w:sz w:val="20"/>
            <w:szCs w:val="20"/>
          </w:rPr>
          <w:delText>2</w:delText>
        </w:r>
      </w:del>
    </w:p>
    <w:p w14:paraId="1B3A6910" w14:textId="77777777" w:rsidR="009D65C8" w:rsidRPr="008F1C96" w:rsidDel="000B7C6E" w:rsidRDefault="009D65C8" w:rsidP="008F1C96">
      <w:pPr>
        <w:pStyle w:val="TOC1"/>
        <w:tabs>
          <w:tab w:val="left" w:pos="480"/>
          <w:tab w:val="left" w:pos="1134"/>
          <w:tab w:val="right" w:leader="dot" w:pos="8630"/>
        </w:tabs>
        <w:rPr>
          <w:del w:id="189" w:author="Adam Hay" w:date="2015-11-18T02:02:00Z"/>
          <w:rFonts w:cs="Arial"/>
          <w:b/>
          <w:bCs/>
          <w:i/>
          <w:iCs/>
          <w:sz w:val="20"/>
          <w:szCs w:val="20"/>
          <w:lang w:eastAsia="en-IE"/>
        </w:rPr>
      </w:pPr>
      <w:del w:id="190" w:author="Adam Hay" w:date="2015-11-18T02:02:00Z">
        <w:r w:rsidRPr="000B7C6E" w:rsidDel="000B7C6E">
          <w:rPr>
            <w:rPrChange w:id="191" w:author="Adam Hay" w:date="2015-11-18T02:02:00Z">
              <w:rPr>
                <w:rStyle w:val="Hyperlink"/>
                <w:rFonts w:cs="Arial"/>
                <w:sz w:val="20"/>
                <w:szCs w:val="20"/>
              </w:rPr>
            </w:rPrChange>
          </w:rPr>
          <w:delText>1</w:delText>
        </w:r>
        <w:r w:rsidRPr="008F1C96" w:rsidDel="000B7C6E">
          <w:rPr>
            <w:rFonts w:cs="Arial"/>
            <w:sz w:val="20"/>
            <w:szCs w:val="20"/>
            <w:lang w:eastAsia="en-IE"/>
          </w:rPr>
          <w:tab/>
        </w:r>
        <w:r w:rsidRPr="000B7C6E" w:rsidDel="000B7C6E">
          <w:rPr>
            <w:rPrChange w:id="192" w:author="Adam Hay" w:date="2015-11-18T02:02:00Z">
              <w:rPr>
                <w:rStyle w:val="Hyperlink"/>
                <w:rFonts w:cs="Arial"/>
                <w:sz w:val="20"/>
                <w:szCs w:val="20"/>
              </w:rPr>
            </w:rPrChange>
          </w:rPr>
          <w:delText>Introduction</w:delText>
        </w:r>
        <w:r w:rsidRPr="008F1C96" w:rsidDel="000B7C6E">
          <w:rPr>
            <w:rFonts w:cs="Arial"/>
            <w:webHidden/>
            <w:sz w:val="20"/>
            <w:szCs w:val="20"/>
          </w:rPr>
          <w:tab/>
        </w:r>
        <w:r w:rsidR="009B525B" w:rsidRPr="008F1C96" w:rsidDel="000B7C6E">
          <w:rPr>
            <w:rFonts w:cs="Arial"/>
            <w:webHidden/>
            <w:sz w:val="20"/>
            <w:szCs w:val="20"/>
          </w:rPr>
          <w:delText>5</w:delText>
        </w:r>
      </w:del>
    </w:p>
    <w:p w14:paraId="2ADD3898" w14:textId="77777777" w:rsidR="009D65C8" w:rsidRPr="008F1C96" w:rsidDel="000B7C6E" w:rsidRDefault="009D65C8" w:rsidP="008F1C96">
      <w:pPr>
        <w:pStyle w:val="TOC1"/>
        <w:tabs>
          <w:tab w:val="left" w:pos="480"/>
          <w:tab w:val="left" w:pos="1134"/>
          <w:tab w:val="right" w:leader="dot" w:pos="8630"/>
        </w:tabs>
        <w:rPr>
          <w:del w:id="193" w:author="Adam Hay" w:date="2015-11-18T02:02:00Z"/>
          <w:rFonts w:cs="Arial"/>
          <w:b/>
          <w:bCs/>
          <w:i/>
          <w:iCs/>
          <w:sz w:val="20"/>
          <w:szCs w:val="20"/>
          <w:lang w:eastAsia="en-IE"/>
        </w:rPr>
      </w:pPr>
      <w:del w:id="194" w:author="Adam Hay" w:date="2015-11-18T02:02:00Z">
        <w:r w:rsidRPr="000B7C6E" w:rsidDel="000B7C6E">
          <w:rPr>
            <w:rPrChange w:id="195" w:author="Adam Hay" w:date="2015-11-18T02:02:00Z">
              <w:rPr>
                <w:rStyle w:val="Hyperlink"/>
                <w:rFonts w:cs="Arial"/>
                <w:sz w:val="20"/>
                <w:szCs w:val="20"/>
                <w:lang w:eastAsia="de-DE"/>
              </w:rPr>
            </w:rPrChange>
          </w:rPr>
          <w:delText>2</w:delText>
        </w:r>
        <w:r w:rsidRPr="008F1C96" w:rsidDel="000B7C6E">
          <w:rPr>
            <w:rFonts w:cs="Arial"/>
            <w:sz w:val="20"/>
            <w:szCs w:val="20"/>
            <w:lang w:eastAsia="en-IE"/>
          </w:rPr>
          <w:tab/>
        </w:r>
        <w:r w:rsidRPr="000B7C6E" w:rsidDel="000B7C6E">
          <w:rPr>
            <w:rPrChange w:id="196" w:author="Adam Hay" w:date="2015-11-18T02:02:00Z">
              <w:rPr>
                <w:rStyle w:val="Hyperlink"/>
                <w:rFonts w:cs="Arial"/>
                <w:sz w:val="20"/>
                <w:szCs w:val="20"/>
                <w:lang w:eastAsia="de-DE"/>
              </w:rPr>
            </w:rPrChange>
          </w:rPr>
          <w:delText>Scope</w:delText>
        </w:r>
        <w:r w:rsidRPr="008F1C96" w:rsidDel="000B7C6E">
          <w:rPr>
            <w:rFonts w:cs="Arial"/>
            <w:webHidden/>
            <w:sz w:val="20"/>
            <w:szCs w:val="20"/>
          </w:rPr>
          <w:tab/>
        </w:r>
        <w:r w:rsidR="009B525B" w:rsidRPr="008F1C96" w:rsidDel="000B7C6E">
          <w:rPr>
            <w:rFonts w:cs="Arial"/>
            <w:webHidden/>
            <w:sz w:val="20"/>
            <w:szCs w:val="20"/>
          </w:rPr>
          <w:delText>5</w:delText>
        </w:r>
      </w:del>
    </w:p>
    <w:p w14:paraId="03D0F863" w14:textId="77777777" w:rsidR="009D65C8" w:rsidRPr="008F1C96" w:rsidDel="000B7C6E" w:rsidRDefault="009D65C8" w:rsidP="008F1C96">
      <w:pPr>
        <w:pStyle w:val="TOC1"/>
        <w:tabs>
          <w:tab w:val="left" w:pos="480"/>
          <w:tab w:val="left" w:pos="1134"/>
          <w:tab w:val="right" w:leader="dot" w:pos="8630"/>
        </w:tabs>
        <w:rPr>
          <w:del w:id="197" w:author="Adam Hay" w:date="2015-11-18T02:02:00Z"/>
          <w:rFonts w:cs="Arial"/>
          <w:b/>
          <w:bCs/>
          <w:i/>
          <w:iCs/>
          <w:sz w:val="20"/>
          <w:szCs w:val="20"/>
          <w:lang w:eastAsia="en-IE"/>
        </w:rPr>
      </w:pPr>
      <w:del w:id="198" w:author="Adam Hay" w:date="2015-11-18T02:02:00Z">
        <w:r w:rsidRPr="000B7C6E" w:rsidDel="000B7C6E">
          <w:rPr>
            <w:rPrChange w:id="199" w:author="Adam Hay" w:date="2015-11-18T02:02:00Z">
              <w:rPr>
                <w:rStyle w:val="Hyperlink"/>
                <w:rFonts w:cs="Arial"/>
                <w:sz w:val="20"/>
                <w:szCs w:val="20"/>
                <w:lang w:eastAsia="de-DE"/>
              </w:rPr>
            </w:rPrChange>
          </w:rPr>
          <w:delText>3</w:delText>
        </w:r>
        <w:r w:rsidRPr="008F1C96" w:rsidDel="000B7C6E">
          <w:rPr>
            <w:rFonts w:cs="Arial"/>
            <w:sz w:val="20"/>
            <w:szCs w:val="20"/>
            <w:lang w:eastAsia="en-IE"/>
          </w:rPr>
          <w:tab/>
        </w:r>
        <w:r w:rsidRPr="000B7C6E" w:rsidDel="000B7C6E">
          <w:rPr>
            <w:rPrChange w:id="200" w:author="Adam Hay" w:date="2015-11-18T02:02:00Z">
              <w:rPr>
                <w:rStyle w:val="Hyperlink"/>
                <w:rFonts w:cs="Arial"/>
                <w:sz w:val="20"/>
                <w:szCs w:val="20"/>
                <w:lang w:eastAsia="de-DE"/>
              </w:rPr>
            </w:rPrChange>
          </w:rPr>
          <w:delText>Environmental challenges</w:delText>
        </w:r>
        <w:r w:rsidRPr="008F1C96" w:rsidDel="000B7C6E">
          <w:rPr>
            <w:rFonts w:cs="Arial"/>
            <w:webHidden/>
            <w:sz w:val="20"/>
            <w:szCs w:val="20"/>
          </w:rPr>
          <w:tab/>
        </w:r>
        <w:r w:rsidR="009B525B" w:rsidRPr="008F1C96" w:rsidDel="000B7C6E">
          <w:rPr>
            <w:rFonts w:cs="Arial"/>
            <w:webHidden/>
            <w:sz w:val="20"/>
            <w:szCs w:val="20"/>
          </w:rPr>
          <w:delText>5</w:delText>
        </w:r>
      </w:del>
    </w:p>
    <w:p w14:paraId="02D5A74A" w14:textId="77777777" w:rsidR="009D65C8" w:rsidRPr="008F1C96" w:rsidDel="000B7C6E" w:rsidRDefault="009D65C8" w:rsidP="008F1C96">
      <w:pPr>
        <w:pStyle w:val="TOC2"/>
        <w:tabs>
          <w:tab w:val="left" w:pos="960"/>
          <w:tab w:val="left" w:pos="1134"/>
          <w:tab w:val="right" w:leader="dot" w:pos="8630"/>
        </w:tabs>
        <w:ind w:left="567" w:hanging="567"/>
        <w:rPr>
          <w:del w:id="201" w:author="Adam Hay" w:date="2015-11-18T02:02:00Z"/>
          <w:rFonts w:eastAsiaTheme="minorEastAsia" w:cs="Arial"/>
          <w:b/>
          <w:bCs w:val="0"/>
          <w:noProof/>
          <w:sz w:val="20"/>
          <w:szCs w:val="20"/>
          <w:lang w:eastAsia="en-IE"/>
        </w:rPr>
      </w:pPr>
      <w:del w:id="202" w:author="Adam Hay" w:date="2015-11-18T02:02:00Z">
        <w:r w:rsidRPr="000B7C6E" w:rsidDel="000B7C6E">
          <w:rPr>
            <w:noProof/>
            <w:rPrChange w:id="203" w:author="Adam Hay" w:date="2015-11-18T02:02:00Z">
              <w:rPr>
                <w:rStyle w:val="Hyperlink"/>
                <w:rFonts w:cs="Arial"/>
                <w:sz w:val="20"/>
                <w:szCs w:val="20"/>
              </w:rPr>
            </w:rPrChange>
          </w:rPr>
          <w:delText>3.1</w:delText>
        </w:r>
        <w:r w:rsidRPr="008F1C96" w:rsidDel="000B7C6E">
          <w:rPr>
            <w:rFonts w:eastAsiaTheme="minorEastAsia" w:cs="Arial"/>
            <w:bCs w:val="0"/>
            <w:noProof/>
            <w:sz w:val="20"/>
            <w:szCs w:val="20"/>
            <w:lang w:eastAsia="en-IE"/>
          </w:rPr>
          <w:tab/>
        </w:r>
        <w:r w:rsidRPr="000B7C6E" w:rsidDel="000B7C6E">
          <w:rPr>
            <w:noProof/>
            <w:rPrChange w:id="204" w:author="Adam Hay" w:date="2015-11-18T02:02:00Z">
              <w:rPr>
                <w:rStyle w:val="Hyperlink"/>
                <w:rFonts w:cs="Arial"/>
                <w:sz w:val="20"/>
                <w:szCs w:val="20"/>
              </w:rPr>
            </w:rPrChange>
          </w:rPr>
          <w:delText>The Commercial Aspects of Environmental Management</w:delText>
        </w:r>
        <w:r w:rsidRPr="008F1C96" w:rsidDel="000B7C6E">
          <w:rPr>
            <w:rFonts w:cs="Arial"/>
            <w:noProof/>
            <w:webHidden/>
            <w:sz w:val="20"/>
            <w:szCs w:val="20"/>
          </w:rPr>
          <w:tab/>
        </w:r>
        <w:r w:rsidR="009B525B" w:rsidRPr="008F1C96" w:rsidDel="000B7C6E">
          <w:rPr>
            <w:rFonts w:cs="Arial"/>
            <w:noProof/>
            <w:webHidden/>
            <w:sz w:val="20"/>
            <w:szCs w:val="20"/>
          </w:rPr>
          <w:delText>6</w:delText>
        </w:r>
      </w:del>
    </w:p>
    <w:p w14:paraId="597F73A2" w14:textId="77777777" w:rsidR="009D65C8" w:rsidRPr="008F1C96" w:rsidDel="000B7C6E" w:rsidRDefault="009D65C8" w:rsidP="008F1C96">
      <w:pPr>
        <w:pStyle w:val="TOC1"/>
        <w:tabs>
          <w:tab w:val="left" w:pos="480"/>
          <w:tab w:val="left" w:pos="1134"/>
          <w:tab w:val="right" w:leader="dot" w:pos="8630"/>
        </w:tabs>
        <w:rPr>
          <w:del w:id="205" w:author="Adam Hay" w:date="2015-11-18T02:02:00Z"/>
          <w:rFonts w:cs="Arial"/>
          <w:b/>
          <w:bCs/>
          <w:i/>
          <w:iCs/>
          <w:sz w:val="20"/>
          <w:szCs w:val="20"/>
          <w:lang w:eastAsia="en-IE"/>
        </w:rPr>
      </w:pPr>
      <w:del w:id="206" w:author="Adam Hay" w:date="2015-11-18T02:02:00Z">
        <w:r w:rsidRPr="000B7C6E" w:rsidDel="000B7C6E">
          <w:rPr>
            <w:rPrChange w:id="207" w:author="Adam Hay" w:date="2015-11-18T02:02:00Z">
              <w:rPr>
                <w:rStyle w:val="Hyperlink"/>
                <w:rFonts w:cs="Arial"/>
                <w:sz w:val="20"/>
                <w:szCs w:val="20"/>
                <w:lang w:eastAsia="de-DE"/>
              </w:rPr>
            </w:rPrChange>
          </w:rPr>
          <w:delText>4</w:delText>
        </w:r>
        <w:r w:rsidRPr="008F1C96" w:rsidDel="000B7C6E">
          <w:rPr>
            <w:rFonts w:cs="Arial"/>
            <w:sz w:val="20"/>
            <w:szCs w:val="20"/>
            <w:lang w:eastAsia="en-IE"/>
          </w:rPr>
          <w:tab/>
        </w:r>
        <w:r w:rsidRPr="000B7C6E" w:rsidDel="000B7C6E">
          <w:rPr>
            <w:rPrChange w:id="208" w:author="Adam Hay" w:date="2015-11-18T02:02:00Z">
              <w:rPr>
                <w:rStyle w:val="Hyperlink"/>
                <w:rFonts w:cs="Arial"/>
                <w:sz w:val="20"/>
                <w:szCs w:val="20"/>
              </w:rPr>
            </w:rPrChange>
          </w:rPr>
          <w:delText>References</w:delText>
        </w:r>
        <w:r w:rsidRPr="000B7C6E" w:rsidDel="000B7C6E">
          <w:rPr>
            <w:rPrChange w:id="209" w:author="Adam Hay" w:date="2015-11-18T02:02:00Z">
              <w:rPr>
                <w:rStyle w:val="Hyperlink"/>
                <w:rFonts w:cs="Arial"/>
                <w:sz w:val="20"/>
                <w:szCs w:val="20"/>
                <w:lang w:eastAsia="de-DE"/>
              </w:rPr>
            </w:rPrChange>
          </w:rPr>
          <w:delText xml:space="preserve"> and Legislative Compliance</w:delText>
        </w:r>
        <w:r w:rsidRPr="008F1C96" w:rsidDel="000B7C6E">
          <w:rPr>
            <w:rFonts w:cs="Arial"/>
            <w:webHidden/>
            <w:sz w:val="20"/>
            <w:szCs w:val="20"/>
          </w:rPr>
          <w:tab/>
        </w:r>
        <w:r w:rsidR="009B525B" w:rsidRPr="008F1C96" w:rsidDel="000B7C6E">
          <w:rPr>
            <w:rFonts w:cs="Arial"/>
            <w:webHidden/>
            <w:sz w:val="20"/>
            <w:szCs w:val="20"/>
          </w:rPr>
          <w:delText>6</w:delText>
        </w:r>
      </w:del>
    </w:p>
    <w:p w14:paraId="0983FF13" w14:textId="77777777" w:rsidR="009D65C8" w:rsidRPr="008F1C96" w:rsidDel="000B7C6E" w:rsidRDefault="009D65C8" w:rsidP="008F1C96">
      <w:pPr>
        <w:pStyle w:val="TOC2"/>
        <w:tabs>
          <w:tab w:val="left" w:pos="960"/>
          <w:tab w:val="left" w:pos="1134"/>
          <w:tab w:val="right" w:leader="dot" w:pos="8630"/>
        </w:tabs>
        <w:ind w:left="567" w:hanging="567"/>
        <w:rPr>
          <w:del w:id="210" w:author="Adam Hay" w:date="2015-11-18T02:02:00Z"/>
          <w:rFonts w:eastAsiaTheme="minorEastAsia" w:cs="Arial"/>
          <w:b/>
          <w:bCs w:val="0"/>
          <w:noProof/>
          <w:sz w:val="20"/>
          <w:szCs w:val="20"/>
          <w:lang w:eastAsia="en-IE"/>
        </w:rPr>
      </w:pPr>
      <w:del w:id="211" w:author="Adam Hay" w:date="2015-11-18T02:02:00Z">
        <w:r w:rsidRPr="000B7C6E" w:rsidDel="000B7C6E">
          <w:rPr>
            <w:noProof/>
            <w:rPrChange w:id="212" w:author="Adam Hay" w:date="2015-11-18T02:02:00Z">
              <w:rPr>
                <w:rStyle w:val="Hyperlink"/>
                <w:rFonts w:cs="Arial"/>
                <w:sz w:val="20"/>
                <w:szCs w:val="20"/>
              </w:rPr>
            </w:rPrChange>
          </w:rPr>
          <w:delText>4.1</w:delText>
        </w:r>
        <w:r w:rsidRPr="008F1C96" w:rsidDel="000B7C6E">
          <w:rPr>
            <w:rFonts w:eastAsiaTheme="minorEastAsia" w:cs="Arial"/>
            <w:bCs w:val="0"/>
            <w:noProof/>
            <w:sz w:val="20"/>
            <w:szCs w:val="20"/>
            <w:lang w:eastAsia="en-IE"/>
          </w:rPr>
          <w:tab/>
        </w:r>
        <w:r w:rsidRPr="000B7C6E" w:rsidDel="000B7C6E">
          <w:rPr>
            <w:noProof/>
            <w:rPrChange w:id="213" w:author="Adam Hay" w:date="2015-11-18T02:02:00Z">
              <w:rPr>
                <w:rStyle w:val="Hyperlink"/>
                <w:rFonts w:cs="Arial"/>
                <w:sz w:val="20"/>
                <w:szCs w:val="20"/>
              </w:rPr>
            </w:rPrChange>
          </w:rPr>
          <w:delText>Identification of legislation and standards</w:delText>
        </w:r>
        <w:r w:rsidRPr="008F1C96" w:rsidDel="000B7C6E">
          <w:rPr>
            <w:rFonts w:cs="Arial"/>
            <w:noProof/>
            <w:webHidden/>
            <w:sz w:val="20"/>
            <w:szCs w:val="20"/>
          </w:rPr>
          <w:tab/>
        </w:r>
        <w:r w:rsidR="009B525B" w:rsidRPr="008F1C96" w:rsidDel="000B7C6E">
          <w:rPr>
            <w:rFonts w:cs="Arial"/>
            <w:noProof/>
            <w:webHidden/>
            <w:sz w:val="20"/>
            <w:szCs w:val="20"/>
          </w:rPr>
          <w:delText>6</w:delText>
        </w:r>
      </w:del>
    </w:p>
    <w:p w14:paraId="27DD31A1" w14:textId="77777777" w:rsidR="009D65C8" w:rsidRPr="008F1C96" w:rsidDel="000B7C6E" w:rsidRDefault="009D65C8" w:rsidP="008F1C96">
      <w:pPr>
        <w:pStyle w:val="TOC1"/>
        <w:tabs>
          <w:tab w:val="left" w:pos="480"/>
          <w:tab w:val="left" w:pos="1134"/>
          <w:tab w:val="right" w:leader="dot" w:pos="8630"/>
        </w:tabs>
        <w:rPr>
          <w:del w:id="214" w:author="Adam Hay" w:date="2015-11-18T02:02:00Z"/>
          <w:rFonts w:cs="Arial"/>
          <w:b/>
          <w:bCs/>
          <w:i/>
          <w:iCs/>
          <w:sz w:val="20"/>
          <w:szCs w:val="20"/>
          <w:lang w:eastAsia="en-IE"/>
        </w:rPr>
      </w:pPr>
      <w:del w:id="215" w:author="Adam Hay" w:date="2015-11-18T02:02:00Z">
        <w:r w:rsidRPr="000B7C6E" w:rsidDel="000B7C6E">
          <w:rPr>
            <w:rPrChange w:id="216" w:author="Adam Hay" w:date="2015-11-18T02:02:00Z">
              <w:rPr>
                <w:rStyle w:val="Hyperlink"/>
                <w:rFonts w:cs="Arial"/>
                <w:sz w:val="20"/>
                <w:szCs w:val="20"/>
              </w:rPr>
            </w:rPrChange>
          </w:rPr>
          <w:delText>5</w:delText>
        </w:r>
        <w:r w:rsidRPr="008F1C96" w:rsidDel="000B7C6E">
          <w:rPr>
            <w:rFonts w:cs="Arial"/>
            <w:sz w:val="20"/>
            <w:szCs w:val="20"/>
            <w:lang w:eastAsia="en-IE"/>
          </w:rPr>
          <w:tab/>
        </w:r>
        <w:r w:rsidRPr="000B7C6E" w:rsidDel="000B7C6E">
          <w:rPr>
            <w:rPrChange w:id="217" w:author="Adam Hay" w:date="2015-11-18T02:02:00Z">
              <w:rPr>
                <w:rStyle w:val="Hyperlink"/>
                <w:rFonts w:cs="Arial"/>
                <w:sz w:val="20"/>
                <w:szCs w:val="20"/>
              </w:rPr>
            </w:rPrChange>
          </w:rPr>
          <w:delText>Environmental Management</w:delText>
        </w:r>
        <w:r w:rsidRPr="008F1C96" w:rsidDel="000B7C6E">
          <w:rPr>
            <w:rFonts w:cs="Arial"/>
            <w:webHidden/>
            <w:sz w:val="20"/>
            <w:szCs w:val="20"/>
          </w:rPr>
          <w:tab/>
        </w:r>
        <w:r w:rsidR="009B525B" w:rsidRPr="008F1C96" w:rsidDel="000B7C6E">
          <w:rPr>
            <w:rFonts w:cs="Arial"/>
            <w:webHidden/>
            <w:sz w:val="20"/>
            <w:szCs w:val="20"/>
          </w:rPr>
          <w:delText>7</w:delText>
        </w:r>
      </w:del>
    </w:p>
    <w:p w14:paraId="6BC5AA07" w14:textId="77777777" w:rsidR="009D65C8" w:rsidRPr="008F1C96" w:rsidDel="000B7C6E" w:rsidRDefault="009D65C8" w:rsidP="008F1C96">
      <w:pPr>
        <w:pStyle w:val="TOC2"/>
        <w:tabs>
          <w:tab w:val="left" w:pos="960"/>
          <w:tab w:val="left" w:pos="1134"/>
          <w:tab w:val="right" w:leader="dot" w:pos="8630"/>
        </w:tabs>
        <w:ind w:left="567" w:hanging="567"/>
        <w:rPr>
          <w:del w:id="218" w:author="Adam Hay" w:date="2015-11-18T02:02:00Z"/>
          <w:rFonts w:eastAsiaTheme="minorEastAsia" w:cs="Arial"/>
          <w:b/>
          <w:bCs w:val="0"/>
          <w:noProof/>
          <w:sz w:val="20"/>
          <w:szCs w:val="20"/>
          <w:lang w:eastAsia="en-IE"/>
        </w:rPr>
      </w:pPr>
      <w:del w:id="219" w:author="Adam Hay" w:date="2015-11-18T02:02:00Z">
        <w:r w:rsidRPr="000B7C6E" w:rsidDel="000B7C6E">
          <w:rPr>
            <w:noProof/>
            <w:rPrChange w:id="220" w:author="Adam Hay" w:date="2015-11-18T02:02:00Z">
              <w:rPr>
                <w:rStyle w:val="Hyperlink"/>
                <w:rFonts w:cs="Arial"/>
                <w:sz w:val="20"/>
                <w:szCs w:val="20"/>
              </w:rPr>
            </w:rPrChange>
          </w:rPr>
          <w:delText>5.1</w:delText>
        </w:r>
        <w:r w:rsidRPr="008F1C96" w:rsidDel="000B7C6E">
          <w:rPr>
            <w:rFonts w:eastAsiaTheme="minorEastAsia" w:cs="Arial"/>
            <w:bCs w:val="0"/>
            <w:noProof/>
            <w:sz w:val="20"/>
            <w:szCs w:val="20"/>
            <w:lang w:eastAsia="en-IE"/>
          </w:rPr>
          <w:tab/>
        </w:r>
        <w:r w:rsidRPr="000B7C6E" w:rsidDel="000B7C6E">
          <w:rPr>
            <w:noProof/>
            <w:rPrChange w:id="221" w:author="Adam Hay" w:date="2015-11-18T02:02:00Z">
              <w:rPr>
                <w:rStyle w:val="Hyperlink"/>
                <w:rFonts w:cs="Arial"/>
                <w:sz w:val="20"/>
                <w:szCs w:val="20"/>
              </w:rPr>
            </w:rPrChange>
          </w:rPr>
          <w:delText>Environmental Management Policies</w:delText>
        </w:r>
        <w:r w:rsidRPr="008F1C96" w:rsidDel="000B7C6E">
          <w:rPr>
            <w:rFonts w:cs="Arial"/>
            <w:noProof/>
            <w:webHidden/>
            <w:sz w:val="20"/>
            <w:szCs w:val="20"/>
          </w:rPr>
          <w:tab/>
        </w:r>
        <w:r w:rsidR="009B525B" w:rsidRPr="008F1C96" w:rsidDel="000B7C6E">
          <w:rPr>
            <w:rFonts w:cs="Arial"/>
            <w:noProof/>
            <w:webHidden/>
            <w:sz w:val="20"/>
            <w:szCs w:val="20"/>
          </w:rPr>
          <w:delText>7</w:delText>
        </w:r>
      </w:del>
    </w:p>
    <w:p w14:paraId="1918C5C2" w14:textId="77777777" w:rsidR="009D65C8" w:rsidRPr="008F1C96" w:rsidDel="000B7C6E" w:rsidRDefault="009D65C8" w:rsidP="008F1C96">
      <w:pPr>
        <w:pStyle w:val="TOC2"/>
        <w:tabs>
          <w:tab w:val="left" w:pos="960"/>
          <w:tab w:val="left" w:pos="1134"/>
          <w:tab w:val="right" w:leader="dot" w:pos="8630"/>
        </w:tabs>
        <w:ind w:left="567" w:hanging="567"/>
        <w:rPr>
          <w:del w:id="222" w:author="Adam Hay" w:date="2015-11-18T02:02:00Z"/>
          <w:rFonts w:eastAsiaTheme="minorEastAsia" w:cs="Arial"/>
          <w:b/>
          <w:bCs w:val="0"/>
          <w:noProof/>
          <w:sz w:val="20"/>
          <w:szCs w:val="20"/>
          <w:lang w:eastAsia="en-IE"/>
        </w:rPr>
      </w:pPr>
      <w:del w:id="223" w:author="Adam Hay" w:date="2015-11-18T02:02:00Z">
        <w:r w:rsidRPr="000B7C6E" w:rsidDel="000B7C6E">
          <w:rPr>
            <w:noProof/>
            <w:rPrChange w:id="224" w:author="Adam Hay" w:date="2015-11-18T02:02:00Z">
              <w:rPr>
                <w:rStyle w:val="Hyperlink"/>
                <w:rFonts w:cs="Arial"/>
                <w:sz w:val="20"/>
                <w:szCs w:val="20"/>
              </w:rPr>
            </w:rPrChange>
          </w:rPr>
          <w:delText>5.2</w:delText>
        </w:r>
        <w:r w:rsidRPr="008F1C96" w:rsidDel="000B7C6E">
          <w:rPr>
            <w:rFonts w:eastAsiaTheme="minorEastAsia" w:cs="Arial"/>
            <w:bCs w:val="0"/>
            <w:noProof/>
            <w:sz w:val="20"/>
            <w:szCs w:val="20"/>
            <w:lang w:eastAsia="en-IE"/>
          </w:rPr>
          <w:tab/>
        </w:r>
        <w:r w:rsidRPr="000B7C6E" w:rsidDel="000B7C6E">
          <w:rPr>
            <w:noProof/>
            <w:rPrChange w:id="225" w:author="Adam Hay" w:date="2015-11-18T02:02:00Z">
              <w:rPr>
                <w:rStyle w:val="Hyperlink"/>
                <w:rFonts w:cs="Arial"/>
                <w:sz w:val="20"/>
                <w:szCs w:val="20"/>
              </w:rPr>
            </w:rPrChange>
          </w:rPr>
          <w:delText>Environmental Management Systems</w:delText>
        </w:r>
        <w:r w:rsidRPr="008F1C96" w:rsidDel="000B7C6E">
          <w:rPr>
            <w:rFonts w:cs="Arial"/>
            <w:noProof/>
            <w:webHidden/>
            <w:sz w:val="20"/>
            <w:szCs w:val="20"/>
          </w:rPr>
          <w:tab/>
        </w:r>
        <w:r w:rsidR="009B525B" w:rsidRPr="008F1C96" w:rsidDel="000B7C6E">
          <w:rPr>
            <w:rFonts w:cs="Arial"/>
            <w:noProof/>
            <w:webHidden/>
            <w:sz w:val="20"/>
            <w:szCs w:val="20"/>
          </w:rPr>
          <w:delText>8</w:delText>
        </w:r>
      </w:del>
    </w:p>
    <w:p w14:paraId="666756A7" w14:textId="77777777" w:rsidR="009D65C8" w:rsidRPr="008F1C96" w:rsidDel="000B7C6E" w:rsidRDefault="009D65C8" w:rsidP="008F1C96">
      <w:pPr>
        <w:pStyle w:val="TOC3"/>
        <w:tabs>
          <w:tab w:val="left" w:pos="1134"/>
          <w:tab w:val="left" w:pos="1200"/>
          <w:tab w:val="right" w:leader="dot" w:pos="8630"/>
        </w:tabs>
        <w:ind w:left="567" w:hanging="567"/>
        <w:rPr>
          <w:del w:id="226" w:author="Adam Hay" w:date="2015-11-18T02:02:00Z"/>
          <w:rFonts w:ascii="Arial" w:hAnsi="Arial" w:cs="Arial"/>
          <w:sz w:val="20"/>
          <w:szCs w:val="20"/>
          <w:lang w:eastAsia="en-IE"/>
        </w:rPr>
      </w:pPr>
      <w:del w:id="227" w:author="Adam Hay" w:date="2015-11-18T02:02:00Z">
        <w:r w:rsidRPr="000B7C6E" w:rsidDel="000B7C6E">
          <w:rPr>
            <w:rPrChange w:id="228" w:author="Adam Hay" w:date="2015-11-18T02:02:00Z">
              <w:rPr>
                <w:rStyle w:val="Hyperlink"/>
                <w:rFonts w:cs="Arial"/>
                <w:sz w:val="20"/>
                <w:szCs w:val="20"/>
              </w:rPr>
            </w:rPrChange>
          </w:rPr>
          <w:delText>5.2.1</w:delText>
        </w:r>
        <w:r w:rsidRPr="008F1C96" w:rsidDel="000B7C6E">
          <w:rPr>
            <w:rFonts w:ascii="Arial" w:hAnsi="Arial" w:cs="Arial"/>
            <w:sz w:val="20"/>
            <w:szCs w:val="20"/>
            <w:lang w:eastAsia="en-IE"/>
          </w:rPr>
          <w:tab/>
        </w:r>
        <w:r w:rsidRPr="000B7C6E" w:rsidDel="000B7C6E">
          <w:rPr>
            <w:rPrChange w:id="229" w:author="Adam Hay" w:date="2015-11-18T02:02:00Z">
              <w:rPr>
                <w:rStyle w:val="Hyperlink"/>
                <w:rFonts w:cs="Arial"/>
                <w:sz w:val="20"/>
                <w:szCs w:val="20"/>
              </w:rPr>
            </w:rPrChange>
          </w:rPr>
          <w:delText>Components of an EMS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8</w:delText>
        </w:r>
      </w:del>
    </w:p>
    <w:p w14:paraId="257420D5" w14:textId="77777777" w:rsidR="009D65C8" w:rsidRPr="008F1C96" w:rsidDel="000B7C6E" w:rsidRDefault="009D65C8" w:rsidP="008F1C96">
      <w:pPr>
        <w:pStyle w:val="TOC3"/>
        <w:tabs>
          <w:tab w:val="left" w:pos="1134"/>
          <w:tab w:val="left" w:pos="1200"/>
          <w:tab w:val="right" w:leader="dot" w:pos="8630"/>
        </w:tabs>
        <w:ind w:left="567" w:hanging="567"/>
        <w:rPr>
          <w:del w:id="230" w:author="Adam Hay" w:date="2015-11-18T02:02:00Z"/>
          <w:rFonts w:ascii="Arial" w:hAnsi="Arial" w:cs="Arial"/>
          <w:sz w:val="20"/>
          <w:szCs w:val="20"/>
          <w:lang w:eastAsia="en-IE"/>
        </w:rPr>
      </w:pPr>
      <w:del w:id="231" w:author="Adam Hay" w:date="2015-11-18T02:02:00Z">
        <w:r w:rsidRPr="000B7C6E" w:rsidDel="000B7C6E">
          <w:rPr>
            <w:rPrChange w:id="232" w:author="Adam Hay" w:date="2015-11-18T02:02:00Z">
              <w:rPr>
                <w:rStyle w:val="Hyperlink"/>
                <w:rFonts w:cs="Arial"/>
                <w:sz w:val="20"/>
                <w:szCs w:val="20"/>
              </w:rPr>
            </w:rPrChange>
          </w:rPr>
          <w:delText>5.2.2</w:delText>
        </w:r>
        <w:r w:rsidRPr="008F1C96" w:rsidDel="000B7C6E">
          <w:rPr>
            <w:rFonts w:ascii="Arial" w:hAnsi="Arial" w:cs="Arial"/>
            <w:sz w:val="20"/>
            <w:szCs w:val="20"/>
            <w:lang w:eastAsia="en-IE"/>
          </w:rPr>
          <w:tab/>
        </w:r>
        <w:r w:rsidRPr="000B7C6E" w:rsidDel="000B7C6E">
          <w:rPr>
            <w:rPrChange w:id="233" w:author="Adam Hay" w:date="2015-11-18T02:02:00Z">
              <w:rPr>
                <w:rStyle w:val="Hyperlink"/>
                <w:rFonts w:cs="Arial"/>
                <w:sz w:val="20"/>
                <w:szCs w:val="20"/>
              </w:rPr>
            </w:rPrChange>
          </w:rPr>
          <w:delText>Environmental Aspects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9</w:delText>
        </w:r>
      </w:del>
    </w:p>
    <w:p w14:paraId="731C4EE3" w14:textId="77777777" w:rsidR="009D65C8" w:rsidRPr="008F1C96" w:rsidDel="000B7C6E" w:rsidRDefault="009D65C8" w:rsidP="008F1C96">
      <w:pPr>
        <w:pStyle w:val="TOC3"/>
        <w:tabs>
          <w:tab w:val="left" w:pos="1134"/>
          <w:tab w:val="left" w:pos="1200"/>
          <w:tab w:val="right" w:leader="dot" w:pos="8630"/>
        </w:tabs>
        <w:ind w:left="567" w:hanging="567"/>
        <w:rPr>
          <w:del w:id="234" w:author="Adam Hay" w:date="2015-11-18T02:02:00Z"/>
          <w:rFonts w:ascii="Arial" w:hAnsi="Arial" w:cs="Arial"/>
          <w:sz w:val="20"/>
          <w:szCs w:val="20"/>
          <w:lang w:eastAsia="en-IE"/>
        </w:rPr>
      </w:pPr>
      <w:del w:id="235" w:author="Adam Hay" w:date="2015-11-18T02:02:00Z">
        <w:r w:rsidRPr="000B7C6E" w:rsidDel="000B7C6E">
          <w:rPr>
            <w:rPrChange w:id="236" w:author="Adam Hay" w:date="2015-11-18T02:02:00Z">
              <w:rPr>
                <w:rStyle w:val="Hyperlink"/>
                <w:rFonts w:cs="Arial"/>
                <w:sz w:val="20"/>
                <w:szCs w:val="20"/>
              </w:rPr>
            </w:rPrChange>
          </w:rPr>
          <w:delText>5.2.3</w:delText>
        </w:r>
        <w:r w:rsidRPr="008F1C96" w:rsidDel="000B7C6E">
          <w:rPr>
            <w:rFonts w:ascii="Arial" w:hAnsi="Arial" w:cs="Arial"/>
            <w:sz w:val="20"/>
            <w:szCs w:val="20"/>
            <w:lang w:eastAsia="en-IE"/>
          </w:rPr>
          <w:tab/>
        </w:r>
        <w:r w:rsidRPr="000B7C6E" w:rsidDel="000B7C6E">
          <w:rPr>
            <w:rPrChange w:id="237" w:author="Adam Hay" w:date="2015-11-18T02:02:00Z">
              <w:rPr>
                <w:rStyle w:val="Hyperlink"/>
                <w:rFonts w:cs="Arial"/>
                <w:sz w:val="20"/>
                <w:szCs w:val="20"/>
              </w:rPr>
            </w:rPrChange>
          </w:rPr>
          <w:delText>Management measures, controls and procedures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10</w:delText>
        </w:r>
      </w:del>
    </w:p>
    <w:p w14:paraId="200B4D8F" w14:textId="77777777" w:rsidR="009D65C8" w:rsidRPr="008F1C96" w:rsidDel="000B7C6E" w:rsidRDefault="009D65C8" w:rsidP="008F1C96">
      <w:pPr>
        <w:pStyle w:val="TOC3"/>
        <w:tabs>
          <w:tab w:val="left" w:pos="1134"/>
          <w:tab w:val="left" w:pos="1200"/>
          <w:tab w:val="right" w:leader="dot" w:pos="8630"/>
        </w:tabs>
        <w:ind w:left="567" w:hanging="567"/>
        <w:rPr>
          <w:del w:id="238" w:author="Adam Hay" w:date="2015-11-18T02:02:00Z"/>
          <w:rFonts w:ascii="Arial" w:hAnsi="Arial" w:cs="Arial"/>
          <w:sz w:val="20"/>
          <w:szCs w:val="20"/>
          <w:lang w:eastAsia="en-IE"/>
        </w:rPr>
      </w:pPr>
      <w:del w:id="239" w:author="Adam Hay" w:date="2015-11-18T02:02:00Z">
        <w:r w:rsidRPr="000B7C6E" w:rsidDel="000B7C6E">
          <w:rPr>
            <w:rPrChange w:id="240" w:author="Adam Hay" w:date="2015-11-18T02:02:00Z">
              <w:rPr>
                <w:rStyle w:val="Hyperlink"/>
                <w:rFonts w:cs="Arial"/>
                <w:sz w:val="20"/>
                <w:szCs w:val="20"/>
              </w:rPr>
            </w:rPrChange>
          </w:rPr>
          <w:delText>5.2.4</w:delText>
        </w:r>
        <w:r w:rsidRPr="008F1C96" w:rsidDel="000B7C6E">
          <w:rPr>
            <w:rFonts w:ascii="Arial" w:hAnsi="Arial" w:cs="Arial"/>
            <w:sz w:val="20"/>
            <w:szCs w:val="20"/>
            <w:lang w:eastAsia="en-IE"/>
          </w:rPr>
          <w:tab/>
        </w:r>
        <w:r w:rsidRPr="000B7C6E" w:rsidDel="000B7C6E">
          <w:rPr>
            <w:rPrChange w:id="241" w:author="Adam Hay" w:date="2015-11-18T02:02:00Z">
              <w:rPr>
                <w:rStyle w:val="Hyperlink"/>
                <w:rFonts w:cs="Arial"/>
                <w:sz w:val="20"/>
                <w:szCs w:val="20"/>
              </w:rPr>
            </w:rPrChange>
          </w:rPr>
          <w:delText>Environmental Risk Assessment Process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10</w:delText>
        </w:r>
      </w:del>
    </w:p>
    <w:p w14:paraId="6CAB1A6C" w14:textId="77777777" w:rsidR="009D65C8" w:rsidRPr="008F1C96" w:rsidDel="000B7C6E" w:rsidRDefault="009D65C8" w:rsidP="008F1C96">
      <w:pPr>
        <w:pStyle w:val="TOC3"/>
        <w:tabs>
          <w:tab w:val="left" w:pos="1134"/>
          <w:tab w:val="left" w:pos="1200"/>
          <w:tab w:val="right" w:leader="dot" w:pos="8630"/>
        </w:tabs>
        <w:ind w:left="567" w:hanging="567"/>
        <w:rPr>
          <w:del w:id="242" w:author="Adam Hay" w:date="2015-11-18T02:02:00Z"/>
          <w:rFonts w:ascii="Arial" w:hAnsi="Arial" w:cs="Arial"/>
          <w:sz w:val="20"/>
          <w:szCs w:val="20"/>
          <w:lang w:eastAsia="en-IE"/>
        </w:rPr>
      </w:pPr>
      <w:del w:id="243" w:author="Adam Hay" w:date="2015-11-18T02:02:00Z">
        <w:r w:rsidRPr="000B7C6E" w:rsidDel="000B7C6E">
          <w:rPr>
            <w:rPrChange w:id="244" w:author="Adam Hay" w:date="2015-11-18T02:02:00Z">
              <w:rPr>
                <w:rStyle w:val="Hyperlink"/>
                <w:rFonts w:cs="Arial"/>
                <w:sz w:val="20"/>
                <w:szCs w:val="20"/>
              </w:rPr>
            </w:rPrChange>
          </w:rPr>
          <w:delText>5.2.5</w:delText>
        </w:r>
        <w:r w:rsidRPr="008F1C96" w:rsidDel="000B7C6E">
          <w:rPr>
            <w:rFonts w:ascii="Arial" w:hAnsi="Arial" w:cs="Arial"/>
            <w:sz w:val="20"/>
            <w:szCs w:val="20"/>
            <w:lang w:eastAsia="en-IE"/>
          </w:rPr>
          <w:tab/>
        </w:r>
        <w:r w:rsidRPr="000B7C6E" w:rsidDel="000B7C6E">
          <w:rPr>
            <w:rPrChange w:id="245" w:author="Adam Hay" w:date="2015-11-18T02:02:00Z">
              <w:rPr>
                <w:rStyle w:val="Hyperlink"/>
                <w:rFonts w:cs="Arial"/>
                <w:sz w:val="20"/>
                <w:szCs w:val="20"/>
              </w:rPr>
            </w:rPrChange>
          </w:rPr>
          <w:delText>Objectives &amp; targets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10</w:delText>
        </w:r>
      </w:del>
    </w:p>
    <w:p w14:paraId="7B219944" w14:textId="77777777" w:rsidR="009D65C8" w:rsidRPr="008F1C96" w:rsidDel="000B7C6E" w:rsidRDefault="009D65C8" w:rsidP="008F1C96">
      <w:pPr>
        <w:pStyle w:val="TOC3"/>
        <w:tabs>
          <w:tab w:val="left" w:pos="1134"/>
          <w:tab w:val="left" w:pos="1200"/>
          <w:tab w:val="right" w:leader="dot" w:pos="8630"/>
        </w:tabs>
        <w:ind w:left="567" w:hanging="567"/>
        <w:rPr>
          <w:del w:id="246" w:author="Adam Hay" w:date="2015-11-18T02:02:00Z"/>
          <w:rFonts w:ascii="Arial" w:hAnsi="Arial" w:cs="Arial"/>
          <w:sz w:val="20"/>
          <w:szCs w:val="20"/>
          <w:lang w:eastAsia="en-IE"/>
        </w:rPr>
      </w:pPr>
      <w:del w:id="247" w:author="Adam Hay" w:date="2015-11-18T02:02:00Z">
        <w:r w:rsidRPr="000B7C6E" w:rsidDel="000B7C6E">
          <w:rPr>
            <w:rPrChange w:id="248" w:author="Adam Hay" w:date="2015-11-18T02:02:00Z">
              <w:rPr>
                <w:rStyle w:val="Hyperlink"/>
                <w:rFonts w:cs="Arial"/>
                <w:sz w:val="20"/>
                <w:szCs w:val="20"/>
              </w:rPr>
            </w:rPrChange>
          </w:rPr>
          <w:delText>5.2.6</w:delText>
        </w:r>
        <w:r w:rsidRPr="008F1C96" w:rsidDel="000B7C6E">
          <w:rPr>
            <w:rFonts w:ascii="Arial" w:hAnsi="Arial" w:cs="Arial"/>
            <w:sz w:val="20"/>
            <w:szCs w:val="20"/>
            <w:lang w:eastAsia="en-IE"/>
          </w:rPr>
          <w:tab/>
        </w:r>
        <w:r w:rsidRPr="000B7C6E" w:rsidDel="000B7C6E">
          <w:rPr>
            <w:rPrChange w:id="249" w:author="Adam Hay" w:date="2015-11-18T02:02:00Z">
              <w:rPr>
                <w:rStyle w:val="Hyperlink"/>
                <w:rFonts w:cs="Arial"/>
                <w:sz w:val="20"/>
                <w:szCs w:val="20"/>
              </w:rPr>
            </w:rPrChange>
          </w:rPr>
          <w:delText>Roles &amp; Responsibilities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10</w:delText>
        </w:r>
      </w:del>
    </w:p>
    <w:p w14:paraId="5301C59B" w14:textId="77777777" w:rsidR="009D65C8" w:rsidRPr="008F1C96" w:rsidDel="000B7C6E" w:rsidRDefault="009D65C8" w:rsidP="008F1C96">
      <w:pPr>
        <w:pStyle w:val="TOC3"/>
        <w:tabs>
          <w:tab w:val="left" w:pos="1134"/>
          <w:tab w:val="left" w:pos="1200"/>
          <w:tab w:val="right" w:leader="dot" w:pos="8630"/>
        </w:tabs>
        <w:ind w:left="567" w:hanging="567"/>
        <w:rPr>
          <w:del w:id="250" w:author="Adam Hay" w:date="2015-11-18T02:02:00Z"/>
          <w:rFonts w:ascii="Arial" w:hAnsi="Arial" w:cs="Arial"/>
          <w:sz w:val="20"/>
          <w:szCs w:val="20"/>
          <w:lang w:eastAsia="en-IE"/>
        </w:rPr>
      </w:pPr>
      <w:del w:id="251" w:author="Adam Hay" w:date="2015-11-18T02:02:00Z">
        <w:r w:rsidRPr="000B7C6E" w:rsidDel="000B7C6E">
          <w:rPr>
            <w:rPrChange w:id="252" w:author="Adam Hay" w:date="2015-11-18T02:02:00Z">
              <w:rPr>
                <w:rStyle w:val="Hyperlink"/>
                <w:rFonts w:cs="Arial"/>
                <w:sz w:val="20"/>
                <w:szCs w:val="20"/>
              </w:rPr>
            </w:rPrChange>
          </w:rPr>
          <w:lastRenderedPageBreak/>
          <w:delText>5.2.7</w:delText>
        </w:r>
        <w:r w:rsidRPr="008F1C96" w:rsidDel="000B7C6E">
          <w:rPr>
            <w:rFonts w:ascii="Arial" w:hAnsi="Arial" w:cs="Arial"/>
            <w:sz w:val="20"/>
            <w:szCs w:val="20"/>
            <w:lang w:eastAsia="en-IE"/>
          </w:rPr>
          <w:tab/>
        </w:r>
        <w:r w:rsidRPr="000B7C6E" w:rsidDel="000B7C6E">
          <w:rPr>
            <w:rPrChange w:id="253" w:author="Adam Hay" w:date="2015-11-18T02:02:00Z">
              <w:rPr>
                <w:rStyle w:val="Hyperlink"/>
                <w:rFonts w:cs="Arial"/>
                <w:sz w:val="20"/>
                <w:szCs w:val="20"/>
              </w:rPr>
            </w:rPrChange>
          </w:rPr>
          <w:delText>Communication</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10</w:delText>
        </w:r>
      </w:del>
    </w:p>
    <w:p w14:paraId="0606A78D" w14:textId="77777777" w:rsidR="009D65C8" w:rsidRPr="008F1C96" w:rsidDel="000B7C6E" w:rsidRDefault="009D65C8" w:rsidP="008F1C96">
      <w:pPr>
        <w:pStyle w:val="TOC3"/>
        <w:tabs>
          <w:tab w:val="left" w:pos="1134"/>
          <w:tab w:val="left" w:pos="1200"/>
          <w:tab w:val="right" w:leader="dot" w:pos="8630"/>
        </w:tabs>
        <w:ind w:left="567" w:hanging="567"/>
        <w:rPr>
          <w:del w:id="254" w:author="Adam Hay" w:date="2015-11-18T02:02:00Z"/>
          <w:rFonts w:ascii="Arial" w:hAnsi="Arial" w:cs="Arial"/>
          <w:sz w:val="20"/>
          <w:szCs w:val="20"/>
          <w:lang w:eastAsia="en-IE"/>
        </w:rPr>
      </w:pPr>
      <w:del w:id="255" w:author="Adam Hay" w:date="2015-11-18T02:02:00Z">
        <w:r w:rsidRPr="000B7C6E" w:rsidDel="000B7C6E">
          <w:rPr>
            <w:rPrChange w:id="256" w:author="Adam Hay" w:date="2015-11-18T02:02:00Z">
              <w:rPr>
                <w:rStyle w:val="Hyperlink"/>
                <w:rFonts w:cs="Arial"/>
                <w:sz w:val="20"/>
                <w:szCs w:val="20"/>
              </w:rPr>
            </w:rPrChange>
          </w:rPr>
          <w:delText>5.2.8</w:delText>
        </w:r>
        <w:r w:rsidRPr="008F1C96" w:rsidDel="000B7C6E">
          <w:rPr>
            <w:rFonts w:ascii="Arial" w:hAnsi="Arial" w:cs="Arial"/>
            <w:sz w:val="20"/>
            <w:szCs w:val="20"/>
            <w:lang w:eastAsia="en-IE"/>
          </w:rPr>
          <w:tab/>
        </w:r>
        <w:r w:rsidRPr="000B7C6E" w:rsidDel="000B7C6E">
          <w:rPr>
            <w:rPrChange w:id="257" w:author="Adam Hay" w:date="2015-11-18T02:02:00Z">
              <w:rPr>
                <w:rStyle w:val="Hyperlink"/>
                <w:rFonts w:cs="Arial"/>
                <w:sz w:val="20"/>
                <w:szCs w:val="20"/>
              </w:rPr>
            </w:rPrChange>
          </w:rPr>
          <w:delText>Environmental Management Plans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11</w:delText>
        </w:r>
      </w:del>
    </w:p>
    <w:p w14:paraId="48567057" w14:textId="77777777" w:rsidR="009D65C8" w:rsidRPr="008F1C96" w:rsidDel="000B7C6E" w:rsidRDefault="009D65C8" w:rsidP="008F1C96">
      <w:pPr>
        <w:pStyle w:val="TOC3"/>
        <w:tabs>
          <w:tab w:val="left" w:pos="1134"/>
          <w:tab w:val="left" w:pos="1200"/>
          <w:tab w:val="right" w:leader="dot" w:pos="8630"/>
        </w:tabs>
        <w:ind w:left="567" w:hanging="567"/>
        <w:rPr>
          <w:del w:id="258" w:author="Adam Hay" w:date="2015-11-18T02:02:00Z"/>
          <w:rFonts w:ascii="Arial" w:hAnsi="Arial" w:cs="Arial"/>
          <w:sz w:val="20"/>
          <w:szCs w:val="20"/>
          <w:lang w:eastAsia="en-IE"/>
        </w:rPr>
      </w:pPr>
      <w:del w:id="259" w:author="Adam Hay" w:date="2015-11-18T02:02:00Z">
        <w:r w:rsidRPr="000B7C6E" w:rsidDel="000B7C6E">
          <w:rPr>
            <w:rPrChange w:id="260" w:author="Adam Hay" w:date="2015-11-18T02:02:00Z">
              <w:rPr>
                <w:rStyle w:val="Hyperlink"/>
                <w:rFonts w:cs="Arial"/>
                <w:sz w:val="20"/>
                <w:szCs w:val="20"/>
              </w:rPr>
            </w:rPrChange>
          </w:rPr>
          <w:delText>5.2.9</w:delText>
        </w:r>
        <w:r w:rsidRPr="008F1C96" w:rsidDel="000B7C6E">
          <w:rPr>
            <w:rFonts w:ascii="Arial" w:hAnsi="Arial" w:cs="Arial"/>
            <w:sz w:val="20"/>
            <w:szCs w:val="20"/>
            <w:lang w:eastAsia="en-IE"/>
          </w:rPr>
          <w:tab/>
        </w:r>
        <w:r w:rsidRPr="000B7C6E" w:rsidDel="000B7C6E">
          <w:rPr>
            <w:rPrChange w:id="261" w:author="Adam Hay" w:date="2015-11-18T02:02:00Z">
              <w:rPr>
                <w:rStyle w:val="Hyperlink"/>
                <w:rFonts w:cs="Arial"/>
                <w:sz w:val="20"/>
                <w:szCs w:val="20"/>
              </w:rPr>
            </w:rPrChange>
          </w:rPr>
          <w:delText>Monitoring</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11</w:delText>
        </w:r>
      </w:del>
    </w:p>
    <w:p w14:paraId="37208236" w14:textId="77777777" w:rsidR="009D65C8" w:rsidRPr="008F1C96" w:rsidDel="000B7C6E" w:rsidRDefault="009D65C8" w:rsidP="008F1C96">
      <w:pPr>
        <w:pStyle w:val="TOC2"/>
        <w:tabs>
          <w:tab w:val="left" w:pos="960"/>
          <w:tab w:val="left" w:pos="1134"/>
          <w:tab w:val="right" w:leader="dot" w:pos="8630"/>
        </w:tabs>
        <w:ind w:left="567" w:hanging="567"/>
        <w:rPr>
          <w:del w:id="262" w:author="Adam Hay" w:date="2015-11-18T02:02:00Z"/>
          <w:rFonts w:eastAsiaTheme="minorEastAsia" w:cs="Arial"/>
          <w:b/>
          <w:bCs w:val="0"/>
          <w:noProof/>
          <w:sz w:val="20"/>
          <w:szCs w:val="20"/>
          <w:lang w:eastAsia="en-IE"/>
        </w:rPr>
      </w:pPr>
      <w:del w:id="263" w:author="Adam Hay" w:date="2015-11-18T02:02:00Z">
        <w:r w:rsidRPr="000B7C6E" w:rsidDel="000B7C6E">
          <w:rPr>
            <w:noProof/>
            <w:rPrChange w:id="264" w:author="Adam Hay" w:date="2015-11-18T02:02:00Z">
              <w:rPr>
                <w:rStyle w:val="Hyperlink"/>
                <w:rFonts w:cs="Arial"/>
                <w:sz w:val="20"/>
                <w:szCs w:val="20"/>
              </w:rPr>
            </w:rPrChange>
          </w:rPr>
          <w:delText>5.3</w:delText>
        </w:r>
        <w:r w:rsidRPr="008F1C96" w:rsidDel="000B7C6E">
          <w:rPr>
            <w:rFonts w:eastAsiaTheme="minorEastAsia" w:cs="Arial"/>
            <w:bCs w:val="0"/>
            <w:noProof/>
            <w:sz w:val="20"/>
            <w:szCs w:val="20"/>
            <w:lang w:eastAsia="en-IE"/>
          </w:rPr>
          <w:tab/>
        </w:r>
        <w:r w:rsidRPr="000B7C6E" w:rsidDel="000B7C6E">
          <w:rPr>
            <w:noProof/>
            <w:rPrChange w:id="265" w:author="Adam Hay" w:date="2015-11-18T02:02:00Z">
              <w:rPr>
                <w:rStyle w:val="Hyperlink"/>
                <w:rFonts w:cs="Arial"/>
                <w:sz w:val="20"/>
                <w:szCs w:val="20"/>
              </w:rPr>
            </w:rPrChange>
          </w:rPr>
          <w:delText>Environmental Performance</w:delText>
        </w:r>
        <w:r w:rsidRPr="008F1C96" w:rsidDel="000B7C6E">
          <w:rPr>
            <w:rFonts w:cs="Arial"/>
            <w:noProof/>
            <w:webHidden/>
            <w:sz w:val="20"/>
            <w:szCs w:val="20"/>
          </w:rPr>
          <w:tab/>
        </w:r>
        <w:r w:rsidR="009B525B" w:rsidRPr="008F1C96" w:rsidDel="000B7C6E">
          <w:rPr>
            <w:rFonts w:cs="Arial"/>
            <w:noProof/>
            <w:webHidden/>
            <w:sz w:val="20"/>
            <w:szCs w:val="20"/>
          </w:rPr>
          <w:delText>11</w:delText>
        </w:r>
      </w:del>
    </w:p>
    <w:p w14:paraId="75302BD4" w14:textId="77777777" w:rsidR="009D65C8" w:rsidRPr="008F1C96" w:rsidDel="000B7C6E" w:rsidRDefault="009D65C8" w:rsidP="008F1C96">
      <w:pPr>
        <w:pStyle w:val="TOC3"/>
        <w:tabs>
          <w:tab w:val="left" w:pos="1134"/>
          <w:tab w:val="left" w:pos="1200"/>
          <w:tab w:val="right" w:leader="dot" w:pos="8630"/>
        </w:tabs>
        <w:ind w:left="567" w:hanging="567"/>
        <w:rPr>
          <w:del w:id="266" w:author="Adam Hay" w:date="2015-11-18T02:02:00Z"/>
          <w:rFonts w:ascii="Arial" w:hAnsi="Arial" w:cs="Arial"/>
          <w:sz w:val="20"/>
          <w:szCs w:val="20"/>
          <w:lang w:eastAsia="en-IE"/>
        </w:rPr>
      </w:pPr>
      <w:del w:id="267" w:author="Adam Hay" w:date="2015-11-18T02:02:00Z">
        <w:r w:rsidRPr="000B7C6E" w:rsidDel="000B7C6E">
          <w:rPr>
            <w:rPrChange w:id="268" w:author="Adam Hay" w:date="2015-11-18T02:02:00Z">
              <w:rPr>
                <w:rStyle w:val="Hyperlink"/>
                <w:rFonts w:cs="Arial"/>
                <w:sz w:val="20"/>
                <w:szCs w:val="20"/>
              </w:rPr>
            </w:rPrChange>
          </w:rPr>
          <w:delText>5.3.1</w:delText>
        </w:r>
        <w:r w:rsidRPr="008F1C96" w:rsidDel="000B7C6E">
          <w:rPr>
            <w:rFonts w:ascii="Arial" w:hAnsi="Arial" w:cs="Arial"/>
            <w:sz w:val="20"/>
            <w:szCs w:val="20"/>
            <w:lang w:eastAsia="en-IE"/>
          </w:rPr>
          <w:tab/>
        </w:r>
        <w:r w:rsidRPr="000B7C6E" w:rsidDel="000B7C6E">
          <w:rPr>
            <w:rPrChange w:id="269" w:author="Adam Hay" w:date="2015-11-18T02:02:00Z">
              <w:rPr>
                <w:rStyle w:val="Hyperlink"/>
                <w:rFonts w:cs="Arial"/>
                <w:sz w:val="20"/>
                <w:szCs w:val="20"/>
              </w:rPr>
            </w:rPrChange>
          </w:rPr>
          <w:delText>Audits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12</w:delText>
        </w:r>
      </w:del>
    </w:p>
    <w:p w14:paraId="540E5887" w14:textId="77777777" w:rsidR="009D65C8" w:rsidRPr="008F1C96" w:rsidDel="000B7C6E" w:rsidRDefault="009D65C8" w:rsidP="008F1C96">
      <w:pPr>
        <w:pStyle w:val="TOC3"/>
        <w:tabs>
          <w:tab w:val="left" w:pos="1134"/>
          <w:tab w:val="left" w:pos="1200"/>
          <w:tab w:val="right" w:leader="dot" w:pos="8630"/>
        </w:tabs>
        <w:ind w:left="567" w:hanging="567"/>
        <w:rPr>
          <w:del w:id="270" w:author="Adam Hay" w:date="2015-11-18T02:02:00Z"/>
          <w:rFonts w:ascii="Arial" w:hAnsi="Arial" w:cs="Arial"/>
          <w:sz w:val="20"/>
          <w:szCs w:val="20"/>
          <w:lang w:eastAsia="en-IE"/>
        </w:rPr>
      </w:pPr>
      <w:del w:id="271" w:author="Adam Hay" w:date="2015-11-18T02:02:00Z">
        <w:r w:rsidRPr="000B7C6E" w:rsidDel="000B7C6E">
          <w:rPr>
            <w:rPrChange w:id="272" w:author="Adam Hay" w:date="2015-11-18T02:02:00Z">
              <w:rPr>
                <w:rStyle w:val="Hyperlink"/>
                <w:rFonts w:cs="Arial"/>
                <w:sz w:val="20"/>
                <w:szCs w:val="20"/>
              </w:rPr>
            </w:rPrChange>
          </w:rPr>
          <w:delText>5.3.2</w:delText>
        </w:r>
        <w:r w:rsidRPr="008F1C96" w:rsidDel="000B7C6E">
          <w:rPr>
            <w:rFonts w:ascii="Arial" w:hAnsi="Arial" w:cs="Arial"/>
            <w:sz w:val="20"/>
            <w:szCs w:val="20"/>
            <w:lang w:eastAsia="en-IE"/>
          </w:rPr>
          <w:tab/>
        </w:r>
        <w:r w:rsidRPr="000B7C6E" w:rsidDel="000B7C6E">
          <w:rPr>
            <w:rPrChange w:id="273" w:author="Adam Hay" w:date="2015-11-18T02:02:00Z">
              <w:rPr>
                <w:rStyle w:val="Hyperlink"/>
                <w:rFonts w:cs="Arial"/>
                <w:sz w:val="20"/>
                <w:szCs w:val="20"/>
              </w:rPr>
            </w:rPrChange>
          </w:rPr>
          <w:delText>Performance Evaluation</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12</w:delText>
        </w:r>
      </w:del>
    </w:p>
    <w:p w14:paraId="45671E44" w14:textId="77777777" w:rsidR="009D65C8" w:rsidRPr="008F1C96" w:rsidDel="000B7C6E" w:rsidRDefault="009D65C8" w:rsidP="008F1C96">
      <w:pPr>
        <w:pStyle w:val="TOC3"/>
        <w:tabs>
          <w:tab w:val="left" w:pos="1134"/>
          <w:tab w:val="left" w:pos="1200"/>
          <w:tab w:val="right" w:leader="dot" w:pos="8630"/>
        </w:tabs>
        <w:ind w:left="567" w:hanging="567"/>
        <w:rPr>
          <w:del w:id="274" w:author="Adam Hay" w:date="2015-11-18T02:02:00Z"/>
          <w:rFonts w:ascii="Arial" w:hAnsi="Arial" w:cs="Arial"/>
          <w:sz w:val="20"/>
          <w:szCs w:val="20"/>
          <w:lang w:eastAsia="en-IE"/>
        </w:rPr>
      </w:pPr>
      <w:del w:id="275" w:author="Adam Hay" w:date="2015-11-18T02:02:00Z">
        <w:r w:rsidRPr="000B7C6E" w:rsidDel="000B7C6E">
          <w:rPr>
            <w:rPrChange w:id="276" w:author="Adam Hay" w:date="2015-11-18T02:02:00Z">
              <w:rPr>
                <w:rStyle w:val="Hyperlink"/>
                <w:rFonts w:cs="Arial"/>
                <w:sz w:val="20"/>
                <w:szCs w:val="20"/>
              </w:rPr>
            </w:rPrChange>
          </w:rPr>
          <w:delText>5.3.3</w:delText>
        </w:r>
        <w:r w:rsidRPr="008F1C96" w:rsidDel="000B7C6E">
          <w:rPr>
            <w:rFonts w:ascii="Arial" w:hAnsi="Arial" w:cs="Arial"/>
            <w:sz w:val="20"/>
            <w:szCs w:val="20"/>
            <w:lang w:eastAsia="en-IE"/>
          </w:rPr>
          <w:tab/>
        </w:r>
        <w:r w:rsidRPr="000B7C6E" w:rsidDel="000B7C6E">
          <w:rPr>
            <w:rPrChange w:id="277" w:author="Adam Hay" w:date="2015-11-18T02:02:00Z">
              <w:rPr>
                <w:rStyle w:val="Hyperlink"/>
                <w:rFonts w:cs="Arial"/>
                <w:sz w:val="20"/>
                <w:szCs w:val="20"/>
              </w:rPr>
            </w:rPrChange>
          </w:rPr>
          <w:delText>External Reporting</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12</w:delText>
        </w:r>
      </w:del>
    </w:p>
    <w:p w14:paraId="2000EDC6" w14:textId="77777777" w:rsidR="009D65C8" w:rsidRPr="008F1C96" w:rsidDel="000B7C6E" w:rsidRDefault="009D65C8" w:rsidP="008F1C96">
      <w:pPr>
        <w:pStyle w:val="TOC2"/>
        <w:tabs>
          <w:tab w:val="left" w:pos="960"/>
          <w:tab w:val="left" w:pos="1134"/>
          <w:tab w:val="right" w:leader="dot" w:pos="8630"/>
        </w:tabs>
        <w:ind w:left="567" w:hanging="567"/>
        <w:rPr>
          <w:del w:id="278" w:author="Adam Hay" w:date="2015-11-18T02:02:00Z"/>
          <w:rFonts w:eastAsiaTheme="minorEastAsia" w:cs="Arial"/>
          <w:b/>
          <w:bCs w:val="0"/>
          <w:noProof/>
          <w:sz w:val="20"/>
          <w:szCs w:val="20"/>
          <w:lang w:eastAsia="en-IE"/>
        </w:rPr>
      </w:pPr>
      <w:del w:id="279" w:author="Adam Hay" w:date="2015-11-18T02:02:00Z">
        <w:r w:rsidRPr="000B7C6E" w:rsidDel="000B7C6E">
          <w:rPr>
            <w:noProof/>
            <w:rPrChange w:id="280" w:author="Adam Hay" w:date="2015-11-18T02:02:00Z">
              <w:rPr>
                <w:rStyle w:val="Hyperlink"/>
                <w:rFonts w:cs="Arial"/>
                <w:sz w:val="20"/>
                <w:szCs w:val="20"/>
              </w:rPr>
            </w:rPrChange>
          </w:rPr>
          <w:delText>5.4</w:delText>
        </w:r>
        <w:r w:rsidRPr="008F1C96" w:rsidDel="000B7C6E">
          <w:rPr>
            <w:rFonts w:eastAsiaTheme="minorEastAsia" w:cs="Arial"/>
            <w:bCs w:val="0"/>
            <w:noProof/>
            <w:sz w:val="20"/>
            <w:szCs w:val="20"/>
            <w:lang w:eastAsia="en-IE"/>
          </w:rPr>
          <w:tab/>
        </w:r>
        <w:r w:rsidRPr="000B7C6E" w:rsidDel="000B7C6E">
          <w:rPr>
            <w:noProof/>
            <w:rPrChange w:id="281" w:author="Adam Hay" w:date="2015-11-18T02:02:00Z">
              <w:rPr>
                <w:rStyle w:val="Hyperlink"/>
                <w:rFonts w:cs="Arial"/>
                <w:sz w:val="20"/>
                <w:szCs w:val="20"/>
              </w:rPr>
            </w:rPrChange>
          </w:rPr>
          <w:delText>Environmental Emergency Response</w:delText>
        </w:r>
        <w:r w:rsidRPr="008F1C96" w:rsidDel="000B7C6E">
          <w:rPr>
            <w:rFonts w:cs="Arial"/>
            <w:noProof/>
            <w:webHidden/>
            <w:sz w:val="20"/>
            <w:szCs w:val="20"/>
          </w:rPr>
          <w:tab/>
        </w:r>
        <w:r w:rsidR="009B525B" w:rsidRPr="008F1C96" w:rsidDel="000B7C6E">
          <w:rPr>
            <w:rFonts w:cs="Arial"/>
            <w:noProof/>
            <w:webHidden/>
            <w:sz w:val="20"/>
            <w:szCs w:val="20"/>
          </w:rPr>
          <w:delText>13</w:delText>
        </w:r>
      </w:del>
    </w:p>
    <w:p w14:paraId="5EAE7AF4" w14:textId="77777777" w:rsidR="009D65C8" w:rsidRPr="008F1C96" w:rsidDel="000B7C6E" w:rsidRDefault="009D65C8" w:rsidP="008F1C96">
      <w:pPr>
        <w:pStyle w:val="TOC2"/>
        <w:tabs>
          <w:tab w:val="left" w:pos="960"/>
          <w:tab w:val="left" w:pos="1134"/>
          <w:tab w:val="right" w:leader="dot" w:pos="8630"/>
        </w:tabs>
        <w:ind w:left="567" w:hanging="567"/>
        <w:rPr>
          <w:del w:id="282" w:author="Adam Hay" w:date="2015-11-18T02:02:00Z"/>
          <w:rFonts w:eastAsiaTheme="minorEastAsia" w:cs="Arial"/>
          <w:b/>
          <w:bCs w:val="0"/>
          <w:noProof/>
          <w:sz w:val="20"/>
          <w:szCs w:val="20"/>
          <w:lang w:eastAsia="en-IE"/>
        </w:rPr>
      </w:pPr>
      <w:del w:id="283" w:author="Adam Hay" w:date="2015-11-18T02:02:00Z">
        <w:r w:rsidRPr="000B7C6E" w:rsidDel="000B7C6E">
          <w:rPr>
            <w:noProof/>
            <w:rPrChange w:id="284" w:author="Adam Hay" w:date="2015-11-18T02:02:00Z">
              <w:rPr>
                <w:rStyle w:val="Hyperlink"/>
                <w:rFonts w:cs="Arial"/>
                <w:sz w:val="20"/>
                <w:szCs w:val="20"/>
              </w:rPr>
            </w:rPrChange>
          </w:rPr>
          <w:delText>5.5</w:delText>
        </w:r>
        <w:r w:rsidRPr="008F1C96" w:rsidDel="000B7C6E">
          <w:rPr>
            <w:rFonts w:eastAsiaTheme="minorEastAsia" w:cs="Arial"/>
            <w:bCs w:val="0"/>
            <w:noProof/>
            <w:sz w:val="20"/>
            <w:szCs w:val="20"/>
            <w:lang w:eastAsia="en-IE"/>
          </w:rPr>
          <w:tab/>
        </w:r>
        <w:r w:rsidRPr="000B7C6E" w:rsidDel="000B7C6E">
          <w:rPr>
            <w:noProof/>
            <w:rPrChange w:id="285" w:author="Adam Hay" w:date="2015-11-18T02:02:00Z">
              <w:rPr>
                <w:rStyle w:val="Hyperlink"/>
                <w:rFonts w:cs="Arial"/>
                <w:sz w:val="20"/>
                <w:szCs w:val="20"/>
              </w:rPr>
            </w:rPrChange>
          </w:rPr>
          <w:delText>Stakeholder engagement and consultation</w:delText>
        </w:r>
        <w:r w:rsidRPr="008F1C96" w:rsidDel="000B7C6E">
          <w:rPr>
            <w:rFonts w:cs="Arial"/>
            <w:noProof/>
            <w:webHidden/>
            <w:sz w:val="20"/>
            <w:szCs w:val="20"/>
          </w:rPr>
          <w:tab/>
        </w:r>
        <w:r w:rsidR="009B525B" w:rsidRPr="008F1C96" w:rsidDel="000B7C6E">
          <w:rPr>
            <w:rFonts w:cs="Arial"/>
            <w:noProof/>
            <w:webHidden/>
            <w:sz w:val="20"/>
            <w:szCs w:val="20"/>
          </w:rPr>
          <w:delText>14</w:delText>
        </w:r>
      </w:del>
    </w:p>
    <w:p w14:paraId="66AFBB0E" w14:textId="77777777" w:rsidR="009D65C8" w:rsidRPr="008F1C96" w:rsidDel="000B7C6E" w:rsidRDefault="009D65C8" w:rsidP="008F1C96">
      <w:pPr>
        <w:pStyle w:val="TOC3"/>
        <w:tabs>
          <w:tab w:val="left" w:pos="1134"/>
          <w:tab w:val="left" w:pos="1200"/>
          <w:tab w:val="right" w:leader="dot" w:pos="8630"/>
        </w:tabs>
        <w:ind w:left="567" w:hanging="567"/>
        <w:rPr>
          <w:del w:id="286" w:author="Adam Hay" w:date="2015-11-18T02:02:00Z"/>
          <w:rFonts w:ascii="Arial" w:hAnsi="Arial" w:cs="Arial"/>
          <w:sz w:val="20"/>
          <w:szCs w:val="20"/>
          <w:lang w:eastAsia="en-IE"/>
        </w:rPr>
      </w:pPr>
      <w:del w:id="287" w:author="Adam Hay" w:date="2015-11-18T02:02:00Z">
        <w:r w:rsidRPr="000B7C6E" w:rsidDel="000B7C6E">
          <w:rPr>
            <w:rPrChange w:id="288" w:author="Adam Hay" w:date="2015-11-18T02:02:00Z">
              <w:rPr>
                <w:rStyle w:val="Hyperlink"/>
                <w:rFonts w:cs="Arial"/>
                <w:sz w:val="20"/>
                <w:szCs w:val="20"/>
              </w:rPr>
            </w:rPrChange>
          </w:rPr>
          <w:delText>5.5.1</w:delText>
        </w:r>
        <w:r w:rsidRPr="008F1C96" w:rsidDel="000B7C6E">
          <w:rPr>
            <w:rFonts w:ascii="Arial" w:hAnsi="Arial" w:cs="Arial"/>
            <w:sz w:val="20"/>
            <w:szCs w:val="20"/>
            <w:lang w:eastAsia="en-IE"/>
          </w:rPr>
          <w:tab/>
        </w:r>
        <w:r w:rsidRPr="000B7C6E" w:rsidDel="000B7C6E">
          <w:rPr>
            <w:rPrChange w:id="289" w:author="Adam Hay" w:date="2015-11-18T02:02:00Z">
              <w:rPr>
                <w:rStyle w:val="Hyperlink"/>
                <w:rFonts w:cs="Arial"/>
                <w:sz w:val="20"/>
                <w:szCs w:val="20"/>
              </w:rPr>
            </w:rPrChange>
          </w:rPr>
          <w:delText>Stakeholder engagement</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14</w:delText>
        </w:r>
      </w:del>
    </w:p>
    <w:p w14:paraId="7EA7EECF" w14:textId="77777777" w:rsidR="009D65C8" w:rsidRPr="008F1C96" w:rsidDel="000B7C6E" w:rsidRDefault="009D65C8" w:rsidP="008F1C96">
      <w:pPr>
        <w:pStyle w:val="TOC3"/>
        <w:tabs>
          <w:tab w:val="left" w:pos="1134"/>
          <w:tab w:val="left" w:pos="1200"/>
          <w:tab w:val="right" w:leader="dot" w:pos="8630"/>
        </w:tabs>
        <w:ind w:left="567" w:hanging="567"/>
        <w:rPr>
          <w:del w:id="290" w:author="Adam Hay" w:date="2015-11-18T02:02:00Z"/>
          <w:rFonts w:ascii="Arial" w:hAnsi="Arial" w:cs="Arial"/>
          <w:sz w:val="20"/>
          <w:szCs w:val="20"/>
          <w:lang w:eastAsia="en-IE"/>
        </w:rPr>
      </w:pPr>
      <w:del w:id="291" w:author="Adam Hay" w:date="2015-11-18T02:02:00Z">
        <w:r w:rsidRPr="000B7C6E" w:rsidDel="000B7C6E">
          <w:rPr>
            <w:rPrChange w:id="292" w:author="Adam Hay" w:date="2015-11-18T02:02:00Z">
              <w:rPr>
                <w:rStyle w:val="Hyperlink"/>
                <w:rFonts w:cs="Arial"/>
                <w:sz w:val="20"/>
                <w:szCs w:val="20"/>
              </w:rPr>
            </w:rPrChange>
          </w:rPr>
          <w:delText>5.5.2</w:delText>
        </w:r>
        <w:r w:rsidRPr="008F1C96" w:rsidDel="000B7C6E">
          <w:rPr>
            <w:rFonts w:ascii="Arial" w:hAnsi="Arial" w:cs="Arial"/>
            <w:sz w:val="20"/>
            <w:szCs w:val="20"/>
            <w:lang w:eastAsia="en-IE"/>
          </w:rPr>
          <w:tab/>
        </w:r>
        <w:r w:rsidRPr="000B7C6E" w:rsidDel="000B7C6E">
          <w:rPr>
            <w:rPrChange w:id="293" w:author="Adam Hay" w:date="2015-11-18T02:02:00Z">
              <w:rPr>
                <w:rStyle w:val="Hyperlink"/>
                <w:rFonts w:cs="Arial"/>
                <w:sz w:val="20"/>
                <w:szCs w:val="20"/>
              </w:rPr>
            </w:rPrChange>
          </w:rPr>
          <w:delText>Social Responsibility - Traditional and Cultural Heritage</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14</w:delText>
        </w:r>
      </w:del>
    </w:p>
    <w:p w14:paraId="0B817C87" w14:textId="77777777" w:rsidR="009D65C8" w:rsidRPr="008F1C96" w:rsidDel="000B7C6E" w:rsidRDefault="009D65C8" w:rsidP="008F1C96">
      <w:pPr>
        <w:pStyle w:val="TOC2"/>
        <w:tabs>
          <w:tab w:val="left" w:pos="960"/>
          <w:tab w:val="left" w:pos="1134"/>
          <w:tab w:val="right" w:leader="dot" w:pos="8630"/>
        </w:tabs>
        <w:ind w:left="567" w:hanging="567"/>
        <w:rPr>
          <w:del w:id="294" w:author="Adam Hay" w:date="2015-11-18T02:02:00Z"/>
          <w:rFonts w:eastAsiaTheme="minorEastAsia" w:cs="Arial"/>
          <w:b/>
          <w:bCs w:val="0"/>
          <w:noProof/>
          <w:sz w:val="20"/>
          <w:szCs w:val="20"/>
          <w:lang w:eastAsia="en-IE"/>
        </w:rPr>
      </w:pPr>
      <w:del w:id="295" w:author="Adam Hay" w:date="2015-11-18T02:02:00Z">
        <w:r w:rsidRPr="000B7C6E" w:rsidDel="000B7C6E">
          <w:rPr>
            <w:noProof/>
            <w:rPrChange w:id="296" w:author="Adam Hay" w:date="2015-11-18T02:02:00Z">
              <w:rPr>
                <w:rStyle w:val="Hyperlink"/>
                <w:rFonts w:cs="Arial"/>
                <w:sz w:val="20"/>
                <w:szCs w:val="20"/>
              </w:rPr>
            </w:rPrChange>
          </w:rPr>
          <w:delText>5.6</w:delText>
        </w:r>
        <w:r w:rsidRPr="008F1C96" w:rsidDel="000B7C6E">
          <w:rPr>
            <w:rFonts w:eastAsiaTheme="minorEastAsia" w:cs="Arial"/>
            <w:bCs w:val="0"/>
            <w:noProof/>
            <w:sz w:val="20"/>
            <w:szCs w:val="20"/>
            <w:lang w:eastAsia="en-IE"/>
          </w:rPr>
          <w:tab/>
        </w:r>
        <w:r w:rsidRPr="000B7C6E" w:rsidDel="000B7C6E">
          <w:rPr>
            <w:noProof/>
            <w:rPrChange w:id="297" w:author="Adam Hay" w:date="2015-11-18T02:02:00Z">
              <w:rPr>
                <w:rStyle w:val="Hyperlink"/>
                <w:rFonts w:cs="Arial"/>
                <w:sz w:val="20"/>
                <w:szCs w:val="20"/>
              </w:rPr>
            </w:rPrChange>
          </w:rPr>
          <w:delText>Reducing Environmental Impact</w:delText>
        </w:r>
        <w:r w:rsidRPr="008F1C96" w:rsidDel="000B7C6E">
          <w:rPr>
            <w:rFonts w:cs="Arial"/>
            <w:noProof/>
            <w:webHidden/>
            <w:sz w:val="20"/>
            <w:szCs w:val="20"/>
          </w:rPr>
          <w:tab/>
        </w:r>
        <w:r w:rsidR="009B525B" w:rsidRPr="008F1C96" w:rsidDel="000B7C6E">
          <w:rPr>
            <w:rFonts w:cs="Arial"/>
            <w:noProof/>
            <w:webHidden/>
            <w:sz w:val="20"/>
            <w:szCs w:val="20"/>
          </w:rPr>
          <w:delText>15</w:delText>
        </w:r>
      </w:del>
    </w:p>
    <w:p w14:paraId="01930E4E" w14:textId="77777777" w:rsidR="009D65C8" w:rsidRPr="008F1C96" w:rsidDel="000B7C6E" w:rsidRDefault="009D65C8" w:rsidP="008F1C96">
      <w:pPr>
        <w:pStyle w:val="TOC3"/>
        <w:tabs>
          <w:tab w:val="left" w:pos="1134"/>
          <w:tab w:val="left" w:pos="1200"/>
          <w:tab w:val="right" w:leader="dot" w:pos="8630"/>
        </w:tabs>
        <w:ind w:left="567" w:hanging="567"/>
        <w:rPr>
          <w:del w:id="298" w:author="Adam Hay" w:date="2015-11-18T02:02:00Z"/>
          <w:rFonts w:ascii="Arial" w:hAnsi="Arial" w:cs="Arial"/>
          <w:sz w:val="20"/>
          <w:szCs w:val="20"/>
          <w:lang w:eastAsia="en-IE"/>
        </w:rPr>
      </w:pPr>
      <w:del w:id="299" w:author="Adam Hay" w:date="2015-11-18T02:02:00Z">
        <w:r w:rsidRPr="000B7C6E" w:rsidDel="000B7C6E">
          <w:rPr>
            <w:rPrChange w:id="300" w:author="Adam Hay" w:date="2015-11-18T02:02:00Z">
              <w:rPr>
                <w:rStyle w:val="Hyperlink"/>
                <w:rFonts w:cs="Arial"/>
                <w:sz w:val="20"/>
                <w:szCs w:val="20"/>
              </w:rPr>
            </w:rPrChange>
          </w:rPr>
          <w:delText>5.6.1</w:delText>
        </w:r>
        <w:r w:rsidRPr="008F1C96" w:rsidDel="000B7C6E">
          <w:rPr>
            <w:rFonts w:ascii="Arial" w:hAnsi="Arial" w:cs="Arial"/>
            <w:sz w:val="20"/>
            <w:szCs w:val="20"/>
            <w:lang w:eastAsia="en-IE"/>
          </w:rPr>
          <w:tab/>
        </w:r>
        <w:r w:rsidRPr="000B7C6E" w:rsidDel="000B7C6E">
          <w:rPr>
            <w:rPrChange w:id="301" w:author="Adam Hay" w:date="2015-11-18T02:02:00Z">
              <w:rPr>
                <w:rStyle w:val="Hyperlink"/>
                <w:rFonts w:cs="Arial"/>
                <w:sz w:val="20"/>
                <w:szCs w:val="20"/>
              </w:rPr>
            </w:rPrChange>
          </w:rPr>
          <w:delText>Environmental Sustainability</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15</w:delText>
        </w:r>
      </w:del>
    </w:p>
    <w:p w14:paraId="01986FDA" w14:textId="77777777" w:rsidR="009D65C8" w:rsidRPr="008F1C96" w:rsidDel="000B7C6E" w:rsidRDefault="009D65C8" w:rsidP="008F1C96">
      <w:pPr>
        <w:pStyle w:val="TOC3"/>
        <w:tabs>
          <w:tab w:val="left" w:pos="1134"/>
          <w:tab w:val="left" w:pos="1200"/>
          <w:tab w:val="right" w:leader="dot" w:pos="8630"/>
        </w:tabs>
        <w:ind w:left="567" w:hanging="567"/>
        <w:rPr>
          <w:del w:id="302" w:author="Adam Hay" w:date="2015-11-18T02:02:00Z"/>
          <w:rFonts w:ascii="Arial" w:hAnsi="Arial" w:cs="Arial"/>
          <w:sz w:val="20"/>
          <w:szCs w:val="20"/>
          <w:lang w:eastAsia="en-IE"/>
        </w:rPr>
      </w:pPr>
      <w:del w:id="303" w:author="Adam Hay" w:date="2015-11-18T02:02:00Z">
        <w:r w:rsidRPr="000B7C6E" w:rsidDel="000B7C6E">
          <w:rPr>
            <w:rPrChange w:id="304" w:author="Adam Hay" w:date="2015-11-18T02:02:00Z">
              <w:rPr>
                <w:rStyle w:val="Hyperlink"/>
                <w:rFonts w:cs="Arial"/>
                <w:sz w:val="20"/>
                <w:szCs w:val="20"/>
              </w:rPr>
            </w:rPrChange>
          </w:rPr>
          <w:delText>5.6.2</w:delText>
        </w:r>
        <w:r w:rsidRPr="008F1C96" w:rsidDel="000B7C6E">
          <w:rPr>
            <w:rFonts w:ascii="Arial" w:hAnsi="Arial" w:cs="Arial"/>
            <w:sz w:val="20"/>
            <w:szCs w:val="20"/>
            <w:lang w:eastAsia="en-IE"/>
          </w:rPr>
          <w:tab/>
        </w:r>
        <w:r w:rsidRPr="000B7C6E" w:rsidDel="000B7C6E">
          <w:rPr>
            <w:rPrChange w:id="305" w:author="Adam Hay" w:date="2015-11-18T02:02:00Z">
              <w:rPr>
                <w:rStyle w:val="Hyperlink"/>
                <w:rFonts w:cs="Arial"/>
                <w:sz w:val="20"/>
                <w:szCs w:val="20"/>
              </w:rPr>
            </w:rPrChange>
          </w:rPr>
          <w:delText>Carbon Footprint – Greenhouse Gas Emissions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15</w:delText>
        </w:r>
      </w:del>
    </w:p>
    <w:p w14:paraId="5007A36F" w14:textId="77777777" w:rsidR="009D65C8" w:rsidRPr="008F1C96" w:rsidDel="000B7C6E" w:rsidRDefault="009D65C8" w:rsidP="008F1C96">
      <w:pPr>
        <w:pStyle w:val="TOC3"/>
        <w:tabs>
          <w:tab w:val="left" w:pos="1134"/>
          <w:tab w:val="left" w:pos="1200"/>
          <w:tab w:val="right" w:leader="dot" w:pos="8630"/>
        </w:tabs>
        <w:ind w:left="567" w:hanging="567"/>
        <w:rPr>
          <w:del w:id="306" w:author="Adam Hay" w:date="2015-11-18T02:02:00Z"/>
          <w:rFonts w:ascii="Arial" w:hAnsi="Arial" w:cs="Arial"/>
          <w:sz w:val="20"/>
          <w:szCs w:val="20"/>
          <w:lang w:eastAsia="en-IE"/>
        </w:rPr>
      </w:pPr>
      <w:del w:id="307" w:author="Adam Hay" w:date="2015-11-18T02:02:00Z">
        <w:r w:rsidRPr="000B7C6E" w:rsidDel="000B7C6E">
          <w:rPr>
            <w:rPrChange w:id="308" w:author="Adam Hay" w:date="2015-11-18T02:02:00Z">
              <w:rPr>
                <w:rStyle w:val="Hyperlink"/>
                <w:rFonts w:cs="Arial"/>
                <w:sz w:val="20"/>
                <w:szCs w:val="20"/>
              </w:rPr>
            </w:rPrChange>
          </w:rPr>
          <w:delText>5.6.3</w:delText>
        </w:r>
        <w:r w:rsidRPr="008F1C96" w:rsidDel="000B7C6E">
          <w:rPr>
            <w:rFonts w:ascii="Arial" w:hAnsi="Arial" w:cs="Arial"/>
            <w:sz w:val="20"/>
            <w:szCs w:val="20"/>
            <w:lang w:eastAsia="en-IE"/>
          </w:rPr>
          <w:tab/>
        </w:r>
        <w:r w:rsidRPr="000B7C6E" w:rsidDel="000B7C6E">
          <w:rPr>
            <w:rPrChange w:id="309" w:author="Adam Hay" w:date="2015-11-18T02:02:00Z">
              <w:rPr>
                <w:rStyle w:val="Hyperlink"/>
                <w:rFonts w:cs="Arial"/>
                <w:sz w:val="20"/>
                <w:szCs w:val="20"/>
              </w:rPr>
            </w:rPrChange>
          </w:rPr>
          <w:delText>Material Life Cycle</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16</w:delText>
        </w:r>
      </w:del>
    </w:p>
    <w:p w14:paraId="5015C93A" w14:textId="77777777" w:rsidR="009D65C8" w:rsidRPr="008F1C96" w:rsidDel="000B7C6E" w:rsidRDefault="009D65C8" w:rsidP="008F1C96">
      <w:pPr>
        <w:pStyle w:val="TOC1"/>
        <w:tabs>
          <w:tab w:val="left" w:pos="480"/>
          <w:tab w:val="left" w:pos="1134"/>
          <w:tab w:val="right" w:leader="dot" w:pos="8630"/>
        </w:tabs>
        <w:rPr>
          <w:del w:id="310" w:author="Adam Hay" w:date="2015-11-18T02:02:00Z"/>
          <w:rFonts w:cs="Arial"/>
          <w:b/>
          <w:bCs/>
          <w:i/>
          <w:iCs/>
          <w:sz w:val="20"/>
          <w:szCs w:val="20"/>
          <w:lang w:eastAsia="en-IE"/>
        </w:rPr>
      </w:pPr>
      <w:del w:id="311" w:author="Adam Hay" w:date="2015-11-18T02:02:00Z">
        <w:r w:rsidRPr="000B7C6E" w:rsidDel="000B7C6E">
          <w:rPr>
            <w:rPrChange w:id="312" w:author="Adam Hay" w:date="2015-11-18T02:02:00Z">
              <w:rPr>
                <w:rStyle w:val="Hyperlink"/>
                <w:rFonts w:cs="Arial"/>
                <w:sz w:val="20"/>
                <w:szCs w:val="20"/>
              </w:rPr>
            </w:rPrChange>
          </w:rPr>
          <w:delText>6</w:delText>
        </w:r>
        <w:r w:rsidRPr="008F1C96" w:rsidDel="000B7C6E">
          <w:rPr>
            <w:rFonts w:cs="Arial"/>
            <w:sz w:val="20"/>
            <w:szCs w:val="20"/>
            <w:lang w:eastAsia="en-IE"/>
          </w:rPr>
          <w:tab/>
        </w:r>
        <w:r w:rsidRPr="000B7C6E" w:rsidDel="000B7C6E">
          <w:rPr>
            <w:rPrChange w:id="313" w:author="Adam Hay" w:date="2015-11-18T02:02:00Z">
              <w:rPr>
                <w:rStyle w:val="Hyperlink"/>
                <w:rFonts w:cs="Arial"/>
                <w:sz w:val="20"/>
                <w:szCs w:val="20"/>
              </w:rPr>
            </w:rPrChange>
          </w:rPr>
          <w:delText>Technical considerations</w:delText>
        </w:r>
        <w:r w:rsidRPr="008F1C96" w:rsidDel="000B7C6E">
          <w:rPr>
            <w:rFonts w:cs="Arial"/>
            <w:webHidden/>
            <w:sz w:val="20"/>
            <w:szCs w:val="20"/>
          </w:rPr>
          <w:tab/>
        </w:r>
        <w:r w:rsidR="009B525B" w:rsidRPr="008F1C96" w:rsidDel="000B7C6E">
          <w:rPr>
            <w:rFonts w:cs="Arial"/>
            <w:webHidden/>
            <w:sz w:val="20"/>
            <w:szCs w:val="20"/>
          </w:rPr>
          <w:delText>16</w:delText>
        </w:r>
      </w:del>
    </w:p>
    <w:p w14:paraId="6ED596E0" w14:textId="77777777" w:rsidR="009D65C8" w:rsidRPr="008F1C96" w:rsidDel="000B7C6E" w:rsidRDefault="009D65C8" w:rsidP="008F1C96">
      <w:pPr>
        <w:pStyle w:val="TOC2"/>
        <w:tabs>
          <w:tab w:val="left" w:pos="960"/>
          <w:tab w:val="left" w:pos="1134"/>
          <w:tab w:val="right" w:leader="dot" w:pos="8630"/>
        </w:tabs>
        <w:ind w:left="567" w:hanging="567"/>
        <w:rPr>
          <w:del w:id="314" w:author="Adam Hay" w:date="2015-11-18T02:02:00Z"/>
          <w:rFonts w:eastAsiaTheme="minorEastAsia" w:cs="Arial"/>
          <w:b/>
          <w:bCs w:val="0"/>
          <w:noProof/>
          <w:sz w:val="20"/>
          <w:szCs w:val="20"/>
          <w:lang w:eastAsia="en-IE"/>
        </w:rPr>
      </w:pPr>
      <w:del w:id="315" w:author="Adam Hay" w:date="2015-11-18T02:02:00Z">
        <w:r w:rsidRPr="000B7C6E" w:rsidDel="000B7C6E">
          <w:rPr>
            <w:noProof/>
            <w:rPrChange w:id="316" w:author="Adam Hay" w:date="2015-11-18T02:02:00Z">
              <w:rPr>
                <w:rStyle w:val="Hyperlink"/>
                <w:rFonts w:cs="Arial"/>
                <w:sz w:val="20"/>
                <w:szCs w:val="20"/>
              </w:rPr>
            </w:rPrChange>
          </w:rPr>
          <w:delText>6.1</w:delText>
        </w:r>
        <w:r w:rsidRPr="008F1C96" w:rsidDel="000B7C6E">
          <w:rPr>
            <w:rFonts w:eastAsiaTheme="minorEastAsia" w:cs="Arial"/>
            <w:bCs w:val="0"/>
            <w:noProof/>
            <w:sz w:val="20"/>
            <w:szCs w:val="20"/>
            <w:lang w:eastAsia="en-IE"/>
          </w:rPr>
          <w:tab/>
        </w:r>
        <w:r w:rsidRPr="000B7C6E" w:rsidDel="000B7C6E">
          <w:rPr>
            <w:noProof/>
            <w:rPrChange w:id="317" w:author="Adam Hay" w:date="2015-11-18T02:02:00Z">
              <w:rPr>
                <w:rStyle w:val="Hyperlink"/>
                <w:rFonts w:cs="Arial"/>
                <w:sz w:val="20"/>
                <w:szCs w:val="20"/>
              </w:rPr>
            </w:rPrChange>
          </w:rPr>
          <w:delText>Hazardous Substances</w:delText>
        </w:r>
        <w:r w:rsidRPr="008F1C96" w:rsidDel="000B7C6E">
          <w:rPr>
            <w:rFonts w:cs="Arial"/>
            <w:noProof/>
            <w:webHidden/>
            <w:sz w:val="20"/>
            <w:szCs w:val="20"/>
          </w:rPr>
          <w:tab/>
        </w:r>
        <w:r w:rsidR="009B525B" w:rsidRPr="008F1C96" w:rsidDel="000B7C6E">
          <w:rPr>
            <w:rFonts w:cs="Arial"/>
            <w:noProof/>
            <w:webHidden/>
            <w:sz w:val="20"/>
            <w:szCs w:val="20"/>
          </w:rPr>
          <w:delText>16</w:delText>
        </w:r>
      </w:del>
    </w:p>
    <w:p w14:paraId="130A034B" w14:textId="77777777" w:rsidR="009D65C8" w:rsidRPr="008F1C96" w:rsidDel="000B7C6E" w:rsidRDefault="009D65C8" w:rsidP="006C74ED">
      <w:pPr>
        <w:pStyle w:val="TOC2"/>
        <w:tabs>
          <w:tab w:val="clear" w:pos="1418"/>
          <w:tab w:val="right" w:leader="dot" w:pos="8630"/>
        </w:tabs>
        <w:ind w:left="567" w:hanging="567"/>
        <w:rPr>
          <w:del w:id="318" w:author="Adam Hay" w:date="2015-11-18T02:02:00Z"/>
          <w:rFonts w:eastAsiaTheme="minorEastAsia" w:cs="Arial"/>
          <w:b/>
          <w:bCs w:val="0"/>
          <w:noProof/>
          <w:sz w:val="20"/>
          <w:szCs w:val="20"/>
          <w:lang w:eastAsia="en-IE"/>
        </w:rPr>
      </w:pPr>
      <w:del w:id="319" w:author="Adam Hay" w:date="2015-11-18T02:02:00Z">
        <w:r w:rsidRPr="000B7C6E" w:rsidDel="000B7C6E">
          <w:rPr>
            <w:noProof/>
            <w:rPrChange w:id="320" w:author="Adam Hay" w:date="2015-11-18T02:02:00Z">
              <w:rPr>
                <w:rStyle w:val="Hyperlink"/>
                <w:rFonts w:cs="Arial"/>
                <w:sz w:val="20"/>
                <w:szCs w:val="20"/>
              </w:rPr>
            </w:rPrChange>
          </w:rPr>
          <w:delText>6.2</w:delText>
        </w:r>
        <w:r w:rsidRPr="008F1C96" w:rsidDel="000B7C6E">
          <w:rPr>
            <w:rFonts w:eastAsiaTheme="minorEastAsia" w:cs="Arial"/>
            <w:bCs w:val="0"/>
            <w:noProof/>
            <w:sz w:val="20"/>
            <w:szCs w:val="20"/>
            <w:lang w:eastAsia="en-IE"/>
          </w:rPr>
          <w:tab/>
        </w:r>
        <w:r w:rsidRPr="000B7C6E" w:rsidDel="000B7C6E">
          <w:rPr>
            <w:noProof/>
            <w:rPrChange w:id="321" w:author="Adam Hay" w:date="2015-11-18T02:02:00Z">
              <w:rPr>
                <w:rStyle w:val="Hyperlink"/>
                <w:rFonts w:cs="Arial"/>
                <w:sz w:val="20"/>
                <w:szCs w:val="20"/>
              </w:rPr>
            </w:rPrChange>
          </w:rPr>
          <w:delText>Mercury</w:delText>
        </w:r>
        <w:r w:rsidRPr="008F1C96" w:rsidDel="000B7C6E">
          <w:rPr>
            <w:rFonts w:cs="Arial"/>
            <w:noProof/>
            <w:webHidden/>
            <w:sz w:val="20"/>
            <w:szCs w:val="20"/>
          </w:rPr>
          <w:tab/>
        </w:r>
        <w:r w:rsidR="009B525B" w:rsidRPr="008F1C96" w:rsidDel="000B7C6E">
          <w:rPr>
            <w:rFonts w:cs="Arial"/>
            <w:noProof/>
            <w:webHidden/>
            <w:sz w:val="20"/>
            <w:szCs w:val="20"/>
          </w:rPr>
          <w:delText>17</w:delText>
        </w:r>
      </w:del>
    </w:p>
    <w:p w14:paraId="022D07BA" w14:textId="77777777" w:rsidR="009D65C8" w:rsidRPr="008F1C96" w:rsidDel="000B7C6E" w:rsidRDefault="009D65C8" w:rsidP="006C74ED">
      <w:pPr>
        <w:pStyle w:val="TOC2"/>
        <w:tabs>
          <w:tab w:val="clear" w:pos="1418"/>
          <w:tab w:val="right" w:leader="dot" w:pos="8630"/>
        </w:tabs>
        <w:ind w:left="567" w:hanging="567"/>
        <w:rPr>
          <w:del w:id="322" w:author="Adam Hay" w:date="2015-11-18T02:02:00Z"/>
          <w:rFonts w:eastAsiaTheme="minorEastAsia" w:cs="Arial"/>
          <w:b/>
          <w:bCs w:val="0"/>
          <w:noProof/>
          <w:sz w:val="20"/>
          <w:szCs w:val="20"/>
          <w:lang w:eastAsia="en-IE"/>
        </w:rPr>
      </w:pPr>
      <w:del w:id="323" w:author="Adam Hay" w:date="2015-11-18T02:02:00Z">
        <w:r w:rsidRPr="000B7C6E" w:rsidDel="000B7C6E">
          <w:rPr>
            <w:noProof/>
            <w:rPrChange w:id="324" w:author="Adam Hay" w:date="2015-11-18T02:02:00Z">
              <w:rPr>
                <w:rStyle w:val="Hyperlink"/>
                <w:rFonts w:cs="Arial"/>
                <w:sz w:val="20"/>
                <w:szCs w:val="20"/>
              </w:rPr>
            </w:rPrChange>
          </w:rPr>
          <w:delText>6.3</w:delText>
        </w:r>
        <w:r w:rsidRPr="008F1C96" w:rsidDel="000B7C6E">
          <w:rPr>
            <w:rFonts w:eastAsiaTheme="minorEastAsia" w:cs="Arial"/>
            <w:bCs w:val="0"/>
            <w:noProof/>
            <w:sz w:val="20"/>
            <w:szCs w:val="20"/>
            <w:lang w:eastAsia="en-IE"/>
          </w:rPr>
          <w:tab/>
        </w:r>
        <w:r w:rsidRPr="000B7C6E" w:rsidDel="000B7C6E">
          <w:rPr>
            <w:noProof/>
            <w:rPrChange w:id="325" w:author="Adam Hay" w:date="2015-11-18T02:02:00Z">
              <w:rPr>
                <w:rStyle w:val="Hyperlink"/>
                <w:rFonts w:cs="Arial"/>
                <w:sz w:val="20"/>
                <w:szCs w:val="20"/>
              </w:rPr>
            </w:rPrChange>
          </w:rPr>
          <w:delText>Asbestos</w:delText>
        </w:r>
        <w:r w:rsidRPr="008F1C96" w:rsidDel="000B7C6E">
          <w:rPr>
            <w:rFonts w:cs="Arial"/>
            <w:noProof/>
            <w:webHidden/>
            <w:sz w:val="20"/>
            <w:szCs w:val="20"/>
          </w:rPr>
          <w:tab/>
        </w:r>
        <w:r w:rsidR="009B525B" w:rsidRPr="008F1C96" w:rsidDel="000B7C6E">
          <w:rPr>
            <w:rFonts w:cs="Arial"/>
            <w:noProof/>
            <w:webHidden/>
            <w:sz w:val="20"/>
            <w:szCs w:val="20"/>
          </w:rPr>
          <w:delText>17</w:delText>
        </w:r>
      </w:del>
    </w:p>
    <w:p w14:paraId="148E15E2" w14:textId="77777777" w:rsidR="009D65C8" w:rsidRPr="008F1C96" w:rsidDel="000B7C6E" w:rsidRDefault="009D65C8" w:rsidP="006C74ED">
      <w:pPr>
        <w:pStyle w:val="TOC2"/>
        <w:tabs>
          <w:tab w:val="clear" w:pos="1418"/>
          <w:tab w:val="right" w:leader="dot" w:pos="8630"/>
        </w:tabs>
        <w:ind w:left="567" w:hanging="567"/>
        <w:rPr>
          <w:del w:id="326" w:author="Adam Hay" w:date="2015-11-18T02:02:00Z"/>
          <w:rFonts w:eastAsiaTheme="minorEastAsia" w:cs="Arial"/>
          <w:b/>
          <w:bCs w:val="0"/>
          <w:noProof/>
          <w:sz w:val="20"/>
          <w:szCs w:val="20"/>
          <w:lang w:eastAsia="en-IE"/>
        </w:rPr>
      </w:pPr>
      <w:del w:id="327" w:author="Adam Hay" w:date="2015-11-18T02:02:00Z">
        <w:r w:rsidRPr="000B7C6E" w:rsidDel="000B7C6E">
          <w:rPr>
            <w:noProof/>
            <w:rPrChange w:id="328" w:author="Adam Hay" w:date="2015-11-18T02:02:00Z">
              <w:rPr>
                <w:rStyle w:val="Hyperlink"/>
                <w:rFonts w:cs="Arial"/>
                <w:sz w:val="20"/>
                <w:szCs w:val="20"/>
              </w:rPr>
            </w:rPrChange>
          </w:rPr>
          <w:delText>6.4</w:delText>
        </w:r>
        <w:r w:rsidRPr="008F1C96" w:rsidDel="000B7C6E">
          <w:rPr>
            <w:rFonts w:eastAsiaTheme="minorEastAsia" w:cs="Arial"/>
            <w:bCs w:val="0"/>
            <w:noProof/>
            <w:sz w:val="20"/>
            <w:szCs w:val="20"/>
            <w:lang w:eastAsia="en-IE"/>
          </w:rPr>
          <w:tab/>
        </w:r>
        <w:r w:rsidRPr="000B7C6E" w:rsidDel="000B7C6E">
          <w:rPr>
            <w:noProof/>
            <w:rPrChange w:id="329" w:author="Adam Hay" w:date="2015-11-18T02:02:00Z">
              <w:rPr>
                <w:rStyle w:val="Hyperlink"/>
                <w:rFonts w:cs="Arial"/>
                <w:sz w:val="20"/>
                <w:szCs w:val="20"/>
              </w:rPr>
            </w:rPrChange>
          </w:rPr>
          <w:delText>Lead based paints</w:delText>
        </w:r>
        <w:r w:rsidRPr="008F1C96" w:rsidDel="000B7C6E">
          <w:rPr>
            <w:rFonts w:cs="Arial"/>
            <w:noProof/>
            <w:webHidden/>
            <w:sz w:val="20"/>
            <w:szCs w:val="20"/>
          </w:rPr>
          <w:tab/>
        </w:r>
        <w:r w:rsidR="009B525B" w:rsidRPr="008F1C96" w:rsidDel="000B7C6E">
          <w:rPr>
            <w:rFonts w:cs="Arial"/>
            <w:noProof/>
            <w:webHidden/>
            <w:sz w:val="20"/>
            <w:szCs w:val="20"/>
          </w:rPr>
          <w:delText>17</w:delText>
        </w:r>
      </w:del>
    </w:p>
    <w:p w14:paraId="29EA3222" w14:textId="77777777" w:rsidR="009D65C8" w:rsidRPr="008F1C96" w:rsidDel="000B7C6E" w:rsidRDefault="009D65C8" w:rsidP="006C74ED">
      <w:pPr>
        <w:pStyle w:val="TOC2"/>
        <w:tabs>
          <w:tab w:val="clear" w:pos="1418"/>
          <w:tab w:val="right" w:leader="dot" w:pos="8630"/>
        </w:tabs>
        <w:ind w:left="567" w:hanging="567"/>
        <w:rPr>
          <w:del w:id="330" w:author="Adam Hay" w:date="2015-11-18T02:02:00Z"/>
          <w:rFonts w:eastAsiaTheme="minorEastAsia" w:cs="Arial"/>
          <w:b/>
          <w:bCs w:val="0"/>
          <w:noProof/>
          <w:sz w:val="20"/>
          <w:szCs w:val="20"/>
          <w:lang w:eastAsia="en-IE"/>
        </w:rPr>
      </w:pPr>
      <w:del w:id="331" w:author="Adam Hay" w:date="2015-11-18T02:02:00Z">
        <w:r w:rsidRPr="000B7C6E" w:rsidDel="000B7C6E">
          <w:rPr>
            <w:noProof/>
            <w:rPrChange w:id="332" w:author="Adam Hay" w:date="2015-11-18T02:02:00Z">
              <w:rPr>
                <w:rStyle w:val="Hyperlink"/>
                <w:rFonts w:cs="Arial"/>
                <w:sz w:val="20"/>
                <w:szCs w:val="20"/>
              </w:rPr>
            </w:rPrChange>
          </w:rPr>
          <w:delText>6.5</w:delText>
        </w:r>
        <w:r w:rsidRPr="008F1C96" w:rsidDel="000B7C6E">
          <w:rPr>
            <w:rFonts w:eastAsiaTheme="minorEastAsia" w:cs="Arial"/>
            <w:bCs w:val="0"/>
            <w:noProof/>
            <w:sz w:val="20"/>
            <w:szCs w:val="20"/>
            <w:lang w:eastAsia="en-IE"/>
          </w:rPr>
          <w:tab/>
        </w:r>
        <w:r w:rsidRPr="000B7C6E" w:rsidDel="000B7C6E">
          <w:rPr>
            <w:noProof/>
            <w:rPrChange w:id="333" w:author="Adam Hay" w:date="2015-11-18T02:02:00Z">
              <w:rPr>
                <w:rStyle w:val="Hyperlink"/>
                <w:rFonts w:cs="Arial"/>
                <w:sz w:val="20"/>
                <w:szCs w:val="20"/>
              </w:rPr>
            </w:rPrChange>
          </w:rPr>
          <w:delText>Batteries</w:delText>
        </w:r>
        <w:r w:rsidRPr="008F1C96" w:rsidDel="000B7C6E">
          <w:rPr>
            <w:rFonts w:cs="Arial"/>
            <w:noProof/>
            <w:webHidden/>
            <w:sz w:val="20"/>
            <w:szCs w:val="20"/>
          </w:rPr>
          <w:tab/>
        </w:r>
        <w:r w:rsidR="009B525B" w:rsidRPr="008F1C96" w:rsidDel="000B7C6E">
          <w:rPr>
            <w:rFonts w:cs="Arial"/>
            <w:noProof/>
            <w:webHidden/>
            <w:sz w:val="20"/>
            <w:szCs w:val="20"/>
          </w:rPr>
          <w:delText>18</w:delText>
        </w:r>
      </w:del>
    </w:p>
    <w:p w14:paraId="18920138" w14:textId="77777777" w:rsidR="009D65C8" w:rsidRPr="008F1C96" w:rsidDel="000B7C6E" w:rsidRDefault="009D65C8" w:rsidP="006C74ED">
      <w:pPr>
        <w:pStyle w:val="TOC2"/>
        <w:tabs>
          <w:tab w:val="clear" w:pos="1418"/>
          <w:tab w:val="right" w:leader="dot" w:pos="8630"/>
        </w:tabs>
        <w:ind w:left="567" w:hanging="567"/>
        <w:rPr>
          <w:del w:id="334" w:author="Adam Hay" w:date="2015-11-18T02:02:00Z"/>
          <w:rFonts w:eastAsiaTheme="minorEastAsia" w:cs="Arial"/>
          <w:b/>
          <w:bCs w:val="0"/>
          <w:noProof/>
          <w:sz w:val="20"/>
          <w:szCs w:val="20"/>
          <w:lang w:eastAsia="en-IE"/>
        </w:rPr>
      </w:pPr>
      <w:del w:id="335" w:author="Adam Hay" w:date="2015-11-18T02:02:00Z">
        <w:r w:rsidRPr="000B7C6E" w:rsidDel="000B7C6E">
          <w:rPr>
            <w:noProof/>
            <w:rPrChange w:id="336" w:author="Adam Hay" w:date="2015-11-18T02:02:00Z">
              <w:rPr>
                <w:rStyle w:val="Hyperlink"/>
                <w:rFonts w:cs="Arial"/>
                <w:sz w:val="20"/>
                <w:szCs w:val="20"/>
              </w:rPr>
            </w:rPrChange>
          </w:rPr>
          <w:delText>6.6</w:delText>
        </w:r>
        <w:r w:rsidRPr="008F1C96" w:rsidDel="000B7C6E">
          <w:rPr>
            <w:rFonts w:eastAsiaTheme="minorEastAsia" w:cs="Arial"/>
            <w:bCs w:val="0"/>
            <w:noProof/>
            <w:sz w:val="20"/>
            <w:szCs w:val="20"/>
            <w:lang w:eastAsia="en-IE"/>
          </w:rPr>
          <w:tab/>
        </w:r>
        <w:r w:rsidRPr="000B7C6E" w:rsidDel="000B7C6E">
          <w:rPr>
            <w:noProof/>
            <w:rPrChange w:id="337" w:author="Adam Hay" w:date="2015-11-18T02:02:00Z">
              <w:rPr>
                <w:rStyle w:val="Hyperlink"/>
                <w:rFonts w:cs="Arial"/>
                <w:sz w:val="20"/>
                <w:szCs w:val="20"/>
              </w:rPr>
            </w:rPrChange>
          </w:rPr>
          <w:delText>Paints</w:delText>
        </w:r>
        <w:r w:rsidRPr="008F1C96" w:rsidDel="000B7C6E">
          <w:rPr>
            <w:rFonts w:cs="Arial"/>
            <w:noProof/>
            <w:webHidden/>
            <w:sz w:val="20"/>
            <w:szCs w:val="20"/>
          </w:rPr>
          <w:tab/>
        </w:r>
        <w:r w:rsidR="009B525B" w:rsidRPr="008F1C96" w:rsidDel="000B7C6E">
          <w:rPr>
            <w:rFonts w:cs="Arial"/>
            <w:noProof/>
            <w:webHidden/>
            <w:sz w:val="20"/>
            <w:szCs w:val="20"/>
          </w:rPr>
          <w:delText>19</w:delText>
        </w:r>
      </w:del>
    </w:p>
    <w:p w14:paraId="34458408" w14:textId="77777777" w:rsidR="009D65C8" w:rsidRPr="008F1C96" w:rsidDel="000B7C6E" w:rsidRDefault="009D65C8" w:rsidP="006C74ED">
      <w:pPr>
        <w:pStyle w:val="TOC2"/>
        <w:tabs>
          <w:tab w:val="clear" w:pos="1418"/>
          <w:tab w:val="right" w:leader="dot" w:pos="8630"/>
        </w:tabs>
        <w:ind w:left="567" w:hanging="567"/>
        <w:rPr>
          <w:del w:id="338" w:author="Adam Hay" w:date="2015-11-18T02:02:00Z"/>
          <w:rFonts w:eastAsiaTheme="minorEastAsia" w:cs="Arial"/>
          <w:b/>
          <w:bCs w:val="0"/>
          <w:noProof/>
          <w:sz w:val="20"/>
          <w:szCs w:val="20"/>
          <w:lang w:eastAsia="en-IE"/>
        </w:rPr>
      </w:pPr>
      <w:del w:id="339" w:author="Adam Hay" w:date="2015-11-18T02:02:00Z">
        <w:r w:rsidRPr="000B7C6E" w:rsidDel="000B7C6E">
          <w:rPr>
            <w:noProof/>
            <w:rPrChange w:id="340" w:author="Adam Hay" w:date="2015-11-18T02:02:00Z">
              <w:rPr>
                <w:rStyle w:val="Hyperlink"/>
                <w:rFonts w:cs="Arial"/>
                <w:sz w:val="20"/>
                <w:szCs w:val="20"/>
              </w:rPr>
            </w:rPrChange>
          </w:rPr>
          <w:delText>6.7</w:delText>
        </w:r>
        <w:r w:rsidRPr="008F1C96" w:rsidDel="000B7C6E">
          <w:rPr>
            <w:rFonts w:eastAsiaTheme="minorEastAsia" w:cs="Arial"/>
            <w:bCs w:val="0"/>
            <w:noProof/>
            <w:sz w:val="20"/>
            <w:szCs w:val="20"/>
            <w:lang w:eastAsia="en-IE"/>
          </w:rPr>
          <w:tab/>
        </w:r>
        <w:r w:rsidRPr="000B7C6E" w:rsidDel="000B7C6E">
          <w:rPr>
            <w:noProof/>
            <w:rPrChange w:id="341" w:author="Adam Hay" w:date="2015-11-18T02:02:00Z">
              <w:rPr>
                <w:rStyle w:val="Hyperlink"/>
                <w:rFonts w:cs="Arial"/>
                <w:sz w:val="20"/>
                <w:szCs w:val="20"/>
              </w:rPr>
            </w:rPrChange>
          </w:rPr>
          <w:delText>Solvents</w:delText>
        </w:r>
        <w:r w:rsidRPr="008F1C96" w:rsidDel="000B7C6E">
          <w:rPr>
            <w:rFonts w:cs="Arial"/>
            <w:noProof/>
            <w:webHidden/>
            <w:sz w:val="20"/>
            <w:szCs w:val="20"/>
          </w:rPr>
          <w:tab/>
        </w:r>
        <w:r w:rsidR="009B525B" w:rsidRPr="008F1C96" w:rsidDel="000B7C6E">
          <w:rPr>
            <w:rFonts w:cs="Arial"/>
            <w:noProof/>
            <w:webHidden/>
            <w:sz w:val="20"/>
            <w:szCs w:val="20"/>
          </w:rPr>
          <w:delText>20</w:delText>
        </w:r>
      </w:del>
    </w:p>
    <w:p w14:paraId="69E6F3B5" w14:textId="77777777" w:rsidR="009D65C8" w:rsidRPr="008F1C96" w:rsidDel="000B7C6E" w:rsidRDefault="009D65C8" w:rsidP="006C74ED">
      <w:pPr>
        <w:pStyle w:val="TOC2"/>
        <w:tabs>
          <w:tab w:val="clear" w:pos="1418"/>
          <w:tab w:val="right" w:leader="dot" w:pos="8630"/>
        </w:tabs>
        <w:ind w:left="567" w:hanging="567"/>
        <w:rPr>
          <w:del w:id="342" w:author="Adam Hay" w:date="2015-11-18T02:02:00Z"/>
          <w:rFonts w:eastAsiaTheme="minorEastAsia" w:cs="Arial"/>
          <w:b/>
          <w:bCs w:val="0"/>
          <w:noProof/>
          <w:sz w:val="20"/>
          <w:szCs w:val="20"/>
          <w:lang w:eastAsia="en-IE"/>
        </w:rPr>
      </w:pPr>
      <w:del w:id="343" w:author="Adam Hay" w:date="2015-11-18T02:02:00Z">
        <w:r w:rsidRPr="000B7C6E" w:rsidDel="000B7C6E">
          <w:rPr>
            <w:noProof/>
            <w:rPrChange w:id="344" w:author="Adam Hay" w:date="2015-11-18T02:02:00Z">
              <w:rPr>
                <w:rStyle w:val="Hyperlink"/>
                <w:rFonts w:cs="Arial"/>
                <w:sz w:val="20"/>
                <w:szCs w:val="20"/>
              </w:rPr>
            </w:rPrChange>
          </w:rPr>
          <w:delText>6.8</w:delText>
        </w:r>
        <w:r w:rsidRPr="008F1C96" w:rsidDel="000B7C6E">
          <w:rPr>
            <w:rFonts w:eastAsiaTheme="minorEastAsia" w:cs="Arial"/>
            <w:bCs w:val="0"/>
            <w:noProof/>
            <w:sz w:val="20"/>
            <w:szCs w:val="20"/>
            <w:lang w:eastAsia="en-IE"/>
          </w:rPr>
          <w:tab/>
        </w:r>
        <w:r w:rsidRPr="000B7C6E" w:rsidDel="000B7C6E">
          <w:rPr>
            <w:noProof/>
            <w:rPrChange w:id="345" w:author="Adam Hay" w:date="2015-11-18T02:02:00Z">
              <w:rPr>
                <w:rStyle w:val="Hyperlink"/>
                <w:rFonts w:cs="Arial"/>
                <w:sz w:val="20"/>
                <w:szCs w:val="20"/>
              </w:rPr>
            </w:rPrChange>
          </w:rPr>
          <w:delText>Blast cleaning</w:delText>
        </w:r>
        <w:r w:rsidRPr="008F1C96" w:rsidDel="000B7C6E">
          <w:rPr>
            <w:rFonts w:cs="Arial"/>
            <w:noProof/>
            <w:webHidden/>
            <w:sz w:val="20"/>
            <w:szCs w:val="20"/>
          </w:rPr>
          <w:tab/>
        </w:r>
        <w:r w:rsidR="009B525B" w:rsidRPr="008F1C96" w:rsidDel="000B7C6E">
          <w:rPr>
            <w:rFonts w:cs="Arial"/>
            <w:noProof/>
            <w:webHidden/>
            <w:sz w:val="20"/>
            <w:szCs w:val="20"/>
          </w:rPr>
          <w:delText>21</w:delText>
        </w:r>
      </w:del>
    </w:p>
    <w:p w14:paraId="5C20478F" w14:textId="77777777" w:rsidR="009D65C8" w:rsidRPr="008F1C96" w:rsidDel="000B7C6E" w:rsidRDefault="009D65C8" w:rsidP="006C74ED">
      <w:pPr>
        <w:pStyle w:val="TOC2"/>
        <w:tabs>
          <w:tab w:val="clear" w:pos="1418"/>
          <w:tab w:val="right" w:leader="dot" w:pos="8630"/>
        </w:tabs>
        <w:ind w:left="567" w:right="-7" w:hanging="567"/>
        <w:rPr>
          <w:del w:id="346" w:author="Adam Hay" w:date="2015-11-18T02:02:00Z"/>
          <w:rFonts w:eastAsiaTheme="minorEastAsia" w:cs="Arial"/>
          <w:b/>
          <w:bCs w:val="0"/>
          <w:noProof/>
          <w:sz w:val="20"/>
          <w:szCs w:val="20"/>
          <w:lang w:eastAsia="en-IE"/>
        </w:rPr>
      </w:pPr>
      <w:del w:id="347" w:author="Adam Hay" w:date="2015-11-18T02:02:00Z">
        <w:r w:rsidRPr="000B7C6E" w:rsidDel="000B7C6E">
          <w:rPr>
            <w:noProof/>
            <w:rPrChange w:id="348" w:author="Adam Hay" w:date="2015-11-18T02:02:00Z">
              <w:rPr>
                <w:rStyle w:val="Hyperlink"/>
                <w:rFonts w:cs="Arial"/>
                <w:sz w:val="20"/>
                <w:szCs w:val="20"/>
              </w:rPr>
            </w:rPrChange>
          </w:rPr>
          <w:delText>6.9</w:delText>
        </w:r>
        <w:r w:rsidRPr="008F1C96" w:rsidDel="000B7C6E">
          <w:rPr>
            <w:rFonts w:eastAsiaTheme="minorEastAsia" w:cs="Arial"/>
            <w:bCs w:val="0"/>
            <w:noProof/>
            <w:sz w:val="20"/>
            <w:szCs w:val="20"/>
            <w:lang w:eastAsia="en-IE"/>
          </w:rPr>
          <w:tab/>
        </w:r>
        <w:r w:rsidRPr="000B7C6E" w:rsidDel="000B7C6E">
          <w:rPr>
            <w:noProof/>
            <w:rPrChange w:id="349" w:author="Adam Hay" w:date="2015-11-18T02:02:00Z">
              <w:rPr>
                <w:rStyle w:val="Hyperlink"/>
                <w:rFonts w:cs="Arial"/>
                <w:sz w:val="20"/>
                <w:szCs w:val="20"/>
              </w:rPr>
            </w:rPrChange>
          </w:rPr>
          <w:delText>Fuel</w:delText>
        </w:r>
        <w:r w:rsidRPr="008F1C96" w:rsidDel="000B7C6E">
          <w:rPr>
            <w:rFonts w:cs="Arial"/>
            <w:noProof/>
            <w:webHidden/>
            <w:sz w:val="20"/>
            <w:szCs w:val="20"/>
          </w:rPr>
          <w:tab/>
        </w:r>
        <w:r w:rsidR="009B525B" w:rsidRPr="008F1C96" w:rsidDel="000B7C6E">
          <w:rPr>
            <w:rFonts w:cs="Arial"/>
            <w:noProof/>
            <w:webHidden/>
            <w:sz w:val="20"/>
            <w:szCs w:val="20"/>
          </w:rPr>
          <w:delText>22</w:delText>
        </w:r>
      </w:del>
    </w:p>
    <w:p w14:paraId="5D662CDD" w14:textId="77777777" w:rsidR="009D65C8" w:rsidRPr="008F1C96" w:rsidDel="000B7C6E" w:rsidRDefault="009D65C8" w:rsidP="008F1C96">
      <w:pPr>
        <w:pStyle w:val="TOC2"/>
        <w:tabs>
          <w:tab w:val="left" w:pos="960"/>
          <w:tab w:val="left" w:pos="1134"/>
          <w:tab w:val="right" w:leader="dot" w:pos="8630"/>
        </w:tabs>
        <w:ind w:left="567" w:hanging="567"/>
        <w:rPr>
          <w:del w:id="350" w:author="Adam Hay" w:date="2015-11-18T02:02:00Z"/>
          <w:rFonts w:eastAsiaTheme="minorEastAsia" w:cs="Arial"/>
          <w:b/>
          <w:bCs w:val="0"/>
          <w:noProof/>
          <w:sz w:val="20"/>
          <w:szCs w:val="20"/>
          <w:lang w:eastAsia="en-IE"/>
        </w:rPr>
      </w:pPr>
      <w:del w:id="351" w:author="Adam Hay" w:date="2015-11-18T02:02:00Z">
        <w:r w:rsidRPr="000B7C6E" w:rsidDel="000B7C6E">
          <w:rPr>
            <w:noProof/>
            <w:rPrChange w:id="352" w:author="Adam Hay" w:date="2015-11-18T02:02:00Z">
              <w:rPr>
                <w:rStyle w:val="Hyperlink"/>
                <w:rFonts w:cs="Arial"/>
                <w:sz w:val="20"/>
                <w:szCs w:val="20"/>
              </w:rPr>
            </w:rPrChange>
          </w:rPr>
          <w:delText>6.10</w:delText>
        </w:r>
        <w:r w:rsidRPr="008F1C96" w:rsidDel="000B7C6E">
          <w:rPr>
            <w:rFonts w:eastAsiaTheme="minorEastAsia" w:cs="Arial"/>
            <w:bCs w:val="0"/>
            <w:noProof/>
            <w:sz w:val="20"/>
            <w:szCs w:val="20"/>
            <w:lang w:eastAsia="en-IE"/>
          </w:rPr>
          <w:tab/>
        </w:r>
        <w:r w:rsidRPr="000B7C6E" w:rsidDel="000B7C6E">
          <w:rPr>
            <w:noProof/>
            <w:rPrChange w:id="353" w:author="Adam Hay" w:date="2015-11-18T02:02:00Z">
              <w:rPr>
                <w:rStyle w:val="Hyperlink"/>
                <w:rFonts w:cs="Arial"/>
                <w:sz w:val="20"/>
                <w:szCs w:val="20"/>
              </w:rPr>
            </w:rPrChange>
          </w:rPr>
          <w:delText>Synthetic buoys and moorings</w:delText>
        </w:r>
        <w:r w:rsidRPr="008F1C96" w:rsidDel="000B7C6E">
          <w:rPr>
            <w:rFonts w:cs="Arial"/>
            <w:noProof/>
            <w:webHidden/>
            <w:sz w:val="20"/>
            <w:szCs w:val="20"/>
          </w:rPr>
          <w:tab/>
        </w:r>
        <w:r w:rsidR="009B525B" w:rsidRPr="008F1C96" w:rsidDel="000B7C6E">
          <w:rPr>
            <w:rFonts w:cs="Arial"/>
            <w:noProof/>
            <w:webHidden/>
            <w:sz w:val="20"/>
            <w:szCs w:val="20"/>
          </w:rPr>
          <w:delText>22</w:delText>
        </w:r>
      </w:del>
    </w:p>
    <w:p w14:paraId="33D3F40D" w14:textId="77777777" w:rsidR="009D65C8" w:rsidRPr="008F1C96" w:rsidDel="000B7C6E" w:rsidRDefault="009D65C8" w:rsidP="008F1C96">
      <w:pPr>
        <w:pStyle w:val="TOC2"/>
        <w:tabs>
          <w:tab w:val="left" w:pos="960"/>
          <w:tab w:val="left" w:pos="1134"/>
          <w:tab w:val="right" w:leader="dot" w:pos="8630"/>
        </w:tabs>
        <w:ind w:left="567" w:hanging="567"/>
        <w:rPr>
          <w:del w:id="354" w:author="Adam Hay" w:date="2015-11-18T02:02:00Z"/>
          <w:rFonts w:eastAsiaTheme="minorEastAsia" w:cs="Arial"/>
          <w:b/>
          <w:bCs w:val="0"/>
          <w:noProof/>
          <w:sz w:val="20"/>
          <w:szCs w:val="20"/>
          <w:lang w:eastAsia="en-IE"/>
        </w:rPr>
      </w:pPr>
      <w:del w:id="355" w:author="Adam Hay" w:date="2015-11-18T02:02:00Z">
        <w:r w:rsidRPr="000B7C6E" w:rsidDel="000B7C6E">
          <w:rPr>
            <w:noProof/>
            <w:rPrChange w:id="356" w:author="Adam Hay" w:date="2015-11-18T02:02:00Z">
              <w:rPr>
                <w:rStyle w:val="Hyperlink"/>
                <w:rFonts w:cs="Arial"/>
                <w:sz w:val="20"/>
                <w:szCs w:val="20"/>
              </w:rPr>
            </w:rPrChange>
          </w:rPr>
          <w:delText>6.11</w:delText>
        </w:r>
        <w:r w:rsidRPr="008F1C96" w:rsidDel="000B7C6E">
          <w:rPr>
            <w:rFonts w:eastAsiaTheme="minorEastAsia" w:cs="Arial"/>
            <w:bCs w:val="0"/>
            <w:noProof/>
            <w:sz w:val="20"/>
            <w:szCs w:val="20"/>
            <w:lang w:eastAsia="en-IE"/>
          </w:rPr>
          <w:tab/>
        </w:r>
        <w:r w:rsidRPr="000B7C6E" w:rsidDel="000B7C6E">
          <w:rPr>
            <w:noProof/>
            <w:rPrChange w:id="357" w:author="Adam Hay" w:date="2015-11-18T02:02:00Z">
              <w:rPr>
                <w:rStyle w:val="Hyperlink"/>
                <w:rFonts w:cs="Arial"/>
                <w:sz w:val="20"/>
                <w:szCs w:val="20"/>
              </w:rPr>
            </w:rPrChange>
          </w:rPr>
          <w:delText>Lamps</w:delText>
        </w:r>
        <w:r w:rsidRPr="008F1C96" w:rsidDel="000B7C6E">
          <w:rPr>
            <w:rFonts w:cs="Arial"/>
            <w:noProof/>
            <w:webHidden/>
            <w:sz w:val="20"/>
            <w:szCs w:val="20"/>
          </w:rPr>
          <w:tab/>
        </w:r>
        <w:r w:rsidR="009B525B" w:rsidRPr="008F1C96" w:rsidDel="000B7C6E">
          <w:rPr>
            <w:rFonts w:cs="Arial"/>
            <w:noProof/>
            <w:webHidden/>
            <w:sz w:val="20"/>
            <w:szCs w:val="20"/>
          </w:rPr>
          <w:delText>23</w:delText>
        </w:r>
      </w:del>
    </w:p>
    <w:p w14:paraId="6546616D" w14:textId="77777777" w:rsidR="009D65C8" w:rsidRPr="008F1C96" w:rsidDel="000B7C6E" w:rsidRDefault="009D65C8" w:rsidP="008F1C96">
      <w:pPr>
        <w:pStyle w:val="TOC2"/>
        <w:tabs>
          <w:tab w:val="left" w:pos="960"/>
          <w:tab w:val="left" w:pos="1134"/>
          <w:tab w:val="right" w:leader="dot" w:pos="8630"/>
        </w:tabs>
        <w:ind w:left="567" w:hanging="567"/>
        <w:rPr>
          <w:del w:id="358" w:author="Adam Hay" w:date="2015-11-18T02:02:00Z"/>
          <w:rFonts w:eastAsiaTheme="minorEastAsia" w:cs="Arial"/>
          <w:b/>
          <w:bCs w:val="0"/>
          <w:noProof/>
          <w:sz w:val="20"/>
          <w:szCs w:val="20"/>
          <w:lang w:eastAsia="en-IE"/>
        </w:rPr>
      </w:pPr>
      <w:del w:id="359" w:author="Adam Hay" w:date="2015-11-18T02:02:00Z">
        <w:r w:rsidRPr="000B7C6E" w:rsidDel="000B7C6E">
          <w:rPr>
            <w:noProof/>
            <w:rPrChange w:id="360" w:author="Adam Hay" w:date="2015-11-18T02:02:00Z">
              <w:rPr>
                <w:rStyle w:val="Hyperlink"/>
                <w:rFonts w:cs="Arial"/>
                <w:sz w:val="20"/>
                <w:szCs w:val="20"/>
              </w:rPr>
            </w:rPrChange>
          </w:rPr>
          <w:delText>6.12</w:delText>
        </w:r>
        <w:r w:rsidRPr="008F1C96" w:rsidDel="000B7C6E">
          <w:rPr>
            <w:rFonts w:eastAsiaTheme="minorEastAsia" w:cs="Arial"/>
            <w:bCs w:val="0"/>
            <w:noProof/>
            <w:sz w:val="20"/>
            <w:szCs w:val="20"/>
            <w:lang w:eastAsia="en-IE"/>
          </w:rPr>
          <w:tab/>
        </w:r>
        <w:r w:rsidRPr="000B7C6E" w:rsidDel="000B7C6E">
          <w:rPr>
            <w:noProof/>
            <w:rPrChange w:id="361" w:author="Adam Hay" w:date="2015-11-18T02:02:00Z">
              <w:rPr>
                <w:rStyle w:val="Hyperlink"/>
                <w:rFonts w:cs="Arial"/>
                <w:sz w:val="20"/>
                <w:szCs w:val="20"/>
              </w:rPr>
            </w:rPrChange>
          </w:rPr>
          <w:delText>Noise pollution</w:delText>
        </w:r>
        <w:r w:rsidRPr="008F1C96" w:rsidDel="000B7C6E">
          <w:rPr>
            <w:rFonts w:cs="Arial"/>
            <w:noProof/>
            <w:webHidden/>
            <w:sz w:val="20"/>
            <w:szCs w:val="20"/>
          </w:rPr>
          <w:tab/>
        </w:r>
        <w:r w:rsidR="009B525B" w:rsidRPr="008F1C96" w:rsidDel="000B7C6E">
          <w:rPr>
            <w:rFonts w:cs="Arial"/>
            <w:noProof/>
            <w:webHidden/>
            <w:sz w:val="20"/>
            <w:szCs w:val="20"/>
          </w:rPr>
          <w:delText>23</w:delText>
        </w:r>
      </w:del>
    </w:p>
    <w:p w14:paraId="5814701B" w14:textId="77777777" w:rsidR="009D65C8" w:rsidRPr="008F1C96" w:rsidDel="000B7C6E" w:rsidRDefault="009D65C8" w:rsidP="008F1C96">
      <w:pPr>
        <w:pStyle w:val="TOC2"/>
        <w:tabs>
          <w:tab w:val="left" w:pos="960"/>
          <w:tab w:val="left" w:pos="1134"/>
          <w:tab w:val="right" w:leader="dot" w:pos="8630"/>
        </w:tabs>
        <w:ind w:left="567" w:hanging="567"/>
        <w:rPr>
          <w:del w:id="362" w:author="Adam Hay" w:date="2015-11-18T02:02:00Z"/>
          <w:rFonts w:eastAsiaTheme="minorEastAsia" w:cs="Arial"/>
          <w:b/>
          <w:bCs w:val="0"/>
          <w:noProof/>
          <w:sz w:val="20"/>
          <w:szCs w:val="20"/>
          <w:lang w:eastAsia="en-IE"/>
        </w:rPr>
      </w:pPr>
      <w:del w:id="363" w:author="Adam Hay" w:date="2015-11-18T02:02:00Z">
        <w:r w:rsidRPr="000B7C6E" w:rsidDel="000B7C6E">
          <w:rPr>
            <w:noProof/>
            <w:rPrChange w:id="364" w:author="Adam Hay" w:date="2015-11-18T02:02:00Z">
              <w:rPr>
                <w:rStyle w:val="Hyperlink"/>
                <w:rFonts w:cs="Arial"/>
                <w:sz w:val="20"/>
                <w:szCs w:val="20"/>
              </w:rPr>
            </w:rPrChange>
          </w:rPr>
          <w:delText>6.13</w:delText>
        </w:r>
        <w:r w:rsidRPr="008F1C96" w:rsidDel="000B7C6E">
          <w:rPr>
            <w:rFonts w:eastAsiaTheme="minorEastAsia" w:cs="Arial"/>
            <w:bCs w:val="0"/>
            <w:noProof/>
            <w:sz w:val="20"/>
            <w:szCs w:val="20"/>
            <w:lang w:eastAsia="en-IE"/>
          </w:rPr>
          <w:tab/>
        </w:r>
        <w:r w:rsidRPr="000B7C6E" w:rsidDel="000B7C6E">
          <w:rPr>
            <w:noProof/>
            <w:rPrChange w:id="365" w:author="Adam Hay" w:date="2015-11-18T02:02:00Z">
              <w:rPr>
                <w:rStyle w:val="Hyperlink"/>
                <w:rFonts w:cs="Arial"/>
                <w:sz w:val="20"/>
                <w:szCs w:val="20"/>
              </w:rPr>
            </w:rPrChange>
          </w:rPr>
          <w:delText>Light pollution</w:delText>
        </w:r>
        <w:r w:rsidRPr="008F1C96" w:rsidDel="000B7C6E">
          <w:rPr>
            <w:rFonts w:cs="Arial"/>
            <w:noProof/>
            <w:webHidden/>
            <w:sz w:val="20"/>
            <w:szCs w:val="20"/>
          </w:rPr>
          <w:tab/>
        </w:r>
        <w:r w:rsidR="009B525B" w:rsidRPr="008F1C96" w:rsidDel="000B7C6E">
          <w:rPr>
            <w:rFonts w:cs="Arial"/>
            <w:noProof/>
            <w:webHidden/>
            <w:sz w:val="20"/>
            <w:szCs w:val="20"/>
          </w:rPr>
          <w:delText>24</w:delText>
        </w:r>
      </w:del>
    </w:p>
    <w:p w14:paraId="231DB006" w14:textId="77777777" w:rsidR="009D65C8" w:rsidRPr="008F1C96" w:rsidDel="000B7C6E" w:rsidRDefault="009D65C8" w:rsidP="008F1C96">
      <w:pPr>
        <w:pStyle w:val="TOC2"/>
        <w:tabs>
          <w:tab w:val="left" w:pos="960"/>
          <w:tab w:val="left" w:pos="1134"/>
          <w:tab w:val="right" w:leader="dot" w:pos="8630"/>
        </w:tabs>
        <w:ind w:left="567" w:hanging="567"/>
        <w:rPr>
          <w:del w:id="366" w:author="Adam Hay" w:date="2015-11-18T02:02:00Z"/>
          <w:rFonts w:eastAsiaTheme="minorEastAsia" w:cs="Arial"/>
          <w:b/>
          <w:bCs w:val="0"/>
          <w:noProof/>
          <w:sz w:val="20"/>
          <w:szCs w:val="20"/>
          <w:lang w:eastAsia="en-IE"/>
        </w:rPr>
      </w:pPr>
      <w:del w:id="367" w:author="Adam Hay" w:date="2015-11-18T02:02:00Z">
        <w:r w:rsidRPr="000B7C6E" w:rsidDel="000B7C6E">
          <w:rPr>
            <w:noProof/>
            <w:rPrChange w:id="368" w:author="Adam Hay" w:date="2015-11-18T02:02:00Z">
              <w:rPr>
                <w:rStyle w:val="Hyperlink"/>
                <w:rFonts w:cs="Arial"/>
                <w:sz w:val="20"/>
                <w:szCs w:val="20"/>
              </w:rPr>
            </w:rPrChange>
          </w:rPr>
          <w:delText>6.14</w:delText>
        </w:r>
        <w:r w:rsidRPr="008F1C96" w:rsidDel="000B7C6E">
          <w:rPr>
            <w:rFonts w:eastAsiaTheme="minorEastAsia" w:cs="Arial"/>
            <w:bCs w:val="0"/>
            <w:noProof/>
            <w:sz w:val="20"/>
            <w:szCs w:val="20"/>
            <w:lang w:eastAsia="en-IE"/>
          </w:rPr>
          <w:tab/>
        </w:r>
        <w:r w:rsidRPr="000B7C6E" w:rsidDel="000B7C6E">
          <w:rPr>
            <w:noProof/>
            <w:rPrChange w:id="369" w:author="Adam Hay" w:date="2015-11-18T02:02:00Z">
              <w:rPr>
                <w:rStyle w:val="Hyperlink"/>
                <w:rFonts w:cs="Arial"/>
                <w:sz w:val="20"/>
                <w:szCs w:val="20"/>
              </w:rPr>
            </w:rPrChange>
          </w:rPr>
          <w:delText>Impact on marine life and habitats</w:delText>
        </w:r>
        <w:r w:rsidRPr="008F1C96" w:rsidDel="000B7C6E">
          <w:rPr>
            <w:rFonts w:cs="Arial"/>
            <w:noProof/>
            <w:webHidden/>
            <w:sz w:val="20"/>
            <w:szCs w:val="20"/>
          </w:rPr>
          <w:tab/>
        </w:r>
        <w:r w:rsidR="009B525B" w:rsidRPr="008F1C96" w:rsidDel="000B7C6E">
          <w:rPr>
            <w:rFonts w:cs="Arial"/>
            <w:noProof/>
            <w:webHidden/>
            <w:sz w:val="20"/>
            <w:szCs w:val="20"/>
          </w:rPr>
          <w:delText>24</w:delText>
        </w:r>
      </w:del>
    </w:p>
    <w:p w14:paraId="44F6A574" w14:textId="77777777" w:rsidR="009D65C8" w:rsidRPr="008F1C96" w:rsidDel="000B7C6E" w:rsidRDefault="009D65C8" w:rsidP="008F1C96">
      <w:pPr>
        <w:pStyle w:val="TOC2"/>
        <w:tabs>
          <w:tab w:val="left" w:pos="960"/>
          <w:tab w:val="left" w:pos="1134"/>
          <w:tab w:val="right" w:leader="dot" w:pos="8630"/>
        </w:tabs>
        <w:ind w:left="567" w:hanging="567"/>
        <w:rPr>
          <w:del w:id="370" w:author="Adam Hay" w:date="2015-11-18T02:02:00Z"/>
          <w:rFonts w:eastAsiaTheme="minorEastAsia" w:cs="Arial"/>
          <w:b/>
          <w:bCs w:val="0"/>
          <w:noProof/>
          <w:sz w:val="20"/>
          <w:szCs w:val="20"/>
          <w:lang w:eastAsia="en-IE"/>
        </w:rPr>
      </w:pPr>
      <w:del w:id="371" w:author="Adam Hay" w:date="2015-11-18T02:02:00Z">
        <w:r w:rsidRPr="000B7C6E" w:rsidDel="000B7C6E">
          <w:rPr>
            <w:noProof/>
            <w:rPrChange w:id="372" w:author="Adam Hay" w:date="2015-11-18T02:02:00Z">
              <w:rPr>
                <w:rStyle w:val="Hyperlink"/>
                <w:rFonts w:cs="Arial"/>
                <w:sz w:val="20"/>
                <w:szCs w:val="20"/>
              </w:rPr>
            </w:rPrChange>
          </w:rPr>
          <w:delText>6.15</w:delText>
        </w:r>
        <w:r w:rsidRPr="008F1C96" w:rsidDel="000B7C6E">
          <w:rPr>
            <w:rFonts w:eastAsiaTheme="minorEastAsia" w:cs="Arial"/>
            <w:bCs w:val="0"/>
            <w:noProof/>
            <w:sz w:val="20"/>
            <w:szCs w:val="20"/>
            <w:lang w:eastAsia="en-IE"/>
          </w:rPr>
          <w:tab/>
        </w:r>
        <w:r w:rsidRPr="000B7C6E" w:rsidDel="000B7C6E">
          <w:rPr>
            <w:noProof/>
            <w:rPrChange w:id="373" w:author="Adam Hay" w:date="2015-11-18T02:02:00Z">
              <w:rPr>
                <w:rStyle w:val="Hyperlink"/>
                <w:rFonts w:cs="Arial"/>
                <w:sz w:val="20"/>
                <w:szCs w:val="20"/>
              </w:rPr>
            </w:rPrChange>
          </w:rPr>
          <w:delText>Vessel operations in coral habitats</w:delText>
        </w:r>
        <w:r w:rsidRPr="008F1C96" w:rsidDel="000B7C6E">
          <w:rPr>
            <w:rFonts w:cs="Arial"/>
            <w:noProof/>
            <w:webHidden/>
            <w:sz w:val="20"/>
            <w:szCs w:val="20"/>
          </w:rPr>
          <w:tab/>
        </w:r>
        <w:r w:rsidR="009B525B" w:rsidRPr="008F1C96" w:rsidDel="000B7C6E">
          <w:rPr>
            <w:rFonts w:cs="Arial"/>
            <w:noProof/>
            <w:webHidden/>
            <w:sz w:val="20"/>
            <w:szCs w:val="20"/>
          </w:rPr>
          <w:delText>25</w:delText>
        </w:r>
      </w:del>
    </w:p>
    <w:p w14:paraId="453633B9" w14:textId="77777777" w:rsidR="009D65C8" w:rsidRPr="008F1C96" w:rsidDel="000B7C6E" w:rsidRDefault="009D65C8" w:rsidP="008F1C96">
      <w:pPr>
        <w:pStyle w:val="TOC2"/>
        <w:tabs>
          <w:tab w:val="left" w:pos="960"/>
          <w:tab w:val="left" w:pos="1134"/>
          <w:tab w:val="right" w:leader="dot" w:pos="8630"/>
        </w:tabs>
        <w:ind w:left="567" w:hanging="567"/>
        <w:rPr>
          <w:del w:id="374" w:author="Adam Hay" w:date="2015-11-18T02:02:00Z"/>
          <w:rFonts w:eastAsiaTheme="minorEastAsia" w:cs="Arial"/>
          <w:b/>
          <w:bCs w:val="0"/>
          <w:noProof/>
          <w:sz w:val="20"/>
          <w:szCs w:val="20"/>
          <w:lang w:eastAsia="en-IE"/>
        </w:rPr>
      </w:pPr>
      <w:del w:id="375" w:author="Adam Hay" w:date="2015-11-18T02:02:00Z">
        <w:r w:rsidRPr="000B7C6E" w:rsidDel="000B7C6E">
          <w:rPr>
            <w:noProof/>
            <w:rPrChange w:id="376" w:author="Adam Hay" w:date="2015-11-18T02:02:00Z">
              <w:rPr>
                <w:rStyle w:val="Hyperlink"/>
                <w:rFonts w:cs="Arial"/>
                <w:sz w:val="20"/>
                <w:szCs w:val="20"/>
              </w:rPr>
            </w:rPrChange>
          </w:rPr>
          <w:delText>6.16</w:delText>
        </w:r>
        <w:r w:rsidRPr="008F1C96" w:rsidDel="000B7C6E">
          <w:rPr>
            <w:rFonts w:eastAsiaTheme="minorEastAsia" w:cs="Arial"/>
            <w:bCs w:val="0"/>
            <w:noProof/>
            <w:sz w:val="20"/>
            <w:szCs w:val="20"/>
            <w:lang w:eastAsia="en-IE"/>
          </w:rPr>
          <w:tab/>
        </w:r>
        <w:r w:rsidRPr="000B7C6E" w:rsidDel="000B7C6E">
          <w:rPr>
            <w:noProof/>
            <w:rPrChange w:id="377" w:author="Adam Hay" w:date="2015-11-18T02:02:00Z">
              <w:rPr>
                <w:rStyle w:val="Hyperlink"/>
                <w:rFonts w:cs="Arial"/>
                <w:sz w:val="20"/>
                <w:szCs w:val="20"/>
              </w:rPr>
            </w:rPrChange>
          </w:rPr>
          <w:delText>Contaminated land</w:delText>
        </w:r>
        <w:r w:rsidRPr="008F1C96" w:rsidDel="000B7C6E">
          <w:rPr>
            <w:rFonts w:cs="Arial"/>
            <w:noProof/>
            <w:webHidden/>
            <w:sz w:val="20"/>
            <w:szCs w:val="20"/>
          </w:rPr>
          <w:tab/>
        </w:r>
        <w:r w:rsidR="009B525B" w:rsidRPr="008F1C96" w:rsidDel="000B7C6E">
          <w:rPr>
            <w:rFonts w:cs="Arial"/>
            <w:noProof/>
            <w:webHidden/>
            <w:sz w:val="20"/>
            <w:szCs w:val="20"/>
          </w:rPr>
          <w:delText>25</w:delText>
        </w:r>
      </w:del>
    </w:p>
    <w:p w14:paraId="4B6B1F37" w14:textId="77777777" w:rsidR="009D65C8" w:rsidRPr="008F1C96" w:rsidDel="000B7C6E" w:rsidRDefault="009D65C8" w:rsidP="008F1C96">
      <w:pPr>
        <w:pStyle w:val="TOC2"/>
        <w:tabs>
          <w:tab w:val="left" w:pos="960"/>
          <w:tab w:val="left" w:pos="1134"/>
          <w:tab w:val="right" w:leader="dot" w:pos="8630"/>
        </w:tabs>
        <w:ind w:left="567" w:hanging="567"/>
        <w:rPr>
          <w:del w:id="378" w:author="Adam Hay" w:date="2015-11-18T02:02:00Z"/>
          <w:rFonts w:eastAsiaTheme="minorEastAsia" w:cs="Arial"/>
          <w:b/>
          <w:bCs w:val="0"/>
          <w:noProof/>
          <w:sz w:val="20"/>
          <w:szCs w:val="20"/>
          <w:lang w:eastAsia="en-IE"/>
        </w:rPr>
      </w:pPr>
      <w:del w:id="379" w:author="Adam Hay" w:date="2015-11-18T02:02:00Z">
        <w:r w:rsidRPr="000B7C6E" w:rsidDel="000B7C6E">
          <w:rPr>
            <w:noProof/>
            <w:rPrChange w:id="380" w:author="Adam Hay" w:date="2015-11-18T02:02:00Z">
              <w:rPr>
                <w:rStyle w:val="Hyperlink"/>
                <w:rFonts w:cs="Arial"/>
                <w:sz w:val="20"/>
                <w:szCs w:val="20"/>
              </w:rPr>
            </w:rPrChange>
          </w:rPr>
          <w:delText>6.17</w:delText>
        </w:r>
        <w:r w:rsidRPr="008F1C96" w:rsidDel="000B7C6E">
          <w:rPr>
            <w:rFonts w:eastAsiaTheme="minorEastAsia" w:cs="Arial"/>
            <w:bCs w:val="0"/>
            <w:noProof/>
            <w:sz w:val="20"/>
            <w:szCs w:val="20"/>
            <w:lang w:eastAsia="en-IE"/>
          </w:rPr>
          <w:tab/>
        </w:r>
        <w:r w:rsidRPr="000B7C6E" w:rsidDel="000B7C6E">
          <w:rPr>
            <w:noProof/>
            <w:rPrChange w:id="381" w:author="Adam Hay" w:date="2015-11-18T02:02:00Z">
              <w:rPr>
                <w:rStyle w:val="Hyperlink"/>
                <w:rFonts w:cs="Arial"/>
                <w:sz w:val="20"/>
                <w:szCs w:val="20"/>
              </w:rPr>
            </w:rPrChange>
          </w:rPr>
          <w:delText>Waste Management</w:delText>
        </w:r>
        <w:r w:rsidRPr="008F1C96" w:rsidDel="000B7C6E">
          <w:rPr>
            <w:rFonts w:cs="Arial"/>
            <w:noProof/>
            <w:webHidden/>
            <w:sz w:val="20"/>
            <w:szCs w:val="20"/>
          </w:rPr>
          <w:tab/>
        </w:r>
        <w:r w:rsidR="009B525B" w:rsidRPr="008F1C96" w:rsidDel="000B7C6E">
          <w:rPr>
            <w:rFonts w:cs="Arial"/>
            <w:noProof/>
            <w:webHidden/>
            <w:sz w:val="20"/>
            <w:szCs w:val="20"/>
          </w:rPr>
          <w:delText>26</w:delText>
        </w:r>
      </w:del>
    </w:p>
    <w:p w14:paraId="6799671B" w14:textId="77777777" w:rsidR="009D65C8" w:rsidRPr="008F1C96" w:rsidDel="000B7C6E" w:rsidRDefault="009D65C8" w:rsidP="008F1C96">
      <w:pPr>
        <w:pStyle w:val="TOC2"/>
        <w:tabs>
          <w:tab w:val="left" w:pos="960"/>
          <w:tab w:val="left" w:pos="1134"/>
          <w:tab w:val="right" w:leader="dot" w:pos="8630"/>
        </w:tabs>
        <w:ind w:left="567" w:hanging="567"/>
        <w:rPr>
          <w:del w:id="382" w:author="Adam Hay" w:date="2015-11-18T02:02:00Z"/>
          <w:rFonts w:eastAsiaTheme="minorEastAsia" w:cs="Arial"/>
          <w:b/>
          <w:bCs w:val="0"/>
          <w:noProof/>
          <w:sz w:val="20"/>
          <w:szCs w:val="20"/>
          <w:lang w:eastAsia="en-IE"/>
        </w:rPr>
      </w:pPr>
      <w:del w:id="383" w:author="Adam Hay" w:date="2015-11-18T02:02:00Z">
        <w:r w:rsidRPr="000B7C6E" w:rsidDel="000B7C6E">
          <w:rPr>
            <w:noProof/>
            <w:rPrChange w:id="384" w:author="Adam Hay" w:date="2015-11-18T02:02:00Z">
              <w:rPr>
                <w:rStyle w:val="Hyperlink"/>
                <w:rFonts w:cs="Arial"/>
                <w:sz w:val="20"/>
                <w:szCs w:val="20"/>
              </w:rPr>
            </w:rPrChange>
          </w:rPr>
          <w:delText>6.18</w:delText>
        </w:r>
        <w:r w:rsidRPr="008F1C96" w:rsidDel="000B7C6E">
          <w:rPr>
            <w:rFonts w:eastAsiaTheme="minorEastAsia" w:cs="Arial"/>
            <w:bCs w:val="0"/>
            <w:noProof/>
            <w:sz w:val="20"/>
            <w:szCs w:val="20"/>
            <w:lang w:eastAsia="en-IE"/>
          </w:rPr>
          <w:tab/>
        </w:r>
        <w:r w:rsidRPr="000B7C6E" w:rsidDel="000B7C6E">
          <w:rPr>
            <w:noProof/>
            <w:rPrChange w:id="385" w:author="Adam Hay" w:date="2015-11-18T02:02:00Z">
              <w:rPr>
                <w:rStyle w:val="Hyperlink"/>
                <w:rFonts w:cs="Arial"/>
                <w:sz w:val="20"/>
                <w:szCs w:val="20"/>
              </w:rPr>
            </w:rPrChange>
          </w:rPr>
          <w:delText>Erosion Management</w:delText>
        </w:r>
        <w:r w:rsidRPr="008F1C96" w:rsidDel="000B7C6E">
          <w:rPr>
            <w:rFonts w:cs="Arial"/>
            <w:noProof/>
            <w:webHidden/>
            <w:sz w:val="20"/>
            <w:szCs w:val="20"/>
          </w:rPr>
          <w:tab/>
        </w:r>
        <w:r w:rsidR="009B525B" w:rsidRPr="008F1C96" w:rsidDel="000B7C6E">
          <w:rPr>
            <w:rFonts w:cs="Arial"/>
            <w:noProof/>
            <w:webHidden/>
            <w:sz w:val="20"/>
            <w:szCs w:val="20"/>
          </w:rPr>
          <w:delText>26</w:delText>
        </w:r>
      </w:del>
    </w:p>
    <w:p w14:paraId="031566C1" w14:textId="77777777" w:rsidR="009D65C8" w:rsidRPr="008F1C96" w:rsidDel="000B7C6E" w:rsidRDefault="009D65C8" w:rsidP="008F1C96">
      <w:pPr>
        <w:pStyle w:val="TOC2"/>
        <w:tabs>
          <w:tab w:val="left" w:pos="960"/>
          <w:tab w:val="left" w:pos="1134"/>
          <w:tab w:val="right" w:leader="dot" w:pos="8630"/>
        </w:tabs>
        <w:ind w:left="567" w:hanging="567"/>
        <w:rPr>
          <w:del w:id="386" w:author="Adam Hay" w:date="2015-11-18T02:02:00Z"/>
          <w:rFonts w:eastAsiaTheme="minorEastAsia" w:cs="Arial"/>
          <w:b/>
          <w:bCs w:val="0"/>
          <w:noProof/>
          <w:sz w:val="20"/>
          <w:szCs w:val="20"/>
          <w:lang w:eastAsia="en-IE"/>
        </w:rPr>
      </w:pPr>
      <w:del w:id="387" w:author="Adam Hay" w:date="2015-11-18T02:02:00Z">
        <w:r w:rsidRPr="000B7C6E" w:rsidDel="000B7C6E">
          <w:rPr>
            <w:noProof/>
            <w:rPrChange w:id="388" w:author="Adam Hay" w:date="2015-11-18T02:02:00Z">
              <w:rPr>
                <w:rStyle w:val="Hyperlink"/>
                <w:rFonts w:cs="Arial"/>
                <w:sz w:val="20"/>
                <w:szCs w:val="20"/>
              </w:rPr>
            </w:rPrChange>
          </w:rPr>
          <w:delText>6.19</w:delText>
        </w:r>
        <w:r w:rsidRPr="008F1C96" w:rsidDel="000B7C6E">
          <w:rPr>
            <w:rFonts w:eastAsiaTheme="minorEastAsia" w:cs="Arial"/>
            <w:bCs w:val="0"/>
            <w:noProof/>
            <w:sz w:val="20"/>
            <w:szCs w:val="20"/>
            <w:lang w:eastAsia="en-IE"/>
          </w:rPr>
          <w:tab/>
        </w:r>
        <w:r w:rsidRPr="000B7C6E" w:rsidDel="000B7C6E">
          <w:rPr>
            <w:noProof/>
            <w:rPrChange w:id="389" w:author="Adam Hay" w:date="2015-11-18T02:02:00Z">
              <w:rPr>
                <w:rStyle w:val="Hyperlink"/>
                <w:rFonts w:cs="Arial"/>
                <w:sz w:val="20"/>
                <w:szCs w:val="20"/>
              </w:rPr>
            </w:rPrChange>
          </w:rPr>
          <w:delText>Habitat Protection / Protection of Flora and Fauna</w:delText>
        </w:r>
        <w:r w:rsidRPr="008F1C96" w:rsidDel="000B7C6E">
          <w:rPr>
            <w:rFonts w:cs="Arial"/>
            <w:noProof/>
            <w:webHidden/>
            <w:sz w:val="20"/>
            <w:szCs w:val="20"/>
          </w:rPr>
          <w:tab/>
        </w:r>
        <w:r w:rsidR="009B525B" w:rsidRPr="008F1C96" w:rsidDel="000B7C6E">
          <w:rPr>
            <w:rFonts w:cs="Arial"/>
            <w:noProof/>
            <w:webHidden/>
            <w:sz w:val="20"/>
            <w:szCs w:val="20"/>
          </w:rPr>
          <w:delText>26</w:delText>
        </w:r>
      </w:del>
    </w:p>
    <w:p w14:paraId="6713BBD3" w14:textId="77777777" w:rsidR="009D65C8" w:rsidRPr="008F1C96" w:rsidDel="000B7C6E" w:rsidRDefault="009D65C8" w:rsidP="008F1C96">
      <w:pPr>
        <w:pStyle w:val="TOC2"/>
        <w:tabs>
          <w:tab w:val="left" w:pos="960"/>
          <w:tab w:val="left" w:pos="1134"/>
          <w:tab w:val="right" w:leader="dot" w:pos="8630"/>
        </w:tabs>
        <w:ind w:left="567" w:hanging="567"/>
        <w:rPr>
          <w:del w:id="390" w:author="Adam Hay" w:date="2015-11-18T02:02:00Z"/>
          <w:rFonts w:eastAsiaTheme="minorEastAsia" w:cs="Arial"/>
          <w:b/>
          <w:bCs w:val="0"/>
          <w:noProof/>
          <w:sz w:val="20"/>
          <w:szCs w:val="20"/>
          <w:lang w:eastAsia="en-IE"/>
        </w:rPr>
      </w:pPr>
      <w:del w:id="391" w:author="Adam Hay" w:date="2015-11-18T02:02:00Z">
        <w:r w:rsidRPr="000B7C6E" w:rsidDel="000B7C6E">
          <w:rPr>
            <w:noProof/>
            <w:rPrChange w:id="392" w:author="Adam Hay" w:date="2015-11-18T02:02:00Z">
              <w:rPr>
                <w:rStyle w:val="Hyperlink"/>
                <w:rFonts w:cs="Arial"/>
                <w:sz w:val="20"/>
                <w:szCs w:val="20"/>
              </w:rPr>
            </w:rPrChange>
          </w:rPr>
          <w:delText>6.20</w:delText>
        </w:r>
        <w:r w:rsidRPr="008F1C96" w:rsidDel="000B7C6E">
          <w:rPr>
            <w:rFonts w:eastAsiaTheme="minorEastAsia" w:cs="Arial"/>
            <w:bCs w:val="0"/>
            <w:noProof/>
            <w:sz w:val="20"/>
            <w:szCs w:val="20"/>
            <w:lang w:eastAsia="en-IE"/>
          </w:rPr>
          <w:tab/>
        </w:r>
        <w:r w:rsidRPr="000B7C6E" w:rsidDel="000B7C6E">
          <w:rPr>
            <w:noProof/>
            <w:rPrChange w:id="393" w:author="Adam Hay" w:date="2015-11-18T02:02:00Z">
              <w:rPr>
                <w:rStyle w:val="Hyperlink"/>
                <w:rFonts w:cs="Arial"/>
                <w:sz w:val="20"/>
                <w:szCs w:val="20"/>
              </w:rPr>
            </w:rPrChange>
          </w:rPr>
          <w:delText>Prevention of Introduction of non-endemic species and diseases</w:delText>
        </w:r>
        <w:r w:rsidRPr="008F1C96" w:rsidDel="000B7C6E">
          <w:rPr>
            <w:rFonts w:cs="Arial"/>
            <w:noProof/>
            <w:webHidden/>
            <w:sz w:val="20"/>
            <w:szCs w:val="20"/>
          </w:rPr>
          <w:tab/>
        </w:r>
        <w:r w:rsidR="009B525B" w:rsidRPr="008F1C96" w:rsidDel="000B7C6E">
          <w:rPr>
            <w:rFonts w:cs="Arial"/>
            <w:noProof/>
            <w:webHidden/>
            <w:sz w:val="20"/>
            <w:szCs w:val="20"/>
          </w:rPr>
          <w:delText>27</w:delText>
        </w:r>
      </w:del>
    </w:p>
    <w:p w14:paraId="7B1972F4" w14:textId="77777777" w:rsidR="009D65C8" w:rsidRPr="00040DE1" w:rsidRDefault="009D65C8" w:rsidP="008F1C96">
      <w:pPr>
        <w:tabs>
          <w:tab w:val="left" w:pos="993"/>
        </w:tabs>
        <w:jc w:val="both"/>
        <w:rPr>
          <w:rFonts w:cs="Arial"/>
        </w:rPr>
        <w:sectPr w:rsidR="009D65C8" w:rsidRPr="00040DE1">
          <w:pgSz w:w="12240" w:h="15840"/>
          <w:pgMar w:top="1440" w:right="1800" w:bottom="1440" w:left="1800" w:header="708" w:footer="708" w:gutter="0"/>
          <w:cols w:space="708"/>
          <w:docGrid w:linePitch="360"/>
        </w:sectPr>
      </w:pPr>
      <w:r w:rsidRPr="008F1C96">
        <w:rPr>
          <w:rFonts w:cs="Arial"/>
          <w:b/>
          <w:bCs/>
          <w:i/>
          <w:iCs/>
          <w:sz w:val="20"/>
          <w:szCs w:val="20"/>
        </w:rPr>
        <w:fldChar w:fldCharType="end"/>
      </w:r>
    </w:p>
    <w:p w14:paraId="1A5C01AA" w14:textId="77777777" w:rsidR="009D65C8" w:rsidRPr="008F1C96" w:rsidRDefault="009D65C8" w:rsidP="008F1C96">
      <w:pPr>
        <w:pStyle w:val="Heading1"/>
        <w:keepNext w:val="0"/>
        <w:numPr>
          <w:ilvl w:val="0"/>
          <w:numId w:val="34"/>
        </w:numPr>
        <w:spacing w:after="120"/>
        <w:ind w:left="567" w:hanging="567"/>
        <w:rPr>
          <w:rFonts w:cs="Arial"/>
          <w:sz w:val="20"/>
          <w:szCs w:val="20"/>
        </w:rPr>
      </w:pPr>
      <w:bookmarkStart w:id="394" w:name="_Toc338319298"/>
      <w:bookmarkStart w:id="395" w:name="_Toc435575486"/>
      <w:r w:rsidRPr="008F1C96">
        <w:rPr>
          <w:rFonts w:cs="Arial"/>
          <w:sz w:val="20"/>
          <w:szCs w:val="20"/>
        </w:rPr>
        <w:lastRenderedPageBreak/>
        <w:t>Introduction</w:t>
      </w:r>
      <w:bookmarkEnd w:id="394"/>
      <w:bookmarkEnd w:id="395"/>
      <w:r w:rsidRPr="008F1C96">
        <w:rPr>
          <w:rFonts w:cs="Arial"/>
          <w:sz w:val="20"/>
          <w:szCs w:val="20"/>
        </w:rPr>
        <w:t xml:space="preserve"> </w:t>
      </w:r>
    </w:p>
    <w:p w14:paraId="44DAC1B7" w14:textId="77777777" w:rsidR="000B7C6E" w:rsidRPr="008F1C96" w:rsidRDefault="000B7C6E">
      <w:pPr>
        <w:pStyle w:val="BodyText"/>
        <w:spacing w:before="120"/>
        <w:rPr>
          <w:ins w:id="396" w:author="Adam Hay" w:date="2015-11-18T01:56:00Z"/>
          <w:rFonts w:cs="Arial"/>
          <w:sz w:val="20"/>
          <w:szCs w:val="20"/>
        </w:rPr>
        <w:pPrChange w:id="397" w:author="Adam Hay" w:date="2015-11-18T01:56:00Z">
          <w:pPr>
            <w:pStyle w:val="BodyText"/>
            <w:numPr>
              <w:numId w:val="34"/>
            </w:numPr>
            <w:tabs>
              <w:tab w:val="num" w:pos="570"/>
            </w:tabs>
            <w:spacing w:before="120"/>
            <w:ind w:left="570" w:hanging="570"/>
          </w:pPr>
        </w:pPrChange>
      </w:pPr>
      <w:ins w:id="398" w:author="Adam Hay" w:date="2015-11-18T01:56:00Z">
        <w:r>
          <w:rPr>
            <w:rFonts w:cs="Arial"/>
            <w:sz w:val="20"/>
            <w:szCs w:val="20"/>
          </w:rPr>
          <w:t>The term environment refers to an organization’s natural and human surroundings. An organization’s environment extends from within the organization itself to the global system, and incudes air, water, land, flora, and fauna (including people), and natural resources of all kinds.</w:t>
        </w:r>
      </w:ins>
    </w:p>
    <w:p w14:paraId="56B89685" w14:textId="0B4CE2A6" w:rsidR="009D65C8" w:rsidRDefault="009D65C8" w:rsidP="00175426">
      <w:pPr>
        <w:pStyle w:val="BodyText"/>
        <w:spacing w:before="120"/>
        <w:rPr>
          <w:ins w:id="399" w:author="Adam Hay" w:date="2015-11-18T01:52:00Z"/>
          <w:rFonts w:cs="Arial"/>
          <w:sz w:val="20"/>
          <w:szCs w:val="20"/>
        </w:rPr>
      </w:pPr>
      <w:r w:rsidRPr="008F1C96">
        <w:rPr>
          <w:rFonts w:cs="Arial"/>
          <w:sz w:val="20"/>
          <w:szCs w:val="20"/>
        </w:rPr>
        <w:t>Aids to Navigation (AtoN) play a critical role in protecting the environment by preventing maritime disasters that could have potentially catastrophic ecological impact on sensitive marine and terrestrial ecosystems</w:t>
      </w:r>
      <w:ins w:id="400" w:author="Adam Hay" w:date="2015-11-18T01:57:00Z">
        <w:r w:rsidR="000B7C6E">
          <w:rPr>
            <w:rFonts w:cs="Arial"/>
            <w:sz w:val="20"/>
            <w:szCs w:val="20"/>
          </w:rPr>
          <w:t xml:space="preserve"> and therefore the wider global environment</w:t>
        </w:r>
      </w:ins>
      <w:r w:rsidRPr="008F1C96">
        <w:rPr>
          <w:rFonts w:cs="Arial"/>
          <w:sz w:val="20"/>
          <w:szCs w:val="20"/>
        </w:rPr>
        <w:t xml:space="preserve">.  </w:t>
      </w:r>
    </w:p>
    <w:p w14:paraId="7DFAF2BE" w14:textId="516C6810" w:rsidR="000B7C6E" w:rsidRPr="008F1C96" w:rsidDel="000B7C6E" w:rsidRDefault="000B7C6E" w:rsidP="00175426">
      <w:pPr>
        <w:pStyle w:val="BodyText"/>
        <w:spacing w:before="120"/>
        <w:rPr>
          <w:del w:id="401" w:author="Adam Hay" w:date="2015-11-18T01:56:00Z"/>
          <w:rFonts w:cs="Arial"/>
          <w:sz w:val="20"/>
          <w:szCs w:val="20"/>
        </w:rPr>
      </w:pPr>
    </w:p>
    <w:p w14:paraId="02735C43" w14:textId="4D160F58" w:rsidR="009D65C8" w:rsidRPr="008F1C96" w:rsidRDefault="009D65C8" w:rsidP="00175426">
      <w:pPr>
        <w:pStyle w:val="BodyText"/>
        <w:spacing w:before="120"/>
        <w:rPr>
          <w:rFonts w:cs="Arial"/>
          <w:sz w:val="20"/>
          <w:szCs w:val="20"/>
        </w:rPr>
      </w:pPr>
      <w:del w:id="402" w:author="Adam Hay" w:date="2015-11-18T01:54:00Z">
        <w:r w:rsidRPr="008F1C96" w:rsidDel="000B7C6E">
          <w:rPr>
            <w:rFonts w:cs="Arial"/>
            <w:sz w:val="20"/>
            <w:szCs w:val="20"/>
          </w:rPr>
          <w:delText xml:space="preserve">However, </w:delText>
        </w:r>
      </w:del>
      <w:ins w:id="403" w:author="Adam Hay" w:date="2015-11-18T01:54:00Z">
        <w:r w:rsidR="00683417">
          <w:rPr>
            <w:rFonts w:cs="Arial"/>
            <w:sz w:val="20"/>
            <w:szCs w:val="20"/>
          </w:rPr>
          <w:t>Despite its</w:t>
        </w:r>
        <w:r w:rsidR="000B7C6E">
          <w:rPr>
            <w:rFonts w:cs="Arial"/>
            <w:sz w:val="20"/>
            <w:szCs w:val="20"/>
          </w:rPr>
          <w:t xml:space="preserve"> role in protection of the environment, </w:t>
        </w:r>
      </w:ins>
      <w:r w:rsidRPr="008F1C96">
        <w:rPr>
          <w:rFonts w:cs="Arial"/>
          <w:sz w:val="20"/>
          <w:szCs w:val="20"/>
        </w:rPr>
        <w:t>AtoN equipment and activities themselves have the potential to create significant environmental impact through waste generation, unsustainable energy use, pollution and habitat disturbance.  It is essential to minimize these negative impacts so that the benefits of AtoN</w:t>
      </w:r>
      <w:del w:id="404" w:author="James Collocott" w:date="2015-11-03T14:13:00Z">
        <w:r w:rsidRPr="008F1C96" w:rsidDel="00040DE1">
          <w:rPr>
            <w:rFonts w:cs="Arial"/>
            <w:sz w:val="20"/>
            <w:szCs w:val="20"/>
          </w:rPr>
          <w:delText>s</w:delText>
        </w:r>
      </w:del>
      <w:r w:rsidRPr="008F1C96">
        <w:rPr>
          <w:rFonts w:cs="Arial"/>
          <w:sz w:val="20"/>
          <w:szCs w:val="20"/>
        </w:rPr>
        <w:t xml:space="preserve"> are not offset by unintentional negative impacts of their operation on the environment. </w:t>
      </w:r>
      <w:ins w:id="405" w:author="James Collocott" w:date="2015-11-03T14:13:00Z">
        <w:r w:rsidR="00040DE1" w:rsidRPr="008F1C96">
          <w:rPr>
            <w:rFonts w:cs="Arial"/>
            <w:sz w:val="20"/>
            <w:szCs w:val="20"/>
          </w:rPr>
          <w:t xml:space="preserve"> </w:t>
        </w:r>
      </w:ins>
      <w:r w:rsidRPr="008F1C96">
        <w:rPr>
          <w:rFonts w:cs="Arial"/>
          <w:sz w:val="20"/>
          <w:szCs w:val="20"/>
        </w:rPr>
        <w:t>Minimizing the impacts can be achieved by responsible environmental management and the factoring in of environmental concerns to all levels of AtoN operations; design, installation, management and maintenance.</w:t>
      </w:r>
    </w:p>
    <w:p w14:paraId="1EA7380E" w14:textId="54B8B5B9" w:rsidR="009D65C8" w:rsidRDefault="009D65C8" w:rsidP="00175426">
      <w:pPr>
        <w:spacing w:before="120"/>
        <w:jc w:val="both"/>
        <w:rPr>
          <w:ins w:id="406" w:author="Adam Hay" w:date="2015-11-18T01:52:00Z"/>
          <w:rFonts w:cs="Arial"/>
          <w:sz w:val="20"/>
          <w:szCs w:val="20"/>
        </w:rPr>
      </w:pPr>
      <w:r w:rsidRPr="008F1C96">
        <w:rPr>
          <w:rFonts w:cs="Arial"/>
          <w:sz w:val="20"/>
          <w:szCs w:val="20"/>
        </w:rPr>
        <w:t xml:space="preserve">In order to manage the impact of AtoN activities on the environment, an ethos of environmental protection and natural resources stewardship should be promulgated throughout </w:t>
      </w:r>
      <w:del w:id="407" w:author="Adam Hay" w:date="2015-11-18T01:57:00Z">
        <w:r w:rsidRPr="008F1C96" w:rsidDel="000B7C6E">
          <w:rPr>
            <w:rFonts w:cs="Arial"/>
            <w:sz w:val="20"/>
            <w:szCs w:val="20"/>
          </w:rPr>
          <w:delText xml:space="preserve">the </w:delText>
        </w:r>
      </w:del>
      <w:ins w:id="408" w:author="Adam Hay" w:date="2015-11-18T01:57:00Z">
        <w:r w:rsidR="000B7C6E">
          <w:rPr>
            <w:rFonts w:cs="Arial"/>
            <w:sz w:val="20"/>
            <w:szCs w:val="20"/>
          </w:rPr>
          <w:t>an</w:t>
        </w:r>
        <w:r w:rsidR="000B7C6E" w:rsidRPr="008F1C96">
          <w:rPr>
            <w:rFonts w:cs="Arial"/>
            <w:sz w:val="20"/>
            <w:szCs w:val="20"/>
          </w:rPr>
          <w:t xml:space="preserve"> </w:t>
        </w:r>
      </w:ins>
      <w:r w:rsidRPr="008F1C96">
        <w:rPr>
          <w:rFonts w:cs="Arial"/>
          <w:sz w:val="20"/>
          <w:szCs w:val="20"/>
        </w:rPr>
        <w:t xml:space="preserve">organization.  Environmental considerations should be made a part of all engineering, planning, </w:t>
      </w:r>
      <w:del w:id="409" w:author="Adam Hay" w:date="2015-11-18T01:57:00Z">
        <w:r w:rsidRPr="008F1C96" w:rsidDel="000B7C6E">
          <w:rPr>
            <w:rFonts w:cs="Arial"/>
            <w:sz w:val="20"/>
            <w:szCs w:val="20"/>
          </w:rPr>
          <w:delText xml:space="preserve">and </w:delText>
        </w:r>
      </w:del>
      <w:r w:rsidRPr="008F1C96">
        <w:rPr>
          <w:rFonts w:cs="Arial"/>
          <w:sz w:val="20"/>
          <w:szCs w:val="20"/>
        </w:rPr>
        <w:t>decision-making</w:t>
      </w:r>
      <w:ins w:id="410" w:author="Adam Hay" w:date="2015-11-18T01:57:00Z">
        <w:r w:rsidR="000B7C6E">
          <w:rPr>
            <w:rFonts w:cs="Arial"/>
            <w:sz w:val="20"/>
            <w:szCs w:val="20"/>
          </w:rPr>
          <w:t xml:space="preserve"> and operational</w:t>
        </w:r>
      </w:ins>
      <w:r w:rsidRPr="008F1C96">
        <w:rPr>
          <w:rFonts w:cs="Arial"/>
          <w:sz w:val="20"/>
          <w:szCs w:val="20"/>
        </w:rPr>
        <w:t xml:space="preserve"> processes. </w:t>
      </w:r>
    </w:p>
    <w:p w14:paraId="50F74A58" w14:textId="38F98CC6" w:rsidR="000B7C6E" w:rsidRPr="008F1C96" w:rsidDel="000B7C6E" w:rsidRDefault="000B7C6E" w:rsidP="00175426">
      <w:pPr>
        <w:spacing w:before="120"/>
        <w:jc w:val="both"/>
        <w:rPr>
          <w:del w:id="411" w:author="Adam Hay" w:date="2015-11-18T01:54:00Z"/>
          <w:rFonts w:cs="Arial"/>
          <w:sz w:val="20"/>
          <w:szCs w:val="20"/>
        </w:rPr>
      </w:pPr>
    </w:p>
    <w:p w14:paraId="101E3008" w14:textId="77777777" w:rsidR="009D65C8" w:rsidRPr="008F1C96" w:rsidRDefault="009D65C8" w:rsidP="008F1C96">
      <w:pPr>
        <w:pStyle w:val="Heading1"/>
        <w:keepNext w:val="0"/>
        <w:numPr>
          <w:ilvl w:val="0"/>
          <w:numId w:val="34"/>
        </w:numPr>
        <w:spacing w:after="120"/>
        <w:ind w:left="709" w:hanging="709"/>
        <w:rPr>
          <w:rFonts w:cs="Arial"/>
          <w:sz w:val="20"/>
          <w:szCs w:val="20"/>
        </w:rPr>
      </w:pPr>
      <w:bookmarkStart w:id="412" w:name="_Toc338319299"/>
      <w:bookmarkStart w:id="413" w:name="_Toc435575487"/>
      <w:r w:rsidRPr="008F1C96">
        <w:rPr>
          <w:rFonts w:cs="Arial"/>
          <w:sz w:val="20"/>
          <w:szCs w:val="20"/>
        </w:rPr>
        <w:t>Scope</w:t>
      </w:r>
      <w:bookmarkEnd w:id="412"/>
      <w:bookmarkEnd w:id="413"/>
    </w:p>
    <w:p w14:paraId="71255D33" w14:textId="77777777" w:rsidR="009D65C8" w:rsidRPr="008F1C96" w:rsidRDefault="009D65C8" w:rsidP="00175426">
      <w:pPr>
        <w:spacing w:before="120"/>
        <w:jc w:val="both"/>
        <w:rPr>
          <w:rFonts w:cs="Arial"/>
          <w:sz w:val="20"/>
          <w:szCs w:val="20"/>
          <w:lang w:eastAsia="de-DE"/>
        </w:rPr>
      </w:pPr>
      <w:r w:rsidRPr="008F1C96">
        <w:rPr>
          <w:rFonts w:cs="Arial"/>
          <w:sz w:val="20"/>
          <w:szCs w:val="20"/>
          <w:lang w:eastAsia="de-DE"/>
        </w:rPr>
        <w:t>This Guideline has been designed as a practical guide on;</w:t>
      </w:r>
    </w:p>
    <w:p w14:paraId="41755381" w14:textId="77777777" w:rsidR="009D65C8" w:rsidRPr="008F1C96" w:rsidRDefault="009D65C8" w:rsidP="00175426">
      <w:pPr>
        <w:numPr>
          <w:ilvl w:val="0"/>
          <w:numId w:val="36"/>
        </w:numPr>
        <w:spacing w:before="120"/>
        <w:jc w:val="both"/>
        <w:rPr>
          <w:rFonts w:cs="Arial"/>
          <w:sz w:val="20"/>
          <w:szCs w:val="20"/>
        </w:rPr>
      </w:pPr>
      <w:r w:rsidRPr="008F1C96">
        <w:rPr>
          <w:rFonts w:cs="Arial"/>
          <w:sz w:val="20"/>
          <w:szCs w:val="20"/>
        </w:rPr>
        <w:t>The role of environmental management in an organization’s operations;</w:t>
      </w:r>
    </w:p>
    <w:p w14:paraId="4D115DF2" w14:textId="77777777" w:rsidR="009D65C8" w:rsidRPr="008F1C96" w:rsidRDefault="009D65C8" w:rsidP="00175426">
      <w:pPr>
        <w:numPr>
          <w:ilvl w:val="0"/>
          <w:numId w:val="36"/>
        </w:numPr>
        <w:spacing w:before="120"/>
        <w:jc w:val="both"/>
        <w:rPr>
          <w:rFonts w:cs="Arial"/>
          <w:sz w:val="20"/>
          <w:szCs w:val="20"/>
        </w:rPr>
      </w:pPr>
      <w:r w:rsidRPr="008F1C96">
        <w:rPr>
          <w:rFonts w:cs="Arial"/>
          <w:sz w:val="20"/>
          <w:szCs w:val="20"/>
        </w:rPr>
        <w:t>Compliance with the relevant environmental regulations;</w:t>
      </w:r>
    </w:p>
    <w:p w14:paraId="2E4DDDD7" w14:textId="77777777" w:rsidR="009D65C8" w:rsidRPr="008F1C96" w:rsidRDefault="009D65C8" w:rsidP="00175426">
      <w:pPr>
        <w:numPr>
          <w:ilvl w:val="0"/>
          <w:numId w:val="36"/>
        </w:numPr>
        <w:spacing w:before="120"/>
        <w:jc w:val="both"/>
        <w:rPr>
          <w:rFonts w:cs="Arial"/>
          <w:sz w:val="20"/>
          <w:szCs w:val="20"/>
        </w:rPr>
      </w:pPr>
      <w:r w:rsidRPr="008F1C96">
        <w:rPr>
          <w:rFonts w:cs="Arial"/>
          <w:sz w:val="20"/>
          <w:szCs w:val="20"/>
        </w:rPr>
        <w:t>Importance of identifying environmental aspects that an organization can control, as well as those environmental aspects that it can be expected to influence;</w:t>
      </w:r>
    </w:p>
    <w:p w14:paraId="7C443B2C" w14:textId="196411C2" w:rsidR="009D65C8" w:rsidRPr="008F1C96" w:rsidRDefault="009D65C8" w:rsidP="00175426">
      <w:pPr>
        <w:numPr>
          <w:ilvl w:val="0"/>
          <w:numId w:val="36"/>
        </w:numPr>
        <w:spacing w:before="120"/>
        <w:jc w:val="both"/>
        <w:rPr>
          <w:rFonts w:cs="Arial"/>
          <w:sz w:val="20"/>
          <w:szCs w:val="20"/>
        </w:rPr>
      </w:pPr>
      <w:r w:rsidRPr="008F1C96">
        <w:rPr>
          <w:rFonts w:cs="Arial"/>
          <w:sz w:val="20"/>
          <w:szCs w:val="20"/>
        </w:rPr>
        <w:t xml:space="preserve">The development and implementation </w:t>
      </w:r>
      <w:ins w:id="414" w:author="James Collocott" w:date="2015-11-03T14:13:00Z">
        <w:r w:rsidR="00040DE1" w:rsidRPr="008F1C96">
          <w:rPr>
            <w:rFonts w:cs="Arial"/>
            <w:sz w:val="20"/>
            <w:szCs w:val="20"/>
          </w:rPr>
          <w:t xml:space="preserve">of </w:t>
        </w:r>
      </w:ins>
      <w:r w:rsidRPr="008F1C96">
        <w:rPr>
          <w:rFonts w:cs="Arial"/>
          <w:sz w:val="20"/>
          <w:szCs w:val="20"/>
        </w:rPr>
        <w:t>environmental management tools such as Environmental Management Systems (EMS) or Environmental Management Plans (EMP), with a focus on aspects of particular relevance to AtoN authorities and services providers;</w:t>
      </w:r>
    </w:p>
    <w:p w14:paraId="609EFE6B" w14:textId="77777777" w:rsidR="009D65C8" w:rsidRPr="008F1C96" w:rsidRDefault="009D65C8" w:rsidP="00175426">
      <w:pPr>
        <w:numPr>
          <w:ilvl w:val="0"/>
          <w:numId w:val="36"/>
        </w:numPr>
        <w:spacing w:before="120"/>
        <w:jc w:val="both"/>
        <w:rPr>
          <w:rFonts w:cs="Arial"/>
          <w:sz w:val="20"/>
          <w:szCs w:val="20"/>
        </w:rPr>
      </w:pPr>
      <w:r w:rsidRPr="008F1C96">
        <w:rPr>
          <w:rFonts w:cs="Arial"/>
          <w:sz w:val="20"/>
          <w:szCs w:val="20"/>
        </w:rPr>
        <w:t>Identifying and assessing any reasonable foreseeable risks associated with hazardous conditions attributable to AtoN operations and prevention or mitigation of such risks;</w:t>
      </w:r>
    </w:p>
    <w:p w14:paraId="4E933D64" w14:textId="77777777" w:rsidR="009D65C8" w:rsidRPr="008F1C96" w:rsidRDefault="009D65C8" w:rsidP="00175426">
      <w:pPr>
        <w:numPr>
          <w:ilvl w:val="0"/>
          <w:numId w:val="36"/>
        </w:numPr>
        <w:spacing w:before="120"/>
        <w:jc w:val="both"/>
        <w:rPr>
          <w:rFonts w:cs="Arial"/>
          <w:sz w:val="20"/>
          <w:szCs w:val="20"/>
        </w:rPr>
      </w:pPr>
      <w:r w:rsidRPr="008F1C96">
        <w:rPr>
          <w:rFonts w:cs="Arial"/>
          <w:sz w:val="20"/>
          <w:szCs w:val="20"/>
        </w:rPr>
        <w:t>Environmental sustainability;</w:t>
      </w:r>
    </w:p>
    <w:p w14:paraId="01A6FC19" w14:textId="77777777" w:rsidR="009D65C8" w:rsidRPr="008F1C96" w:rsidRDefault="009D65C8" w:rsidP="00175426">
      <w:pPr>
        <w:numPr>
          <w:ilvl w:val="0"/>
          <w:numId w:val="36"/>
        </w:numPr>
        <w:spacing w:before="120"/>
        <w:jc w:val="both"/>
        <w:rPr>
          <w:rFonts w:cs="Arial"/>
          <w:sz w:val="20"/>
          <w:szCs w:val="20"/>
        </w:rPr>
      </w:pPr>
      <w:r w:rsidRPr="008F1C96">
        <w:rPr>
          <w:rFonts w:cs="Arial"/>
          <w:sz w:val="20"/>
          <w:szCs w:val="20"/>
        </w:rPr>
        <w:t>Identifying and reducing the carbon footprint; and</w:t>
      </w:r>
    </w:p>
    <w:p w14:paraId="7E220B98" w14:textId="4D205625" w:rsidR="009D65C8" w:rsidRPr="008F1C96" w:rsidRDefault="009D65C8" w:rsidP="00175426">
      <w:pPr>
        <w:numPr>
          <w:ilvl w:val="0"/>
          <w:numId w:val="36"/>
        </w:numPr>
        <w:spacing w:before="120"/>
        <w:jc w:val="both"/>
        <w:rPr>
          <w:rFonts w:cs="Arial"/>
          <w:sz w:val="20"/>
          <w:szCs w:val="20"/>
        </w:rPr>
      </w:pPr>
      <w:r w:rsidRPr="008F1C96">
        <w:rPr>
          <w:rFonts w:cs="Arial"/>
          <w:sz w:val="20"/>
          <w:szCs w:val="20"/>
        </w:rPr>
        <w:t xml:space="preserve">Technical </w:t>
      </w:r>
      <w:ins w:id="415" w:author="Adam Hay" w:date="2015-11-18T01:58:00Z">
        <w:r w:rsidR="000B7C6E">
          <w:rPr>
            <w:rFonts w:cs="Arial"/>
            <w:sz w:val="20"/>
            <w:szCs w:val="20"/>
          </w:rPr>
          <w:t xml:space="preserve">and operational </w:t>
        </w:r>
      </w:ins>
      <w:r w:rsidRPr="008F1C96">
        <w:rPr>
          <w:rFonts w:cs="Arial"/>
          <w:sz w:val="20"/>
          <w:szCs w:val="20"/>
        </w:rPr>
        <w:t>considerations.</w:t>
      </w:r>
    </w:p>
    <w:p w14:paraId="7B23AF1E" w14:textId="77777777" w:rsidR="009D65C8" w:rsidRPr="008F1C96" w:rsidRDefault="009D65C8" w:rsidP="008F1C96">
      <w:pPr>
        <w:pStyle w:val="Heading1"/>
        <w:keepNext w:val="0"/>
        <w:numPr>
          <w:ilvl w:val="0"/>
          <w:numId w:val="34"/>
        </w:numPr>
        <w:spacing w:after="120"/>
        <w:ind w:left="567" w:hanging="567"/>
        <w:jc w:val="both"/>
        <w:rPr>
          <w:rFonts w:cs="Arial"/>
          <w:sz w:val="20"/>
          <w:szCs w:val="20"/>
        </w:rPr>
      </w:pPr>
      <w:bookmarkStart w:id="416" w:name="_Toc435575488"/>
      <w:r w:rsidRPr="008F1C96">
        <w:rPr>
          <w:rFonts w:cs="Arial"/>
          <w:sz w:val="20"/>
          <w:szCs w:val="20"/>
        </w:rPr>
        <w:t>Environmental challenges</w:t>
      </w:r>
      <w:bookmarkEnd w:id="416"/>
    </w:p>
    <w:p w14:paraId="230202AB" w14:textId="77777777" w:rsidR="009D65C8" w:rsidRPr="008F1C96" w:rsidRDefault="009D65C8" w:rsidP="00175426">
      <w:pPr>
        <w:spacing w:before="120" w:after="120"/>
        <w:jc w:val="both"/>
        <w:rPr>
          <w:rFonts w:cs="Arial"/>
          <w:sz w:val="20"/>
          <w:szCs w:val="20"/>
          <w:lang w:eastAsia="de-DE"/>
        </w:rPr>
      </w:pPr>
      <w:r w:rsidRPr="008F1C96">
        <w:rPr>
          <w:rFonts w:cs="Arial"/>
          <w:sz w:val="20"/>
          <w:szCs w:val="20"/>
          <w:lang w:eastAsia="de-DE"/>
        </w:rPr>
        <w:t>Organizations should take into account the fact that protection of the environment is a global concern and that while most impacts are localized, there is potential that the impact can be environmental, social and political.</w:t>
      </w:r>
    </w:p>
    <w:p w14:paraId="1F2D1BD6" w14:textId="77777777" w:rsidR="009D65C8" w:rsidRPr="008F1C96" w:rsidRDefault="009D65C8" w:rsidP="00175426">
      <w:pPr>
        <w:spacing w:before="120" w:after="120"/>
        <w:jc w:val="both"/>
        <w:rPr>
          <w:rFonts w:cs="Arial"/>
          <w:sz w:val="20"/>
          <w:szCs w:val="20"/>
          <w:lang w:eastAsia="de-DE"/>
        </w:rPr>
      </w:pPr>
      <w:r w:rsidRPr="008F1C96">
        <w:rPr>
          <w:rFonts w:cs="Arial"/>
          <w:sz w:val="20"/>
          <w:szCs w:val="20"/>
          <w:lang w:eastAsia="de-DE"/>
        </w:rPr>
        <w:t>The increased focus on environmental performance requires AtoN entities to focus on sustainable practices and the identification of ways to reduce its reliance on non-sustainable energy resources, and in turn reduce their overall environmental footprint.</w:t>
      </w:r>
    </w:p>
    <w:p w14:paraId="20919FAF" w14:textId="65401D06" w:rsidR="009D65C8" w:rsidRPr="008F1C96" w:rsidRDefault="009D65C8" w:rsidP="008F1C96">
      <w:pPr>
        <w:spacing w:before="120" w:after="120"/>
        <w:jc w:val="both"/>
        <w:rPr>
          <w:rFonts w:cs="Arial"/>
          <w:sz w:val="20"/>
          <w:szCs w:val="20"/>
          <w:lang w:eastAsia="de-DE"/>
        </w:rPr>
      </w:pPr>
      <w:r w:rsidRPr="008F1C96">
        <w:rPr>
          <w:rFonts w:cs="Arial"/>
          <w:sz w:val="20"/>
          <w:szCs w:val="20"/>
          <w:lang w:eastAsia="de-DE"/>
        </w:rPr>
        <w:t xml:space="preserve">The impact of humans on the environment also extends beyond local, state and even national boundaries and has global repercussions. </w:t>
      </w:r>
      <w:ins w:id="417" w:author="James Collocott" w:date="2015-11-03T14:13:00Z">
        <w:r w:rsidR="00040DE1" w:rsidRPr="008F1C96">
          <w:rPr>
            <w:rFonts w:cs="Arial"/>
            <w:sz w:val="20"/>
            <w:szCs w:val="20"/>
            <w:lang w:eastAsia="de-DE"/>
          </w:rPr>
          <w:t xml:space="preserve"> </w:t>
        </w:r>
      </w:ins>
      <w:r w:rsidRPr="008F1C96">
        <w:rPr>
          <w:rFonts w:cs="Arial"/>
          <w:sz w:val="20"/>
          <w:szCs w:val="20"/>
          <w:lang w:eastAsia="de-DE"/>
        </w:rPr>
        <w:t xml:space="preserve">Some pollution issues are better resolved if a global perspective is adopted </w:t>
      </w:r>
      <w:r w:rsidRPr="008F1C96">
        <w:rPr>
          <w:rFonts w:cs="Arial"/>
          <w:sz w:val="20"/>
          <w:szCs w:val="20"/>
          <w:lang w:eastAsia="de-DE"/>
        </w:rPr>
        <w:lastRenderedPageBreak/>
        <w:t>and international treaties, conventions, recommendations and protocols often overlap an organization's activities and exert some influence on the level of control which legislation specifies</w:t>
      </w:r>
      <w:ins w:id="418" w:author="James Collocott" w:date="2015-11-03T14:13:00Z">
        <w:r w:rsidR="00040DE1" w:rsidRPr="008F1C96">
          <w:rPr>
            <w:rFonts w:cs="Arial"/>
            <w:sz w:val="20"/>
            <w:szCs w:val="20"/>
            <w:lang w:eastAsia="de-DE"/>
          </w:rPr>
          <w:t>.</w:t>
        </w:r>
      </w:ins>
    </w:p>
    <w:p w14:paraId="0DA7C63B" w14:textId="77777777" w:rsidR="009D65C8" w:rsidRPr="008F1C96" w:rsidRDefault="009D65C8" w:rsidP="008F1C96">
      <w:pPr>
        <w:pStyle w:val="Heading2"/>
        <w:keepNext w:val="0"/>
        <w:numPr>
          <w:ilvl w:val="1"/>
          <w:numId w:val="34"/>
        </w:numPr>
        <w:tabs>
          <w:tab w:val="clear" w:pos="851"/>
          <w:tab w:val="num" w:pos="567"/>
          <w:tab w:val="num" w:pos="1134"/>
        </w:tabs>
        <w:spacing w:before="240"/>
        <w:ind w:left="0" w:firstLine="0"/>
        <w:jc w:val="left"/>
        <w:rPr>
          <w:rFonts w:cs="Arial"/>
          <w:sz w:val="20"/>
        </w:rPr>
      </w:pPr>
      <w:bookmarkStart w:id="419" w:name="_Toc435575489"/>
      <w:r w:rsidRPr="008F1C96">
        <w:rPr>
          <w:rFonts w:cs="Arial"/>
          <w:sz w:val="20"/>
        </w:rPr>
        <w:t>The Commercial Aspects of Environmental Management</w:t>
      </w:r>
      <w:bookmarkEnd w:id="419"/>
    </w:p>
    <w:p w14:paraId="786C8E1C" w14:textId="51C5D8C7" w:rsidR="009D65C8" w:rsidRPr="008F1C96" w:rsidRDefault="009D65C8" w:rsidP="00175426">
      <w:pPr>
        <w:spacing w:before="120"/>
        <w:jc w:val="both"/>
        <w:rPr>
          <w:rFonts w:cs="Arial"/>
          <w:sz w:val="20"/>
          <w:szCs w:val="20"/>
          <w:lang w:eastAsia="de-DE"/>
        </w:rPr>
      </w:pPr>
      <w:r w:rsidRPr="008F1C96">
        <w:rPr>
          <w:rFonts w:cs="Arial"/>
          <w:sz w:val="20"/>
          <w:szCs w:val="20"/>
          <w:lang w:eastAsia="de-DE"/>
        </w:rPr>
        <w:t>The impression that increasing the level of environmental controls will increase the cost of doing AtoN work</w:t>
      </w:r>
      <w:ins w:id="420" w:author="James Collocott" w:date="2015-11-03T14:13:00Z">
        <w:r w:rsidR="00040DE1" w:rsidRPr="008F1C96">
          <w:rPr>
            <w:rFonts w:cs="Arial"/>
            <w:sz w:val="20"/>
            <w:szCs w:val="20"/>
            <w:lang w:eastAsia="de-DE"/>
          </w:rPr>
          <w:t>,</w:t>
        </w:r>
      </w:ins>
      <w:r w:rsidRPr="008F1C96">
        <w:rPr>
          <w:rFonts w:cs="Arial"/>
          <w:sz w:val="20"/>
          <w:szCs w:val="20"/>
          <w:lang w:eastAsia="de-DE"/>
        </w:rPr>
        <w:t xml:space="preserve"> or providing AtoN services is not true.  In fact, the result can be just the opposite and engineering solutions, methodologies and procedures that reduce the impact on the environment can actually reduce AtoN costs.  </w:t>
      </w:r>
    </w:p>
    <w:p w14:paraId="7794CFB7" w14:textId="2E1A18D2" w:rsidR="009D65C8" w:rsidRPr="008F1C96" w:rsidRDefault="009D65C8" w:rsidP="00175426">
      <w:pPr>
        <w:spacing w:before="120"/>
        <w:jc w:val="both"/>
        <w:rPr>
          <w:rFonts w:cs="Arial"/>
          <w:sz w:val="20"/>
          <w:szCs w:val="20"/>
          <w:lang w:eastAsia="de-DE"/>
        </w:rPr>
      </w:pPr>
      <w:r w:rsidRPr="008F1C96">
        <w:rPr>
          <w:rFonts w:cs="Arial"/>
          <w:sz w:val="20"/>
          <w:szCs w:val="20"/>
          <w:lang w:eastAsia="de-DE"/>
        </w:rPr>
        <w:t>Effective environmental management strategies will allow an organization to focus on more sustainable ways of operating, reduce wastage levels, focus on using sustainable resources and reduce reliance on un-sustainable energy resources, promote a responsible corporate image and in general</w:t>
      </w:r>
      <w:ins w:id="421" w:author="James Collocott" w:date="2015-11-03T14:13:00Z">
        <w:r w:rsidR="00040DE1" w:rsidRPr="008F1C96">
          <w:rPr>
            <w:rFonts w:cs="Arial"/>
            <w:sz w:val="20"/>
            <w:szCs w:val="20"/>
            <w:lang w:eastAsia="de-DE"/>
          </w:rPr>
          <w:t>,</w:t>
        </w:r>
      </w:ins>
      <w:r w:rsidRPr="008F1C96">
        <w:rPr>
          <w:rFonts w:cs="Arial"/>
          <w:sz w:val="20"/>
          <w:szCs w:val="20"/>
          <w:lang w:eastAsia="de-DE"/>
        </w:rPr>
        <w:t xml:space="preserve"> result in more efficient and cleaner operations.  It reinforces an organization’s commitment in the eyes of clients, employees and members of the public.</w:t>
      </w:r>
    </w:p>
    <w:p w14:paraId="22F18FF3" w14:textId="16ED31A6" w:rsidR="009D65C8" w:rsidRPr="008F1C96" w:rsidRDefault="009D65C8" w:rsidP="00175426">
      <w:pPr>
        <w:spacing w:before="120"/>
        <w:jc w:val="both"/>
        <w:rPr>
          <w:rFonts w:cs="Arial"/>
          <w:sz w:val="20"/>
          <w:szCs w:val="20"/>
          <w:lang w:eastAsia="de-DE"/>
        </w:rPr>
      </w:pPr>
      <w:r w:rsidRPr="008F1C96">
        <w:rPr>
          <w:rFonts w:cs="Arial"/>
          <w:sz w:val="20"/>
          <w:szCs w:val="20"/>
          <w:lang w:eastAsia="de-DE"/>
        </w:rPr>
        <w:t xml:space="preserve">The monetary and non-monetary costs of </w:t>
      </w:r>
      <w:r w:rsidRPr="008F1C96">
        <w:rPr>
          <w:rFonts w:cs="Arial"/>
          <w:sz w:val="20"/>
          <w:szCs w:val="20"/>
          <w:u w:val="single"/>
          <w:lang w:eastAsia="de-DE"/>
        </w:rPr>
        <w:t>not</w:t>
      </w:r>
      <w:r w:rsidRPr="008F1C96">
        <w:rPr>
          <w:rFonts w:cs="Arial"/>
          <w:sz w:val="20"/>
          <w:szCs w:val="20"/>
          <w:lang w:eastAsia="de-DE"/>
        </w:rPr>
        <w:t xml:space="preserve"> pursuing an environmentally responsible approach can be much higher for an organization.  These can range from bad publicity, financial liability and increasingly, to the costs of clean</w:t>
      </w:r>
      <w:ins w:id="422" w:author="James Collocott" w:date="2015-11-03T14:17:00Z">
        <w:r w:rsidR="00040DE1" w:rsidRPr="008F1C96">
          <w:rPr>
            <w:rFonts w:cs="Arial"/>
            <w:sz w:val="20"/>
            <w:szCs w:val="20"/>
            <w:lang w:eastAsia="de-DE"/>
          </w:rPr>
          <w:t>-</w:t>
        </w:r>
      </w:ins>
      <w:del w:id="423" w:author="James Collocott" w:date="2015-11-03T14:17:00Z">
        <w:r w:rsidRPr="008F1C96" w:rsidDel="00040DE1">
          <w:rPr>
            <w:rFonts w:cs="Arial"/>
            <w:sz w:val="20"/>
            <w:szCs w:val="20"/>
            <w:lang w:eastAsia="de-DE"/>
          </w:rPr>
          <w:delText xml:space="preserve"> </w:delText>
        </w:r>
      </w:del>
      <w:r w:rsidRPr="008F1C96">
        <w:rPr>
          <w:rFonts w:cs="Arial"/>
          <w:sz w:val="20"/>
          <w:szCs w:val="20"/>
          <w:lang w:eastAsia="de-DE"/>
        </w:rPr>
        <w:t>up</w:t>
      </w:r>
      <w:ins w:id="424" w:author="James Collocott" w:date="2015-11-03T14:17:00Z">
        <w:r w:rsidR="00040DE1" w:rsidRPr="008F1C96">
          <w:rPr>
            <w:rFonts w:cs="Arial"/>
            <w:sz w:val="20"/>
            <w:szCs w:val="20"/>
            <w:lang w:eastAsia="de-DE"/>
          </w:rPr>
          <w:t>,</w:t>
        </w:r>
      </w:ins>
      <w:r w:rsidRPr="008F1C96">
        <w:rPr>
          <w:rFonts w:cs="Arial"/>
          <w:sz w:val="20"/>
          <w:szCs w:val="20"/>
          <w:lang w:eastAsia="de-DE"/>
        </w:rPr>
        <w:t xml:space="preserve"> or actual criminal prosecution in the event of environmental incidents or disasters.</w:t>
      </w:r>
      <w:ins w:id="425" w:author="James Collocott" w:date="2015-11-03T14:16:00Z">
        <w:r w:rsidR="00040DE1" w:rsidRPr="008F1C96">
          <w:rPr>
            <w:rFonts w:cs="Arial"/>
            <w:sz w:val="20"/>
            <w:szCs w:val="20"/>
            <w:lang w:eastAsia="de-DE"/>
          </w:rPr>
          <w:t xml:space="preserve"> </w:t>
        </w:r>
      </w:ins>
      <w:r w:rsidRPr="008F1C96">
        <w:rPr>
          <w:rFonts w:cs="Arial"/>
          <w:sz w:val="20"/>
          <w:szCs w:val="20"/>
          <w:lang w:eastAsia="de-DE"/>
        </w:rPr>
        <w:t xml:space="preserve"> The general understanding and awareness of these issues has increased dramatically in the recent past, and as a result there is now a strong emphasis on responsible environmental stewardship, especially in marine areas.  Local and global communities now have the relevant information at hand to be able to monitor the actions and impacts of authorities or service providers, putting the pressure on those entities to ensure they take their responsibilities seriously.</w:t>
      </w:r>
    </w:p>
    <w:p w14:paraId="282C297B" w14:textId="77777777" w:rsidR="009D65C8" w:rsidRPr="008F1C96" w:rsidRDefault="009D65C8" w:rsidP="008F1C96">
      <w:pPr>
        <w:pStyle w:val="Heading1"/>
        <w:keepNext w:val="0"/>
        <w:numPr>
          <w:ilvl w:val="0"/>
          <w:numId w:val="34"/>
        </w:numPr>
        <w:spacing w:after="120"/>
        <w:ind w:left="567" w:hanging="567"/>
        <w:rPr>
          <w:rFonts w:cs="Arial"/>
          <w:sz w:val="20"/>
          <w:szCs w:val="20"/>
        </w:rPr>
      </w:pPr>
      <w:bookmarkStart w:id="426" w:name="_Toc338319300"/>
      <w:bookmarkStart w:id="427" w:name="_Toc435575490"/>
      <w:r w:rsidRPr="008F1C96">
        <w:rPr>
          <w:rFonts w:cs="Arial"/>
          <w:sz w:val="20"/>
          <w:szCs w:val="20"/>
        </w:rPr>
        <w:t>References and Legislative Compliance</w:t>
      </w:r>
      <w:bookmarkEnd w:id="426"/>
      <w:bookmarkEnd w:id="427"/>
    </w:p>
    <w:p w14:paraId="4140231C" w14:textId="030C7CDB" w:rsidR="009D65C8" w:rsidRPr="008F1C96" w:rsidRDefault="009D65C8">
      <w:pPr>
        <w:pStyle w:val="BodyText"/>
        <w:spacing w:before="120"/>
        <w:rPr>
          <w:rFonts w:cs="Arial"/>
          <w:sz w:val="20"/>
          <w:szCs w:val="20"/>
          <w:lang w:eastAsia="de-DE"/>
        </w:rPr>
      </w:pPr>
      <w:r w:rsidRPr="008F1C96">
        <w:rPr>
          <w:rFonts w:cs="Arial"/>
          <w:sz w:val="20"/>
          <w:szCs w:val="20"/>
          <w:lang w:eastAsia="de-DE"/>
        </w:rPr>
        <w:t xml:space="preserve">Protection of the environment should be of paramount importance to </w:t>
      </w:r>
      <w:del w:id="428" w:author="James Collocott" w:date="2015-11-03T14:17:00Z">
        <w:r w:rsidRPr="008F1C96" w:rsidDel="00040DE1">
          <w:rPr>
            <w:rFonts w:cs="Arial"/>
            <w:sz w:val="20"/>
            <w:szCs w:val="20"/>
            <w:lang w:eastAsia="de-DE"/>
          </w:rPr>
          <w:delText>aids to navigation (</w:delText>
        </w:r>
      </w:del>
      <w:r w:rsidRPr="008F1C96">
        <w:rPr>
          <w:rFonts w:cs="Arial"/>
          <w:sz w:val="20"/>
          <w:szCs w:val="20"/>
          <w:lang w:eastAsia="de-DE"/>
        </w:rPr>
        <w:t>AtoN</w:t>
      </w:r>
      <w:del w:id="429" w:author="James Collocott" w:date="2015-11-03T14:17:00Z">
        <w:r w:rsidRPr="008F1C96" w:rsidDel="00040DE1">
          <w:rPr>
            <w:rFonts w:cs="Arial"/>
            <w:sz w:val="20"/>
            <w:szCs w:val="20"/>
            <w:lang w:eastAsia="de-DE"/>
          </w:rPr>
          <w:delText>)</w:delText>
        </w:r>
      </w:del>
      <w:r w:rsidRPr="008F1C96">
        <w:rPr>
          <w:rFonts w:cs="Arial"/>
          <w:sz w:val="20"/>
          <w:szCs w:val="20"/>
          <w:lang w:eastAsia="de-DE"/>
        </w:rPr>
        <w:t xml:space="preserve"> authorities, service providers and AtoN manufacturers.</w:t>
      </w:r>
      <w:ins w:id="430" w:author="James Collocott" w:date="2015-11-03T14:18:00Z">
        <w:r w:rsidR="00040DE1" w:rsidRPr="008F1C96">
          <w:rPr>
            <w:rFonts w:cs="Arial"/>
            <w:sz w:val="20"/>
            <w:szCs w:val="20"/>
            <w:lang w:eastAsia="de-DE"/>
          </w:rPr>
          <w:t xml:space="preserve"> </w:t>
        </w:r>
      </w:ins>
      <w:r w:rsidRPr="008F1C96">
        <w:rPr>
          <w:rFonts w:cs="Arial"/>
          <w:sz w:val="20"/>
          <w:szCs w:val="20"/>
          <w:lang w:eastAsia="de-DE"/>
        </w:rPr>
        <w:t xml:space="preserve"> All organizations should commit themselves to comply with relevant local, national and international laws, regulations, standards and codes of practice in their area of operation. </w:t>
      </w:r>
      <w:ins w:id="431" w:author="James Collocott" w:date="2015-11-03T14:18:00Z">
        <w:r w:rsidR="00040DE1" w:rsidRPr="008F1C96">
          <w:rPr>
            <w:rFonts w:cs="Arial"/>
            <w:sz w:val="20"/>
            <w:szCs w:val="20"/>
            <w:lang w:eastAsia="de-DE"/>
          </w:rPr>
          <w:t xml:space="preserve"> </w:t>
        </w:r>
      </w:ins>
      <w:r w:rsidRPr="008F1C96">
        <w:rPr>
          <w:rFonts w:cs="Arial"/>
          <w:sz w:val="20"/>
          <w:szCs w:val="20"/>
          <w:lang w:eastAsia="de-DE"/>
        </w:rPr>
        <w:t>AtoN authorities and service providers should refer to their local legislation for specific compliance requirements to guide their environmental management.</w:t>
      </w:r>
    </w:p>
    <w:p w14:paraId="548FB154" w14:textId="17CF7E1D" w:rsidR="009D65C8" w:rsidRPr="008F1C96" w:rsidRDefault="009D65C8">
      <w:pPr>
        <w:pStyle w:val="ListBullet"/>
        <w:rPr>
          <w:sz w:val="20"/>
          <w:szCs w:val="20"/>
        </w:rPr>
      </w:pPr>
      <w:r w:rsidRPr="008F1C96">
        <w:rPr>
          <w:sz w:val="20"/>
          <w:szCs w:val="20"/>
        </w:rPr>
        <w:t>Governments, intergovernmental and non</w:t>
      </w:r>
      <w:ins w:id="432" w:author="James Collocott" w:date="2015-11-03T14:18:00Z">
        <w:r w:rsidR="00040DE1" w:rsidRPr="008F1C96">
          <w:rPr>
            <w:sz w:val="20"/>
            <w:szCs w:val="20"/>
          </w:rPr>
          <w:t>-</w:t>
        </w:r>
      </w:ins>
      <w:r w:rsidRPr="008F1C96">
        <w:rPr>
          <w:sz w:val="20"/>
          <w:szCs w:val="20"/>
        </w:rPr>
        <w:t>governmental organizations, major groups, the private sector and civil society, individually or collectively, have a role in environmental governance.</w:t>
      </w:r>
      <w:ins w:id="433" w:author="James Collocott" w:date="2015-11-03T14:18:00Z">
        <w:r w:rsidR="00040DE1" w:rsidRPr="008F1C96">
          <w:rPr>
            <w:sz w:val="20"/>
            <w:szCs w:val="20"/>
          </w:rPr>
          <w:t xml:space="preserve"> </w:t>
        </w:r>
      </w:ins>
      <w:r w:rsidRPr="008F1C96">
        <w:rPr>
          <w:sz w:val="20"/>
          <w:szCs w:val="20"/>
        </w:rPr>
        <w:t xml:space="preserve"> Increased global awareness of environmental issues has meant that at the international level, multilateral environmental agreements increasingly play an important role and provide leadership. </w:t>
      </w:r>
      <w:ins w:id="434" w:author="James Collocott" w:date="2015-11-03T14:18:00Z">
        <w:r w:rsidR="00040DE1" w:rsidRPr="008F1C96">
          <w:rPr>
            <w:sz w:val="20"/>
            <w:szCs w:val="20"/>
          </w:rPr>
          <w:t xml:space="preserve"> </w:t>
        </w:r>
      </w:ins>
      <w:r w:rsidRPr="008F1C96">
        <w:rPr>
          <w:sz w:val="20"/>
          <w:szCs w:val="20"/>
        </w:rPr>
        <w:t xml:space="preserve">Regional organizations and bodies provide forums for policy development, environmental management implementation and information on sustainable practices. </w:t>
      </w:r>
      <w:ins w:id="435" w:author="James Collocott" w:date="2015-11-03T14:18:00Z">
        <w:r w:rsidR="00040DE1" w:rsidRPr="008F1C96">
          <w:rPr>
            <w:sz w:val="20"/>
            <w:szCs w:val="20"/>
          </w:rPr>
          <w:t xml:space="preserve"> </w:t>
        </w:r>
      </w:ins>
      <w:r w:rsidRPr="008F1C96">
        <w:rPr>
          <w:sz w:val="20"/>
          <w:szCs w:val="20"/>
        </w:rPr>
        <w:t>AtoN authorities and service providers should look to these as a source of information and assistance in their own environmental stewardship and</w:t>
      </w:r>
      <w:ins w:id="436" w:author="James Collocott" w:date="2015-11-03T14:18:00Z">
        <w:r w:rsidR="00040DE1" w:rsidRPr="008F1C96">
          <w:rPr>
            <w:sz w:val="20"/>
            <w:szCs w:val="20"/>
          </w:rPr>
          <w:t>,</w:t>
        </w:r>
      </w:ins>
      <w:r w:rsidRPr="008F1C96">
        <w:rPr>
          <w:sz w:val="20"/>
          <w:szCs w:val="20"/>
        </w:rPr>
        <w:t xml:space="preserve"> where possible</w:t>
      </w:r>
      <w:ins w:id="437" w:author="James Collocott" w:date="2015-11-03T14:18:00Z">
        <w:r w:rsidR="00040DE1" w:rsidRPr="008F1C96">
          <w:rPr>
            <w:sz w:val="20"/>
            <w:szCs w:val="20"/>
          </w:rPr>
          <w:t>,</w:t>
        </w:r>
      </w:ins>
      <w:r w:rsidRPr="008F1C96">
        <w:rPr>
          <w:sz w:val="20"/>
          <w:szCs w:val="20"/>
        </w:rPr>
        <w:t xml:space="preserve"> to identify environmental programs that could possibly be run parallel to their own activities.</w:t>
      </w:r>
    </w:p>
    <w:p w14:paraId="2792BA49" w14:textId="67A64C2A" w:rsidR="009D65C8" w:rsidRPr="008F1C96" w:rsidRDefault="009D65C8" w:rsidP="008F1C96">
      <w:pPr>
        <w:pStyle w:val="Heading2"/>
        <w:keepNext w:val="0"/>
        <w:numPr>
          <w:ilvl w:val="1"/>
          <w:numId w:val="34"/>
        </w:numPr>
        <w:tabs>
          <w:tab w:val="clear" w:pos="851"/>
          <w:tab w:val="num" w:pos="567"/>
          <w:tab w:val="num" w:pos="1134"/>
        </w:tabs>
        <w:spacing w:before="240"/>
        <w:ind w:left="0" w:firstLine="0"/>
        <w:jc w:val="left"/>
        <w:rPr>
          <w:rFonts w:cs="Arial"/>
          <w:sz w:val="20"/>
        </w:rPr>
      </w:pPr>
      <w:bookmarkStart w:id="438" w:name="_Toc435575491"/>
      <w:r w:rsidRPr="008F1C96">
        <w:rPr>
          <w:rFonts w:cs="Arial"/>
          <w:sz w:val="20"/>
        </w:rPr>
        <w:t>Identification of legislation and standards</w:t>
      </w:r>
      <w:bookmarkEnd w:id="438"/>
    </w:p>
    <w:p w14:paraId="43014308" w14:textId="0E25EE0A" w:rsidR="009D65C8" w:rsidRPr="008F1C96" w:rsidRDefault="009D65C8" w:rsidP="00175426">
      <w:pPr>
        <w:spacing w:before="120"/>
        <w:jc w:val="both"/>
        <w:rPr>
          <w:rFonts w:cs="Arial"/>
          <w:sz w:val="20"/>
          <w:szCs w:val="20"/>
          <w:lang w:eastAsia="de-DE"/>
        </w:rPr>
      </w:pPr>
      <w:r w:rsidRPr="008F1C96">
        <w:rPr>
          <w:rFonts w:cs="Arial"/>
          <w:sz w:val="20"/>
          <w:szCs w:val="20"/>
          <w:lang w:eastAsia="de-DE"/>
        </w:rPr>
        <w:t xml:space="preserve">An organization's activities may be affected by a number of different laws, legislations or governing standards. </w:t>
      </w:r>
      <w:ins w:id="439" w:author="James Collocott" w:date="2015-11-03T14:19:00Z">
        <w:r w:rsidR="00040DE1" w:rsidRPr="008F1C96">
          <w:rPr>
            <w:rFonts w:cs="Arial"/>
            <w:sz w:val="20"/>
            <w:szCs w:val="20"/>
            <w:lang w:eastAsia="de-DE"/>
          </w:rPr>
          <w:t xml:space="preserve"> </w:t>
        </w:r>
      </w:ins>
      <w:r w:rsidRPr="008F1C96">
        <w:rPr>
          <w:rFonts w:cs="Arial"/>
          <w:sz w:val="20"/>
          <w:szCs w:val="20"/>
          <w:lang w:eastAsia="de-DE"/>
        </w:rPr>
        <w:t xml:space="preserve">An organization should identify which of these influence their environmental management and should develop and promulgate an understanding of what is required to comply and the possible consequences of non-compliance. </w:t>
      </w:r>
    </w:p>
    <w:p w14:paraId="0EC22E11" w14:textId="77777777" w:rsidR="009D65C8" w:rsidRPr="008F1C96" w:rsidRDefault="009D65C8" w:rsidP="008F1C96">
      <w:pPr>
        <w:pStyle w:val="Heading1"/>
        <w:keepNext w:val="0"/>
        <w:numPr>
          <w:ilvl w:val="0"/>
          <w:numId w:val="34"/>
        </w:numPr>
        <w:spacing w:after="120"/>
        <w:ind w:left="567" w:hanging="567"/>
        <w:rPr>
          <w:rFonts w:cs="Arial"/>
          <w:color w:val="000000" w:themeColor="text1"/>
          <w:sz w:val="20"/>
          <w:szCs w:val="20"/>
        </w:rPr>
      </w:pPr>
      <w:bookmarkStart w:id="440" w:name="_Toc338319301"/>
      <w:bookmarkStart w:id="441" w:name="_Toc435575492"/>
      <w:r w:rsidRPr="008F1C96">
        <w:rPr>
          <w:rFonts w:cs="Arial"/>
          <w:sz w:val="20"/>
          <w:szCs w:val="20"/>
        </w:rPr>
        <w:t>Environmental Management</w:t>
      </w:r>
      <w:bookmarkEnd w:id="440"/>
      <w:bookmarkEnd w:id="441"/>
    </w:p>
    <w:p w14:paraId="4A6E04DD" w14:textId="36F2D97F" w:rsidR="009D65C8" w:rsidRPr="008F1C96" w:rsidRDefault="009D65C8">
      <w:pPr>
        <w:spacing w:before="120"/>
        <w:jc w:val="both"/>
        <w:rPr>
          <w:rFonts w:cs="Arial"/>
          <w:color w:val="000000" w:themeColor="text1"/>
          <w:sz w:val="20"/>
          <w:szCs w:val="20"/>
        </w:rPr>
      </w:pPr>
      <w:r w:rsidRPr="008F1C96">
        <w:rPr>
          <w:rFonts w:cs="Arial"/>
          <w:color w:val="000000" w:themeColor="text1"/>
          <w:sz w:val="20"/>
          <w:szCs w:val="20"/>
        </w:rPr>
        <w:t xml:space="preserve">Environmental Management could be classified as a system that allows an authority to work consciously, actively and systematically towards </w:t>
      </w:r>
      <w:ins w:id="442" w:author="James Collocott" w:date="2015-11-03T14:19:00Z">
        <w:r w:rsidR="00040DE1" w:rsidRPr="008F1C96">
          <w:rPr>
            <w:rFonts w:cs="Arial"/>
            <w:color w:val="000000" w:themeColor="text1"/>
            <w:sz w:val="20"/>
            <w:szCs w:val="20"/>
          </w:rPr>
          <w:t xml:space="preserve">the </w:t>
        </w:r>
      </w:ins>
      <w:r w:rsidRPr="008F1C96">
        <w:rPr>
          <w:rFonts w:cs="Arial"/>
          <w:color w:val="000000" w:themeColor="text1"/>
          <w:sz w:val="20"/>
          <w:szCs w:val="20"/>
        </w:rPr>
        <w:t>reducing environmental impact of its activities and improving its methods of interaction with the environment</w:t>
      </w:r>
      <w:del w:id="443" w:author="James Collocott" w:date="2015-11-03T14:19:00Z">
        <w:r w:rsidRPr="008F1C96" w:rsidDel="00040DE1">
          <w:rPr>
            <w:rFonts w:cs="Arial"/>
            <w:color w:val="000000" w:themeColor="text1"/>
            <w:sz w:val="20"/>
            <w:szCs w:val="20"/>
          </w:rPr>
          <w:delText>s</w:delText>
        </w:r>
      </w:del>
      <w:r w:rsidRPr="008F1C96">
        <w:rPr>
          <w:rFonts w:cs="Arial"/>
          <w:color w:val="000000" w:themeColor="text1"/>
          <w:sz w:val="20"/>
          <w:szCs w:val="20"/>
        </w:rPr>
        <w:t xml:space="preserve"> to minimize</w:t>
      </w:r>
      <w:ins w:id="444" w:author="James Collocott" w:date="2015-11-03T14:19:00Z">
        <w:r w:rsidR="00040DE1" w:rsidRPr="008F1C96">
          <w:rPr>
            <w:rFonts w:cs="Arial"/>
            <w:color w:val="000000" w:themeColor="text1"/>
            <w:sz w:val="20"/>
            <w:szCs w:val="20"/>
          </w:rPr>
          <w:t>,</w:t>
        </w:r>
      </w:ins>
      <w:r w:rsidRPr="008F1C96">
        <w:rPr>
          <w:rFonts w:cs="Arial"/>
          <w:color w:val="000000" w:themeColor="text1"/>
          <w:sz w:val="20"/>
          <w:szCs w:val="20"/>
        </w:rPr>
        <w:t xml:space="preserve"> or eliminate </w:t>
      </w:r>
      <w:r w:rsidRPr="008F1C96">
        <w:rPr>
          <w:rStyle w:val="hps"/>
          <w:rFonts w:cs="Arial"/>
          <w:color w:val="000000" w:themeColor="text1"/>
          <w:sz w:val="20"/>
          <w:szCs w:val="20"/>
        </w:rPr>
        <w:t>negative</w:t>
      </w:r>
      <w:r w:rsidRPr="008F1C96">
        <w:rPr>
          <w:rFonts w:cs="Arial"/>
          <w:color w:val="000000" w:themeColor="text1"/>
          <w:sz w:val="20"/>
          <w:szCs w:val="20"/>
        </w:rPr>
        <w:t xml:space="preserve"> </w:t>
      </w:r>
      <w:r w:rsidRPr="008F1C96">
        <w:rPr>
          <w:rStyle w:val="hps"/>
          <w:rFonts w:cs="Arial"/>
          <w:color w:val="000000" w:themeColor="text1"/>
          <w:sz w:val="20"/>
          <w:szCs w:val="20"/>
        </w:rPr>
        <w:t>impact</w:t>
      </w:r>
      <w:r w:rsidRPr="008F1C96">
        <w:rPr>
          <w:rFonts w:cs="Arial"/>
          <w:color w:val="000000" w:themeColor="text1"/>
          <w:sz w:val="20"/>
          <w:szCs w:val="20"/>
        </w:rPr>
        <w:t xml:space="preserve"> </w:t>
      </w:r>
      <w:r w:rsidRPr="008F1C96">
        <w:rPr>
          <w:rStyle w:val="hps"/>
          <w:rFonts w:cs="Arial"/>
          <w:color w:val="000000" w:themeColor="text1"/>
          <w:sz w:val="20"/>
          <w:szCs w:val="20"/>
        </w:rPr>
        <w:t>on the</w:t>
      </w:r>
      <w:r w:rsidRPr="008F1C96">
        <w:rPr>
          <w:rFonts w:cs="Arial"/>
          <w:color w:val="000000" w:themeColor="text1"/>
          <w:sz w:val="20"/>
          <w:szCs w:val="20"/>
        </w:rPr>
        <w:t xml:space="preserve"> </w:t>
      </w:r>
      <w:r w:rsidRPr="008F1C96">
        <w:rPr>
          <w:rStyle w:val="hps"/>
          <w:rFonts w:cs="Arial"/>
          <w:color w:val="000000" w:themeColor="text1"/>
          <w:sz w:val="20"/>
          <w:szCs w:val="20"/>
        </w:rPr>
        <w:t>environment.</w:t>
      </w:r>
    </w:p>
    <w:p w14:paraId="79BD5F15" w14:textId="1D8E9C27" w:rsidR="009D65C8" w:rsidRPr="008F1C96" w:rsidRDefault="009D65C8" w:rsidP="00175426">
      <w:pPr>
        <w:spacing w:before="120"/>
        <w:jc w:val="both"/>
        <w:rPr>
          <w:rFonts w:cs="Arial"/>
          <w:sz w:val="20"/>
          <w:szCs w:val="20"/>
        </w:rPr>
      </w:pPr>
      <w:r w:rsidRPr="008F1C96">
        <w:rPr>
          <w:rFonts w:cs="Arial"/>
          <w:sz w:val="20"/>
          <w:szCs w:val="20"/>
        </w:rPr>
        <w:t>In the broader sense, environmental management consists of a series of different, but inter-related systems that</w:t>
      </w:r>
      <w:ins w:id="445" w:author="James Collocott" w:date="2015-11-03T14:19:00Z">
        <w:r w:rsidR="00040DE1" w:rsidRPr="008F1C96">
          <w:rPr>
            <w:rFonts w:cs="Arial"/>
            <w:sz w:val="20"/>
            <w:szCs w:val="20"/>
          </w:rPr>
          <w:t>,</w:t>
        </w:r>
      </w:ins>
      <w:r w:rsidRPr="008F1C96">
        <w:rPr>
          <w:rFonts w:cs="Arial"/>
          <w:sz w:val="20"/>
          <w:szCs w:val="20"/>
        </w:rPr>
        <w:t xml:space="preserve"> when combined, allow effective management of these environmental interactions. </w:t>
      </w:r>
    </w:p>
    <w:p w14:paraId="70F5AFCC" w14:textId="77777777" w:rsidR="009D65C8" w:rsidRPr="008F1C96" w:rsidRDefault="009D65C8" w:rsidP="00175426">
      <w:pPr>
        <w:spacing w:before="120"/>
        <w:jc w:val="both"/>
        <w:rPr>
          <w:rFonts w:cs="Arial"/>
          <w:sz w:val="20"/>
          <w:szCs w:val="20"/>
        </w:rPr>
      </w:pPr>
      <w:r w:rsidRPr="008F1C96">
        <w:rPr>
          <w:rFonts w:cs="Arial"/>
          <w:sz w:val="20"/>
          <w:szCs w:val="20"/>
        </w:rPr>
        <w:t>Environmental management, in the broader sense, considers what aspects of an organization’s business has the potential to impact on the environment, and how organizations can achieve their environmental obligations and performance goals.</w:t>
      </w:r>
    </w:p>
    <w:p w14:paraId="1C661907" w14:textId="1A67EE33" w:rsidR="009D65C8" w:rsidRPr="008F1C96" w:rsidRDefault="009D65C8" w:rsidP="00175426">
      <w:pPr>
        <w:spacing w:before="120"/>
        <w:jc w:val="both"/>
        <w:rPr>
          <w:rFonts w:cs="Arial"/>
          <w:sz w:val="20"/>
          <w:szCs w:val="20"/>
        </w:rPr>
      </w:pPr>
      <w:r w:rsidRPr="008F1C96">
        <w:rPr>
          <w:rFonts w:cs="Arial"/>
          <w:sz w:val="20"/>
          <w:szCs w:val="20"/>
        </w:rPr>
        <w:lastRenderedPageBreak/>
        <w:t>Some key drivers of environmental management include</w:t>
      </w:r>
      <w:ins w:id="446" w:author="James Collocott" w:date="2015-11-03T14:34:00Z">
        <w:r w:rsidR="001565E6" w:rsidRPr="008F1C96">
          <w:rPr>
            <w:rFonts w:cs="Arial"/>
            <w:sz w:val="20"/>
            <w:szCs w:val="20"/>
          </w:rPr>
          <w:t>:</w:t>
        </w:r>
      </w:ins>
      <w:del w:id="447" w:author="James Collocott" w:date="2015-11-03T14:34:00Z">
        <w:r w:rsidRPr="008F1C96" w:rsidDel="001565E6">
          <w:rPr>
            <w:rFonts w:cs="Arial"/>
            <w:sz w:val="20"/>
            <w:szCs w:val="20"/>
          </w:rPr>
          <w:delText>;</w:delText>
        </w:r>
      </w:del>
    </w:p>
    <w:p w14:paraId="13DAD506"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Environmental policies including senior management’s commitment to environmental compliance</w:t>
      </w:r>
      <w:del w:id="448" w:author="James Collocott" w:date="2015-11-03T14:34:00Z">
        <w:r w:rsidRPr="008F1C96" w:rsidDel="001565E6">
          <w:rPr>
            <w:rFonts w:cs="Arial"/>
            <w:sz w:val="20"/>
            <w:szCs w:val="20"/>
          </w:rPr>
          <w:delText>;</w:delText>
        </w:r>
      </w:del>
    </w:p>
    <w:p w14:paraId="4D2AF27D"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Environmental Management Systems</w:t>
      </w:r>
      <w:del w:id="449" w:author="James Collocott" w:date="2015-11-03T14:34:00Z">
        <w:r w:rsidRPr="008F1C96" w:rsidDel="001565E6">
          <w:rPr>
            <w:rFonts w:cs="Arial"/>
            <w:sz w:val="20"/>
            <w:szCs w:val="20"/>
          </w:rPr>
          <w:delText>;</w:delText>
        </w:r>
      </w:del>
    </w:p>
    <w:p w14:paraId="03A57ECE"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Standards and legislation that dictate the level to which an organization manages its environmental impact</w:t>
      </w:r>
      <w:del w:id="450" w:author="James Collocott" w:date="2015-11-03T14:34:00Z">
        <w:r w:rsidRPr="008F1C96" w:rsidDel="001565E6">
          <w:rPr>
            <w:rFonts w:cs="Arial"/>
            <w:sz w:val="20"/>
            <w:szCs w:val="20"/>
          </w:rPr>
          <w:delText>;</w:delText>
        </w:r>
      </w:del>
    </w:p>
    <w:p w14:paraId="7EFE4CB2"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Environmental auditing and assessments</w:t>
      </w:r>
      <w:del w:id="451" w:author="James Collocott" w:date="2015-11-03T14:34:00Z">
        <w:r w:rsidRPr="008F1C96" w:rsidDel="001565E6">
          <w:rPr>
            <w:rFonts w:cs="Arial"/>
            <w:sz w:val="20"/>
            <w:szCs w:val="20"/>
          </w:rPr>
          <w:delText>;</w:delText>
        </w:r>
      </w:del>
    </w:p>
    <w:p w14:paraId="7CD13AC7" w14:textId="030954CB"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Monitoring and measurement of environmental performance which identifies compliance issues and cost effective solutions</w:t>
      </w:r>
      <w:ins w:id="452" w:author="James Collocott" w:date="2015-11-03T14:19:00Z">
        <w:r w:rsidR="00040DE1" w:rsidRPr="008F1C96">
          <w:rPr>
            <w:rFonts w:cs="Arial"/>
            <w:sz w:val="20"/>
            <w:szCs w:val="20"/>
          </w:rPr>
          <w:t>,</w:t>
        </w:r>
      </w:ins>
      <w:r w:rsidRPr="008F1C96">
        <w:rPr>
          <w:rFonts w:cs="Arial"/>
          <w:sz w:val="20"/>
          <w:szCs w:val="20"/>
        </w:rPr>
        <w:t xml:space="preserve"> as well as assisting in identifying employee training needs; and</w:t>
      </w:r>
    </w:p>
    <w:p w14:paraId="01C8D6B6"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Environmental reporting.</w:t>
      </w:r>
    </w:p>
    <w:p w14:paraId="40697B94" w14:textId="1806B44F" w:rsidR="009D65C8" w:rsidRPr="008F1C96" w:rsidRDefault="009D65C8" w:rsidP="00175426">
      <w:pPr>
        <w:spacing w:before="120"/>
        <w:jc w:val="both"/>
        <w:rPr>
          <w:rFonts w:cs="Arial"/>
          <w:sz w:val="20"/>
          <w:szCs w:val="20"/>
          <w:lang w:eastAsia="de-DE"/>
        </w:rPr>
      </w:pPr>
      <w:r w:rsidRPr="008F1C96">
        <w:rPr>
          <w:rFonts w:cs="Arial"/>
          <w:sz w:val="20"/>
          <w:szCs w:val="20"/>
          <w:lang w:eastAsia="de-DE"/>
        </w:rPr>
        <w:t xml:space="preserve">Any organization will benefit from undertaking an initial review of the environmental aspects and impacts associated with their operations. </w:t>
      </w:r>
      <w:ins w:id="453" w:author="James Collocott" w:date="2015-11-03T14:19:00Z">
        <w:r w:rsidR="00040DE1" w:rsidRPr="008F1C96">
          <w:rPr>
            <w:rFonts w:cs="Arial"/>
            <w:sz w:val="20"/>
            <w:szCs w:val="20"/>
            <w:lang w:eastAsia="de-DE"/>
          </w:rPr>
          <w:t xml:space="preserve"> </w:t>
        </w:r>
      </w:ins>
      <w:r w:rsidRPr="008F1C96">
        <w:rPr>
          <w:rFonts w:cs="Arial"/>
          <w:sz w:val="20"/>
          <w:szCs w:val="20"/>
          <w:lang w:eastAsia="de-DE"/>
        </w:rPr>
        <w:t xml:space="preserve">This can provide a starting point for an organization to identify the level of impact its activities have on the environment, what controls are currently in place and what actual levels of controls or procedures are required. </w:t>
      </w:r>
    </w:p>
    <w:p w14:paraId="29B6C5AB" w14:textId="77777777" w:rsidR="009D65C8" w:rsidRPr="008F1C96" w:rsidRDefault="009D65C8" w:rsidP="00175426">
      <w:pPr>
        <w:spacing w:before="120"/>
        <w:jc w:val="both"/>
        <w:rPr>
          <w:rFonts w:cs="Arial"/>
          <w:sz w:val="20"/>
          <w:szCs w:val="20"/>
          <w:lang w:eastAsia="de-DE"/>
        </w:rPr>
      </w:pPr>
      <w:r w:rsidRPr="008F1C96">
        <w:rPr>
          <w:rFonts w:cs="Arial"/>
          <w:sz w:val="20"/>
          <w:szCs w:val="20"/>
          <w:lang w:eastAsia="de-DE"/>
        </w:rPr>
        <w:t>It is also a valuable tool in identifying ways to increase the sustainability of its operations and where appropriate to assess its carbon footprint and respond accordingly.</w:t>
      </w:r>
    </w:p>
    <w:p w14:paraId="63C9EFFC" w14:textId="77777777" w:rsidR="009D65C8" w:rsidRPr="008F1C96" w:rsidRDefault="009D65C8" w:rsidP="00175426">
      <w:pPr>
        <w:spacing w:before="120"/>
        <w:jc w:val="both"/>
        <w:rPr>
          <w:rFonts w:cs="Arial"/>
          <w:sz w:val="20"/>
          <w:szCs w:val="20"/>
          <w:lang w:eastAsia="de-DE"/>
        </w:rPr>
      </w:pPr>
      <w:r w:rsidRPr="008F1C96">
        <w:rPr>
          <w:rFonts w:cs="Arial"/>
          <w:sz w:val="20"/>
          <w:szCs w:val="20"/>
          <w:lang w:eastAsia="de-DE"/>
        </w:rPr>
        <w:t>The review provides data and information that is crucial in development of policies, systems, guidelines and procedures and planning in general.</w:t>
      </w:r>
    </w:p>
    <w:p w14:paraId="4213DD62" w14:textId="71C4D10E" w:rsidR="009D65C8" w:rsidRPr="008F1C96" w:rsidRDefault="009D65C8" w:rsidP="008F1C96">
      <w:pPr>
        <w:pStyle w:val="Heading2"/>
        <w:keepNext w:val="0"/>
        <w:numPr>
          <w:ilvl w:val="1"/>
          <w:numId w:val="34"/>
        </w:numPr>
        <w:tabs>
          <w:tab w:val="clear" w:pos="851"/>
          <w:tab w:val="num" w:pos="0"/>
          <w:tab w:val="num" w:pos="567"/>
        </w:tabs>
        <w:spacing w:before="240"/>
        <w:ind w:left="0" w:firstLine="0"/>
        <w:jc w:val="left"/>
        <w:rPr>
          <w:rFonts w:cs="Arial"/>
          <w:sz w:val="20"/>
        </w:rPr>
      </w:pPr>
      <w:bookmarkStart w:id="454" w:name="_Toc435575493"/>
      <w:r w:rsidRPr="008F1C96">
        <w:rPr>
          <w:rFonts w:cs="Arial"/>
          <w:sz w:val="20"/>
        </w:rPr>
        <w:t>Environmental Management Policies</w:t>
      </w:r>
      <w:bookmarkEnd w:id="454"/>
    </w:p>
    <w:p w14:paraId="0F20D96A" w14:textId="2975192E" w:rsidR="009D65C8" w:rsidRPr="008F1C96" w:rsidRDefault="009D65C8" w:rsidP="00175426">
      <w:pPr>
        <w:spacing w:before="120"/>
        <w:jc w:val="both"/>
        <w:rPr>
          <w:rFonts w:cs="Arial"/>
          <w:sz w:val="20"/>
          <w:szCs w:val="20"/>
        </w:rPr>
      </w:pPr>
      <w:r w:rsidRPr="008F1C96">
        <w:rPr>
          <w:rFonts w:cs="Arial"/>
          <w:sz w:val="20"/>
          <w:szCs w:val="20"/>
        </w:rPr>
        <w:t xml:space="preserve">The Environmental Policy verbalizes the organization’s commitment to be environmentally responsible. </w:t>
      </w:r>
      <w:ins w:id="455" w:author="James Collocott" w:date="2015-11-03T14:19:00Z">
        <w:r w:rsidR="00040DE1" w:rsidRPr="008F1C96">
          <w:rPr>
            <w:rFonts w:cs="Arial"/>
            <w:sz w:val="20"/>
            <w:szCs w:val="20"/>
          </w:rPr>
          <w:t xml:space="preserve"> </w:t>
        </w:r>
      </w:ins>
      <w:r w:rsidRPr="008F1C96">
        <w:rPr>
          <w:rFonts w:cs="Arial"/>
          <w:sz w:val="20"/>
          <w:szCs w:val="20"/>
        </w:rPr>
        <w:t xml:space="preserve">The content of the environmental policy describes the organizations aspirations, evoking the degree of commitment by top management and serving as a beacon to influence the </w:t>
      </w:r>
      <w:del w:id="456" w:author="James Collocott" w:date="2015-11-03T14:19:00Z">
        <w:r w:rsidRPr="008F1C96" w:rsidDel="00040DE1">
          <w:rPr>
            <w:rFonts w:cs="Arial"/>
            <w:sz w:val="20"/>
            <w:szCs w:val="20"/>
          </w:rPr>
          <w:delText>behavior</w:delText>
        </w:r>
      </w:del>
      <w:ins w:id="457" w:author="James Collocott" w:date="2015-11-03T14:19:00Z">
        <w:r w:rsidR="00040DE1" w:rsidRPr="008F1C96">
          <w:rPr>
            <w:rFonts w:cs="Arial"/>
            <w:sz w:val="20"/>
            <w:szCs w:val="20"/>
          </w:rPr>
          <w:t>behaviour</w:t>
        </w:r>
      </w:ins>
      <w:r w:rsidRPr="008F1C96">
        <w:rPr>
          <w:rFonts w:cs="Arial"/>
          <w:sz w:val="20"/>
          <w:szCs w:val="20"/>
        </w:rPr>
        <w:t xml:space="preserve"> and actions of all members of the organization to high achievement </w:t>
      </w:r>
      <w:del w:id="458" w:author="Adam Hay" w:date="2015-11-18T00:25:00Z">
        <w:r w:rsidRPr="008F1C96" w:rsidDel="00972BFE">
          <w:rPr>
            <w:rFonts w:cs="Arial"/>
            <w:sz w:val="20"/>
            <w:szCs w:val="20"/>
          </w:rPr>
          <w:delText>for</w:delText>
        </w:r>
      </w:del>
      <w:ins w:id="459" w:author="James Collocott" w:date="2015-11-03T14:21:00Z">
        <w:del w:id="460" w:author="Adam Hay" w:date="2015-11-18T00:25:00Z">
          <w:r w:rsidR="00B43311" w:rsidRPr="008F1C96" w:rsidDel="00972BFE">
            <w:rPr>
              <w:rFonts w:cs="Arial"/>
              <w:sz w:val="20"/>
              <w:szCs w:val="20"/>
              <w:highlight w:val="yellow"/>
              <w:rPrChange w:id="461" w:author="James Collocott" w:date="2015-11-03T14:21:00Z">
                <w:rPr/>
              </w:rPrChange>
            </w:rPr>
            <w:delText>(</w:delText>
          </w:r>
        </w:del>
        <w:r w:rsidR="00B43311" w:rsidRPr="008F1C96">
          <w:rPr>
            <w:rFonts w:cs="Arial"/>
            <w:sz w:val="20"/>
            <w:szCs w:val="20"/>
            <w:highlight w:val="yellow"/>
            <w:rPrChange w:id="462" w:author="James Collocott" w:date="2015-11-03T14:21:00Z">
              <w:rPr/>
            </w:rPrChange>
          </w:rPr>
          <w:t>of?</w:t>
        </w:r>
        <w:del w:id="463" w:author="Adam Hay" w:date="2015-11-18T00:25:00Z">
          <w:r w:rsidR="00B43311" w:rsidRPr="008F1C96" w:rsidDel="00972BFE">
            <w:rPr>
              <w:rFonts w:cs="Arial"/>
              <w:sz w:val="20"/>
              <w:szCs w:val="20"/>
              <w:highlight w:val="yellow"/>
              <w:rPrChange w:id="464" w:author="James Collocott" w:date="2015-11-03T14:21:00Z">
                <w:rPr/>
              </w:rPrChange>
            </w:rPr>
            <w:delText>)</w:delText>
          </w:r>
        </w:del>
      </w:ins>
      <w:r w:rsidRPr="008F1C96">
        <w:rPr>
          <w:rFonts w:cs="Arial"/>
          <w:sz w:val="20"/>
          <w:szCs w:val="20"/>
        </w:rPr>
        <w:t xml:space="preserve"> environmental protection.</w:t>
      </w:r>
    </w:p>
    <w:p w14:paraId="7A415EB1" w14:textId="165F9C99" w:rsidR="009D65C8" w:rsidRPr="008F1C96" w:rsidRDefault="009D65C8" w:rsidP="00175426">
      <w:pPr>
        <w:spacing w:before="120"/>
        <w:jc w:val="both"/>
        <w:rPr>
          <w:rFonts w:cs="Arial"/>
          <w:sz w:val="20"/>
          <w:szCs w:val="20"/>
        </w:rPr>
      </w:pPr>
      <w:r w:rsidRPr="008F1C96">
        <w:rPr>
          <w:rFonts w:cs="Arial"/>
          <w:sz w:val="20"/>
          <w:szCs w:val="20"/>
        </w:rPr>
        <w:t>Due to increasing complexity and understanding of environmental issues, policies may refer to specific issues, such as sustainability, waste management, habitat protection</w:t>
      </w:r>
      <w:ins w:id="465" w:author="James Collocott" w:date="2015-11-03T14:22:00Z">
        <w:r w:rsidR="00B43311" w:rsidRPr="008F1C96">
          <w:rPr>
            <w:rFonts w:cs="Arial"/>
            <w:sz w:val="20"/>
            <w:szCs w:val="20"/>
          </w:rPr>
          <w:t>,</w:t>
        </w:r>
      </w:ins>
      <w:r w:rsidRPr="008F1C96">
        <w:rPr>
          <w:rFonts w:cs="Arial"/>
          <w:sz w:val="20"/>
          <w:szCs w:val="20"/>
        </w:rPr>
        <w:t xml:space="preserve"> but basically, the content and direction of the policies should be dictated by the organization.</w:t>
      </w:r>
    </w:p>
    <w:p w14:paraId="38DAAC6E" w14:textId="77777777" w:rsidR="009D65C8" w:rsidRPr="008F1C96" w:rsidRDefault="009D65C8" w:rsidP="00175426">
      <w:pPr>
        <w:spacing w:before="120"/>
        <w:jc w:val="both"/>
        <w:rPr>
          <w:rFonts w:cs="Arial"/>
          <w:sz w:val="20"/>
          <w:szCs w:val="20"/>
        </w:rPr>
      </w:pPr>
      <w:r w:rsidRPr="008F1C96">
        <w:rPr>
          <w:rFonts w:cs="Arial"/>
          <w:sz w:val="20"/>
          <w:szCs w:val="20"/>
        </w:rPr>
        <w:t>Policies should create the basis for further development of environmental management plans, systems and any other documentation that is required to guide this aspect of an organization’s activity.</w:t>
      </w:r>
    </w:p>
    <w:p w14:paraId="3815C2D1" w14:textId="6D075B4B" w:rsidR="009D65C8" w:rsidRPr="008F1C96" w:rsidRDefault="009D65C8" w:rsidP="00175426">
      <w:pPr>
        <w:spacing w:before="120"/>
        <w:jc w:val="both"/>
        <w:rPr>
          <w:rFonts w:cs="Arial"/>
          <w:sz w:val="20"/>
          <w:szCs w:val="20"/>
        </w:rPr>
      </w:pPr>
      <w:r w:rsidRPr="008F1C96">
        <w:rPr>
          <w:rFonts w:cs="Arial"/>
          <w:sz w:val="20"/>
          <w:szCs w:val="20"/>
        </w:rPr>
        <w:t>A policy should express commitment to the relevant legislation, laws, standards</w:t>
      </w:r>
      <w:ins w:id="466" w:author="James Collocott" w:date="2015-11-03T14:22:00Z">
        <w:r w:rsidR="00B43311" w:rsidRPr="008F1C96">
          <w:rPr>
            <w:rFonts w:cs="Arial"/>
            <w:sz w:val="20"/>
            <w:szCs w:val="20"/>
          </w:rPr>
          <w:t>,</w:t>
        </w:r>
      </w:ins>
      <w:r w:rsidRPr="008F1C96">
        <w:rPr>
          <w:rFonts w:cs="Arial"/>
          <w:sz w:val="20"/>
          <w:szCs w:val="20"/>
        </w:rPr>
        <w:t xml:space="preserve"> or codes of practice to ensure compliance.</w:t>
      </w:r>
    </w:p>
    <w:p w14:paraId="35DF9103" w14:textId="77777777" w:rsidR="009D65C8" w:rsidRPr="008F1C96" w:rsidRDefault="009D65C8" w:rsidP="00175426">
      <w:pPr>
        <w:spacing w:before="120"/>
        <w:jc w:val="both"/>
        <w:rPr>
          <w:rFonts w:cs="Arial"/>
          <w:sz w:val="20"/>
          <w:szCs w:val="20"/>
        </w:rPr>
      </w:pPr>
      <w:r w:rsidRPr="008F1C96">
        <w:rPr>
          <w:rFonts w:cs="Arial"/>
          <w:sz w:val="20"/>
          <w:szCs w:val="20"/>
        </w:rPr>
        <w:t xml:space="preserve">Environmental policies should be communicated to all employees, managers, and stakeholders.  All personnel should understand their role in supporting these policies, and should receive proper training in this regard.  </w:t>
      </w:r>
    </w:p>
    <w:p w14:paraId="5CCAE5B2" w14:textId="77777777" w:rsidR="009D65C8" w:rsidRPr="008F1C96" w:rsidRDefault="009D65C8" w:rsidP="00175426">
      <w:pPr>
        <w:spacing w:before="120"/>
        <w:jc w:val="both"/>
        <w:rPr>
          <w:rFonts w:cs="Arial"/>
          <w:sz w:val="20"/>
          <w:szCs w:val="20"/>
        </w:rPr>
      </w:pPr>
      <w:r w:rsidRPr="008F1C96">
        <w:rPr>
          <w:rFonts w:cs="Arial"/>
          <w:sz w:val="20"/>
          <w:szCs w:val="20"/>
        </w:rPr>
        <w:t>In summary, environmental policy should cover some key issues:</w:t>
      </w:r>
    </w:p>
    <w:p w14:paraId="6EDAD40C" w14:textId="77777777" w:rsidR="009D65C8" w:rsidRPr="008F1C96" w:rsidRDefault="009D65C8" w:rsidP="008F1C96">
      <w:pPr>
        <w:numPr>
          <w:ilvl w:val="0"/>
          <w:numId w:val="36"/>
        </w:numPr>
        <w:spacing w:before="120"/>
        <w:ind w:left="567" w:hanging="567"/>
        <w:jc w:val="both"/>
        <w:rPr>
          <w:rFonts w:cs="Arial"/>
          <w:sz w:val="20"/>
          <w:szCs w:val="20"/>
        </w:rPr>
      </w:pPr>
      <w:r w:rsidRPr="008F1C96">
        <w:rPr>
          <w:rFonts w:cs="Arial"/>
          <w:sz w:val="20"/>
          <w:szCs w:val="20"/>
        </w:rPr>
        <w:t>Implementation of policy</w:t>
      </w:r>
    </w:p>
    <w:p w14:paraId="5C05D043" w14:textId="77777777" w:rsidR="009D65C8" w:rsidRPr="008F1C96" w:rsidRDefault="009D65C8" w:rsidP="008F1C96">
      <w:pPr>
        <w:numPr>
          <w:ilvl w:val="0"/>
          <w:numId w:val="36"/>
        </w:numPr>
        <w:spacing w:before="120"/>
        <w:ind w:left="567" w:hanging="567"/>
        <w:jc w:val="both"/>
        <w:rPr>
          <w:rFonts w:cs="Arial"/>
          <w:sz w:val="20"/>
          <w:szCs w:val="20"/>
        </w:rPr>
      </w:pPr>
      <w:r w:rsidRPr="008F1C96">
        <w:rPr>
          <w:rFonts w:cs="Arial"/>
          <w:sz w:val="20"/>
          <w:szCs w:val="20"/>
        </w:rPr>
        <w:t>Review – environmental objectives and actions</w:t>
      </w:r>
    </w:p>
    <w:p w14:paraId="66137693" w14:textId="77777777" w:rsidR="009D65C8" w:rsidRPr="008F1C96" w:rsidRDefault="009D65C8" w:rsidP="008F1C96">
      <w:pPr>
        <w:numPr>
          <w:ilvl w:val="0"/>
          <w:numId w:val="36"/>
        </w:numPr>
        <w:spacing w:before="120"/>
        <w:ind w:left="567" w:hanging="567"/>
        <w:jc w:val="both"/>
        <w:rPr>
          <w:rFonts w:cs="Arial"/>
          <w:sz w:val="20"/>
          <w:szCs w:val="20"/>
        </w:rPr>
      </w:pPr>
      <w:r w:rsidRPr="008F1C96">
        <w:rPr>
          <w:rFonts w:cs="Arial"/>
          <w:sz w:val="20"/>
          <w:szCs w:val="20"/>
        </w:rPr>
        <w:t>Compliance – with all relevant environmental legislation and regulations</w:t>
      </w:r>
    </w:p>
    <w:p w14:paraId="13B8D63F" w14:textId="77777777" w:rsidR="009D65C8" w:rsidRPr="008F1C96" w:rsidRDefault="009D65C8" w:rsidP="008F1C96">
      <w:pPr>
        <w:numPr>
          <w:ilvl w:val="0"/>
          <w:numId w:val="36"/>
        </w:numPr>
        <w:spacing w:before="120"/>
        <w:ind w:left="567" w:hanging="567"/>
        <w:jc w:val="both"/>
        <w:rPr>
          <w:rFonts w:cs="Arial"/>
          <w:sz w:val="20"/>
          <w:szCs w:val="20"/>
        </w:rPr>
      </w:pPr>
      <w:r w:rsidRPr="008F1C96">
        <w:rPr>
          <w:rFonts w:cs="Arial"/>
          <w:sz w:val="20"/>
          <w:szCs w:val="20"/>
        </w:rPr>
        <w:t>Awareness – promoting environmental awareness and improved performance</w:t>
      </w:r>
    </w:p>
    <w:p w14:paraId="34FFF77E" w14:textId="77777777" w:rsidR="009D65C8" w:rsidRPr="008F1C96" w:rsidRDefault="009D65C8" w:rsidP="008F1C96">
      <w:pPr>
        <w:numPr>
          <w:ilvl w:val="0"/>
          <w:numId w:val="36"/>
        </w:numPr>
        <w:spacing w:before="120"/>
        <w:ind w:left="567" w:hanging="567"/>
        <w:jc w:val="both"/>
        <w:rPr>
          <w:rFonts w:cs="Arial"/>
          <w:sz w:val="20"/>
          <w:szCs w:val="20"/>
        </w:rPr>
      </w:pPr>
      <w:r w:rsidRPr="008F1C96">
        <w:rPr>
          <w:rFonts w:cs="Arial"/>
          <w:sz w:val="20"/>
          <w:szCs w:val="20"/>
        </w:rPr>
        <w:t>Partnerships and Consultation – with wider community, relevant agencies, land managers</w:t>
      </w:r>
    </w:p>
    <w:p w14:paraId="5AC676FC" w14:textId="77777777" w:rsidR="009D65C8" w:rsidRPr="008F1C96" w:rsidRDefault="009D65C8" w:rsidP="008F1C96">
      <w:pPr>
        <w:numPr>
          <w:ilvl w:val="0"/>
          <w:numId w:val="36"/>
        </w:numPr>
        <w:spacing w:before="120"/>
        <w:ind w:left="567" w:hanging="567"/>
        <w:jc w:val="both"/>
        <w:rPr>
          <w:rFonts w:cs="Arial"/>
          <w:sz w:val="20"/>
          <w:szCs w:val="20"/>
        </w:rPr>
      </w:pPr>
      <w:r w:rsidRPr="008F1C96">
        <w:rPr>
          <w:rFonts w:cs="Arial"/>
          <w:sz w:val="20"/>
          <w:szCs w:val="20"/>
        </w:rPr>
        <w:t>Communication – educating public and stakeholders</w:t>
      </w:r>
    </w:p>
    <w:p w14:paraId="58BCA898" w14:textId="4E46318C" w:rsidR="009D65C8" w:rsidRPr="008F1C96" w:rsidRDefault="009D65C8" w:rsidP="008F1C96">
      <w:pPr>
        <w:pStyle w:val="Heading2"/>
        <w:keepNext w:val="0"/>
        <w:numPr>
          <w:ilvl w:val="1"/>
          <w:numId w:val="34"/>
        </w:numPr>
        <w:tabs>
          <w:tab w:val="clear" w:pos="851"/>
          <w:tab w:val="num" w:pos="0"/>
          <w:tab w:val="num" w:pos="567"/>
        </w:tabs>
        <w:spacing w:before="240"/>
        <w:ind w:left="0" w:firstLine="0"/>
        <w:jc w:val="left"/>
        <w:rPr>
          <w:rFonts w:cs="Arial"/>
          <w:sz w:val="20"/>
        </w:rPr>
      </w:pPr>
      <w:bookmarkStart w:id="467" w:name="_Toc338319305"/>
      <w:bookmarkStart w:id="468" w:name="_Toc435575494"/>
      <w:r w:rsidRPr="008F1C96">
        <w:rPr>
          <w:rFonts w:cs="Arial"/>
          <w:sz w:val="20"/>
        </w:rPr>
        <w:t>Environmental Management Systems</w:t>
      </w:r>
      <w:bookmarkEnd w:id="467"/>
      <w:ins w:id="469" w:author="James Collocott" w:date="2015-11-03T14:22:00Z">
        <w:r w:rsidR="00B43311" w:rsidRPr="008F1C96">
          <w:rPr>
            <w:rFonts w:cs="Arial"/>
            <w:sz w:val="20"/>
          </w:rPr>
          <w:t xml:space="preserve"> (EMS)</w:t>
        </w:r>
      </w:ins>
      <w:bookmarkEnd w:id="468"/>
    </w:p>
    <w:p w14:paraId="589CC5AE" w14:textId="14D2B7DC" w:rsidR="009D65C8" w:rsidRPr="008F1C96" w:rsidRDefault="009D65C8">
      <w:pPr>
        <w:pStyle w:val="BodyText"/>
        <w:spacing w:before="120"/>
        <w:rPr>
          <w:rFonts w:cs="Arial"/>
          <w:sz w:val="20"/>
          <w:szCs w:val="20"/>
        </w:rPr>
      </w:pPr>
      <w:r w:rsidRPr="008F1C96">
        <w:rPr>
          <w:rFonts w:cs="Arial"/>
          <w:sz w:val="20"/>
          <w:szCs w:val="20"/>
        </w:rPr>
        <w:t xml:space="preserve">An </w:t>
      </w:r>
      <w:del w:id="470" w:author="James Collocott" w:date="2015-11-03T14:22:00Z">
        <w:r w:rsidRPr="008F1C96" w:rsidDel="00B43311">
          <w:rPr>
            <w:rFonts w:cs="Arial"/>
            <w:sz w:val="20"/>
            <w:szCs w:val="20"/>
          </w:rPr>
          <w:delText>Environmental Management System (</w:delText>
        </w:r>
      </w:del>
      <w:r w:rsidRPr="008F1C96">
        <w:rPr>
          <w:rFonts w:cs="Arial"/>
          <w:sz w:val="20"/>
          <w:szCs w:val="20"/>
        </w:rPr>
        <w:t>EMS</w:t>
      </w:r>
      <w:del w:id="471" w:author="James Collocott" w:date="2015-11-03T14:22:00Z">
        <w:r w:rsidRPr="008F1C96" w:rsidDel="00B43311">
          <w:rPr>
            <w:rFonts w:cs="Arial"/>
            <w:sz w:val="20"/>
            <w:szCs w:val="20"/>
          </w:rPr>
          <w:delText>)</w:delText>
        </w:r>
      </w:del>
      <w:r w:rsidRPr="008F1C96">
        <w:rPr>
          <w:rFonts w:cs="Arial"/>
          <w:sz w:val="20"/>
          <w:szCs w:val="20"/>
        </w:rPr>
        <w:t xml:space="preserve"> is a tool to integrate environmental aspects in the management of an organization including an effective way of creating and controlling environmental ethos. </w:t>
      </w:r>
      <w:r w:rsidRPr="008F1C96">
        <w:rPr>
          <w:rFonts w:cs="Arial"/>
          <w:sz w:val="20"/>
          <w:szCs w:val="20"/>
        </w:rPr>
        <w:lastRenderedPageBreak/>
        <w:t xml:space="preserve">An </w:t>
      </w:r>
      <w:del w:id="472" w:author="James Collocott" w:date="2015-11-03T14:22:00Z">
        <w:r w:rsidRPr="008F1C96" w:rsidDel="00B43311">
          <w:rPr>
            <w:rFonts w:cs="Arial"/>
            <w:sz w:val="20"/>
            <w:szCs w:val="20"/>
          </w:rPr>
          <w:delText>Environmental Management Plan (</w:delText>
        </w:r>
      </w:del>
      <w:r w:rsidRPr="008F1C96">
        <w:rPr>
          <w:rFonts w:cs="Arial"/>
          <w:sz w:val="20"/>
          <w:szCs w:val="20"/>
        </w:rPr>
        <w:t>EMP</w:t>
      </w:r>
      <w:del w:id="473" w:author="James Collocott" w:date="2015-11-03T14:22:00Z">
        <w:r w:rsidRPr="008F1C96" w:rsidDel="00B43311">
          <w:rPr>
            <w:rFonts w:cs="Arial"/>
            <w:sz w:val="20"/>
            <w:szCs w:val="20"/>
          </w:rPr>
          <w:delText>)</w:delText>
        </w:r>
      </w:del>
      <w:r w:rsidRPr="008F1C96">
        <w:rPr>
          <w:rFonts w:cs="Arial"/>
          <w:sz w:val="20"/>
          <w:szCs w:val="20"/>
        </w:rPr>
        <w:t xml:space="preserve"> can also be an effective tool for managing environmental issues with individual projects and activities. </w:t>
      </w:r>
      <w:ins w:id="474" w:author="James Collocott" w:date="2015-11-03T14:22:00Z">
        <w:r w:rsidR="00B43311" w:rsidRPr="008F1C96">
          <w:rPr>
            <w:rFonts w:cs="Arial"/>
            <w:sz w:val="20"/>
            <w:szCs w:val="20"/>
          </w:rPr>
          <w:t xml:space="preserve"> </w:t>
        </w:r>
      </w:ins>
      <w:r w:rsidRPr="008F1C96">
        <w:rPr>
          <w:rFonts w:cs="Arial"/>
          <w:sz w:val="20"/>
          <w:szCs w:val="20"/>
        </w:rPr>
        <w:t>Both of these refer to the same concept and could be defined as a set of processes and practices that enable an organization or activity to reduce its environmental impacts and increase its operating efficiency.</w:t>
      </w:r>
    </w:p>
    <w:p w14:paraId="115884B9" w14:textId="77777777" w:rsidR="009D65C8" w:rsidRPr="008F1C96" w:rsidRDefault="009D65C8" w:rsidP="00175426">
      <w:pPr>
        <w:pStyle w:val="BodyText"/>
        <w:spacing w:before="120"/>
        <w:rPr>
          <w:rFonts w:cs="Arial"/>
          <w:sz w:val="20"/>
          <w:szCs w:val="20"/>
        </w:rPr>
      </w:pPr>
      <w:r w:rsidRPr="008F1C96">
        <w:rPr>
          <w:rFonts w:cs="Arial"/>
          <w:sz w:val="20"/>
          <w:szCs w:val="20"/>
        </w:rPr>
        <w:t xml:space="preserve">These types of management tools must be compliant to the relevant legislation and must be relevant to an organization’s level of environmental maturity. </w:t>
      </w:r>
    </w:p>
    <w:p w14:paraId="0BE85EE3" w14:textId="0AF4B278" w:rsidR="009D65C8" w:rsidRPr="008F1C96" w:rsidRDefault="009D65C8">
      <w:pPr>
        <w:pStyle w:val="BodyText"/>
        <w:spacing w:before="120"/>
        <w:rPr>
          <w:rFonts w:cs="Arial"/>
          <w:sz w:val="20"/>
          <w:szCs w:val="20"/>
        </w:rPr>
      </w:pPr>
      <w:r w:rsidRPr="008F1C96">
        <w:rPr>
          <w:rFonts w:cs="Arial"/>
          <w:sz w:val="20"/>
          <w:szCs w:val="20"/>
        </w:rPr>
        <w:t>A relevantly structured EMS can help an organization to reduce its negative impacts on the environment</w:t>
      </w:r>
      <w:ins w:id="475" w:author="James Collocott" w:date="2015-11-03T14:22:00Z">
        <w:r w:rsidR="00B43311" w:rsidRPr="008F1C96">
          <w:rPr>
            <w:rFonts w:cs="Arial"/>
            <w:sz w:val="20"/>
            <w:szCs w:val="20"/>
          </w:rPr>
          <w:t>,</w:t>
        </w:r>
      </w:ins>
      <w:r w:rsidRPr="008F1C96">
        <w:rPr>
          <w:rFonts w:cs="Arial"/>
          <w:sz w:val="20"/>
          <w:szCs w:val="20"/>
        </w:rPr>
        <w:t xml:space="preserve"> </w:t>
      </w:r>
      <w:del w:id="476" w:author="James Collocott" w:date="2015-11-03T14:23:00Z">
        <w:r w:rsidRPr="008F1C96" w:rsidDel="00B43311">
          <w:rPr>
            <w:rFonts w:cs="Arial"/>
            <w:sz w:val="20"/>
            <w:szCs w:val="20"/>
          </w:rPr>
          <w:delText xml:space="preserve">and </w:delText>
        </w:r>
      </w:del>
      <w:r w:rsidRPr="008F1C96">
        <w:rPr>
          <w:rFonts w:cs="Arial"/>
          <w:sz w:val="20"/>
          <w:szCs w:val="20"/>
        </w:rPr>
        <w:t>to state and achieve their environmental obligations and performance goals and also ensure that environment management practices address local environmental concerns that impact on an organization's social license to operate.</w:t>
      </w:r>
    </w:p>
    <w:p w14:paraId="6C8CEE59" w14:textId="2694F236" w:rsidR="009D65C8" w:rsidRPr="008F1C96" w:rsidRDefault="009D65C8" w:rsidP="00D93488">
      <w:pPr>
        <w:pStyle w:val="Heading3"/>
        <w:keepNext w:val="0"/>
        <w:numPr>
          <w:ilvl w:val="2"/>
          <w:numId w:val="34"/>
        </w:numPr>
        <w:tabs>
          <w:tab w:val="clear" w:pos="1701"/>
        </w:tabs>
        <w:spacing w:before="240"/>
        <w:ind w:left="851" w:hanging="851"/>
        <w:rPr>
          <w:rFonts w:cs="Arial"/>
          <w:sz w:val="20"/>
          <w:szCs w:val="20"/>
        </w:rPr>
      </w:pPr>
      <w:bookmarkStart w:id="477" w:name="_Toc435575495"/>
      <w:r w:rsidRPr="008F1C96">
        <w:rPr>
          <w:rFonts w:cs="Arial"/>
          <w:sz w:val="20"/>
          <w:szCs w:val="20"/>
        </w:rPr>
        <w:t>Components of an EMS</w:t>
      </w:r>
      <w:bookmarkEnd w:id="477"/>
    </w:p>
    <w:p w14:paraId="75A0BBE6" w14:textId="77777777" w:rsidR="009D65C8" w:rsidRPr="008F1C96" w:rsidRDefault="009D65C8" w:rsidP="00175426">
      <w:pPr>
        <w:pStyle w:val="BodyText"/>
        <w:spacing w:before="120"/>
        <w:rPr>
          <w:rFonts w:cs="Arial"/>
          <w:sz w:val="20"/>
          <w:szCs w:val="20"/>
        </w:rPr>
      </w:pPr>
      <w:r w:rsidRPr="008F1C96">
        <w:rPr>
          <w:rFonts w:cs="Arial"/>
          <w:sz w:val="20"/>
          <w:szCs w:val="20"/>
        </w:rPr>
        <w:t xml:space="preserve">Generally, an EMP/EMS provides a specific outline or policy on environmental management and what it means to an organization, the processes and environmental controls involved, and in some cases, an outline of the monitoring of the impact and effect of an organization’s interactions with the environment. </w:t>
      </w:r>
    </w:p>
    <w:p w14:paraId="3255523A" w14:textId="77777777" w:rsidR="009D65C8" w:rsidRPr="008F1C96" w:rsidRDefault="009D65C8" w:rsidP="00175426">
      <w:pPr>
        <w:pStyle w:val="BodyText"/>
        <w:spacing w:before="120"/>
        <w:rPr>
          <w:rFonts w:cs="Arial"/>
          <w:sz w:val="20"/>
          <w:szCs w:val="20"/>
        </w:rPr>
      </w:pPr>
      <w:r w:rsidRPr="008F1C96">
        <w:rPr>
          <w:rFonts w:cs="Arial"/>
          <w:sz w:val="20"/>
          <w:szCs w:val="20"/>
        </w:rPr>
        <w:t>Implementation of an EMS involves an organization taking the following steps:</w:t>
      </w:r>
    </w:p>
    <w:p w14:paraId="0E4055A9"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Devise a policy that articulates an organization’s commitment to uphold due process</w:t>
      </w:r>
      <w:del w:id="478" w:author="James Collocott" w:date="2015-11-03T14:23:00Z">
        <w:r w:rsidRPr="008F1C96" w:rsidDel="00B43311">
          <w:rPr>
            <w:rFonts w:cs="Arial"/>
            <w:sz w:val="20"/>
            <w:szCs w:val="20"/>
          </w:rPr>
          <w:delText>.</w:delText>
        </w:r>
      </w:del>
    </w:p>
    <w:p w14:paraId="5522FF06"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Adhering to relevant legislative and regulatory processes efficiently and effectively and to ensure that there is a regular review process of effects of changes in legislation, standards and regulations</w:t>
      </w:r>
      <w:del w:id="479" w:author="James Collocott" w:date="2015-11-03T14:23:00Z">
        <w:r w:rsidRPr="008F1C96" w:rsidDel="00B43311">
          <w:rPr>
            <w:rFonts w:cs="Arial"/>
            <w:sz w:val="20"/>
            <w:szCs w:val="20"/>
          </w:rPr>
          <w:delText>.</w:delText>
        </w:r>
      </w:del>
    </w:p>
    <w:p w14:paraId="3A9E5FB9" w14:textId="686F57A5"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Appoint an environmental manager</w:t>
      </w:r>
      <w:ins w:id="480" w:author="James Collocott" w:date="2015-11-03T14:23:00Z">
        <w:r w:rsidR="00B43311" w:rsidRPr="008F1C96">
          <w:rPr>
            <w:rFonts w:cs="Arial"/>
            <w:sz w:val="20"/>
            <w:szCs w:val="20"/>
          </w:rPr>
          <w:t>,</w:t>
        </w:r>
      </w:ins>
      <w:r w:rsidRPr="008F1C96">
        <w:rPr>
          <w:rFonts w:cs="Arial"/>
          <w:sz w:val="20"/>
          <w:szCs w:val="20"/>
        </w:rPr>
        <w:t xml:space="preserve"> or management team responsible for coordination of the EMS and also identify the environmental responsibilities of all level of employees within the organization</w:t>
      </w:r>
      <w:del w:id="481" w:author="James Collocott" w:date="2015-11-03T14:23:00Z">
        <w:r w:rsidRPr="008F1C96" w:rsidDel="00B43311">
          <w:rPr>
            <w:rFonts w:cs="Arial"/>
            <w:sz w:val="20"/>
            <w:szCs w:val="20"/>
          </w:rPr>
          <w:delText>.</w:delText>
        </w:r>
      </w:del>
    </w:p>
    <w:p w14:paraId="68CB0E2D"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Establish environmental objectives and targets</w:t>
      </w:r>
      <w:del w:id="482" w:author="James Collocott" w:date="2015-11-03T14:23:00Z">
        <w:r w:rsidRPr="008F1C96" w:rsidDel="00B43311">
          <w:rPr>
            <w:rFonts w:cs="Arial"/>
            <w:sz w:val="20"/>
            <w:szCs w:val="20"/>
          </w:rPr>
          <w:delText>.</w:delText>
        </w:r>
      </w:del>
    </w:p>
    <w:p w14:paraId="50EBC99C"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Implement programs to achieve objectives and targets</w:t>
      </w:r>
      <w:del w:id="483" w:author="James Collocott" w:date="2015-11-03T14:23:00Z">
        <w:r w:rsidRPr="008F1C96" w:rsidDel="00B43311">
          <w:rPr>
            <w:rFonts w:cs="Arial"/>
            <w:sz w:val="20"/>
            <w:szCs w:val="20"/>
          </w:rPr>
          <w:delText>.</w:delText>
        </w:r>
      </w:del>
    </w:p>
    <w:p w14:paraId="00A249C8"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Responsibilities and reporting structure – assign responsibilities to achieve objectives and targets</w:t>
      </w:r>
      <w:del w:id="484" w:author="James Collocott" w:date="2015-11-03T14:23:00Z">
        <w:r w:rsidRPr="008F1C96" w:rsidDel="00B43311">
          <w:rPr>
            <w:rFonts w:cs="Arial"/>
            <w:sz w:val="20"/>
            <w:szCs w:val="20"/>
          </w:rPr>
          <w:delText>.</w:delText>
        </w:r>
      </w:del>
    </w:p>
    <w:p w14:paraId="6CF5248B" w14:textId="12823BAC"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Identification of specific and relevant management, preventative and mitigation measures</w:t>
      </w:r>
      <w:ins w:id="485" w:author="James Collocott" w:date="2015-11-03T14:23:00Z">
        <w:r w:rsidR="00B43311" w:rsidRPr="008F1C96">
          <w:rPr>
            <w:rFonts w:cs="Arial"/>
            <w:sz w:val="20"/>
            <w:szCs w:val="20"/>
          </w:rPr>
          <w:t>,</w:t>
        </w:r>
      </w:ins>
      <w:r w:rsidRPr="008F1C96">
        <w:rPr>
          <w:rFonts w:cs="Arial"/>
          <w:sz w:val="20"/>
          <w:szCs w:val="20"/>
        </w:rPr>
        <w:t xml:space="preserve"> including procedures and also emergency/contingency plans</w:t>
      </w:r>
      <w:del w:id="486" w:author="James Collocott" w:date="2015-11-03T14:23:00Z">
        <w:r w:rsidRPr="008F1C96" w:rsidDel="00B43311">
          <w:rPr>
            <w:rFonts w:cs="Arial"/>
            <w:sz w:val="20"/>
            <w:szCs w:val="20"/>
          </w:rPr>
          <w:delText>.</w:delText>
        </w:r>
      </w:del>
    </w:p>
    <w:p w14:paraId="1387CCC1"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Identify an organization’s environmental impacts, hazards and the required controls through an environmental risk assessment and record details in an Environmental Aspects Register</w:t>
      </w:r>
      <w:del w:id="487" w:author="James Collocott" w:date="2015-11-03T14:23:00Z">
        <w:r w:rsidRPr="008F1C96" w:rsidDel="00B43311">
          <w:rPr>
            <w:rFonts w:cs="Arial"/>
            <w:sz w:val="20"/>
            <w:szCs w:val="20"/>
          </w:rPr>
          <w:delText>.</w:delText>
        </w:r>
      </w:del>
    </w:p>
    <w:p w14:paraId="5BC6C87A"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Identification of  key environments potentially affected by AtoN sites:</w:t>
      </w:r>
    </w:p>
    <w:p w14:paraId="7405CB48" w14:textId="77777777" w:rsidR="009D65C8" w:rsidRPr="008F1C96" w:rsidRDefault="009D65C8" w:rsidP="006C74ED">
      <w:pPr>
        <w:numPr>
          <w:ilvl w:val="1"/>
          <w:numId w:val="36"/>
        </w:numPr>
        <w:tabs>
          <w:tab w:val="left" w:pos="851"/>
        </w:tabs>
        <w:spacing w:before="120"/>
        <w:ind w:left="851" w:hanging="425"/>
        <w:jc w:val="both"/>
        <w:rPr>
          <w:rFonts w:cs="Arial"/>
          <w:sz w:val="20"/>
          <w:szCs w:val="20"/>
        </w:rPr>
      </w:pPr>
      <w:r w:rsidRPr="008F1C96">
        <w:rPr>
          <w:rFonts w:cs="Arial"/>
          <w:sz w:val="20"/>
          <w:szCs w:val="20"/>
        </w:rPr>
        <w:t>biological environment e.g. threatened ecological communities such as marine species, seabirds in the vicinity of AtoN</w:t>
      </w:r>
      <w:del w:id="488" w:author="James Collocott" w:date="2015-11-03T14:23:00Z">
        <w:r w:rsidRPr="008F1C96" w:rsidDel="00B43311">
          <w:rPr>
            <w:rFonts w:cs="Arial"/>
            <w:sz w:val="20"/>
            <w:szCs w:val="20"/>
          </w:rPr>
          <w:delText>s</w:delText>
        </w:r>
      </w:del>
    </w:p>
    <w:p w14:paraId="1D5476A1" w14:textId="77777777" w:rsidR="009D65C8" w:rsidRPr="008F1C96" w:rsidRDefault="009D65C8" w:rsidP="006C74ED">
      <w:pPr>
        <w:numPr>
          <w:ilvl w:val="1"/>
          <w:numId w:val="36"/>
        </w:numPr>
        <w:tabs>
          <w:tab w:val="left" w:pos="851"/>
        </w:tabs>
        <w:spacing w:before="120"/>
        <w:ind w:left="851" w:hanging="425"/>
        <w:jc w:val="both"/>
        <w:rPr>
          <w:rFonts w:cs="Arial"/>
          <w:sz w:val="20"/>
          <w:szCs w:val="20"/>
        </w:rPr>
      </w:pPr>
      <w:r w:rsidRPr="008F1C96">
        <w:rPr>
          <w:rFonts w:cs="Arial"/>
          <w:sz w:val="20"/>
          <w:szCs w:val="20"/>
        </w:rPr>
        <w:t>Socio-Economic Environment e.g. fisheries, Marine Parks and Reserves</w:t>
      </w:r>
    </w:p>
    <w:p w14:paraId="4C57C080" w14:textId="77777777" w:rsidR="009D65C8" w:rsidRPr="008F1C96" w:rsidRDefault="009D65C8" w:rsidP="006C74ED">
      <w:pPr>
        <w:numPr>
          <w:ilvl w:val="1"/>
          <w:numId w:val="36"/>
        </w:numPr>
        <w:tabs>
          <w:tab w:val="left" w:pos="851"/>
        </w:tabs>
        <w:spacing w:before="120"/>
        <w:ind w:left="851" w:hanging="425"/>
        <w:jc w:val="both"/>
        <w:rPr>
          <w:rFonts w:cs="Arial"/>
          <w:sz w:val="20"/>
          <w:szCs w:val="20"/>
        </w:rPr>
      </w:pPr>
      <w:r w:rsidRPr="008F1C96">
        <w:rPr>
          <w:rFonts w:cs="Arial"/>
          <w:sz w:val="20"/>
          <w:szCs w:val="20"/>
        </w:rPr>
        <w:t>Social environments – traditional and cultural heritage aspects.</w:t>
      </w:r>
    </w:p>
    <w:p w14:paraId="5D80C950"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Consultation and stakeholder engagement activities</w:t>
      </w:r>
      <w:del w:id="489" w:author="James Collocott" w:date="2015-11-03T14:23:00Z">
        <w:r w:rsidRPr="008F1C96" w:rsidDel="00B43311">
          <w:rPr>
            <w:rFonts w:cs="Arial"/>
            <w:sz w:val="20"/>
            <w:szCs w:val="20"/>
          </w:rPr>
          <w:delText>.</w:delText>
        </w:r>
      </w:del>
    </w:p>
    <w:p w14:paraId="30B7E199"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Undertaking informed intervention action where required</w:t>
      </w:r>
      <w:del w:id="490" w:author="James Collocott" w:date="2015-11-03T14:23:00Z">
        <w:r w:rsidRPr="008F1C96" w:rsidDel="00B43311">
          <w:rPr>
            <w:rFonts w:cs="Arial"/>
            <w:sz w:val="20"/>
            <w:szCs w:val="20"/>
          </w:rPr>
          <w:delText>.</w:delText>
        </w:r>
      </w:del>
    </w:p>
    <w:p w14:paraId="195674C4" w14:textId="0C53CE75"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Commitment to continually improve the effectiveness and efficiency of environmental management – review and evaluate environmental performance and correct and/or improve environmental policy</w:t>
      </w:r>
      <w:ins w:id="491" w:author="James Collocott" w:date="2015-11-03T14:24:00Z">
        <w:r w:rsidR="00B43311" w:rsidRPr="008F1C96">
          <w:rPr>
            <w:rFonts w:cs="Arial"/>
            <w:sz w:val="20"/>
            <w:szCs w:val="20"/>
          </w:rPr>
          <w:t>,</w:t>
        </w:r>
      </w:ins>
      <w:r w:rsidRPr="008F1C96">
        <w:rPr>
          <w:rFonts w:cs="Arial"/>
          <w:sz w:val="20"/>
          <w:szCs w:val="20"/>
        </w:rPr>
        <w:t xml:space="preserve"> including objectives and targets, as well as organizational structure</w:t>
      </w:r>
      <w:ins w:id="492" w:author="Adam Hay" w:date="2015-11-18T00:26:00Z">
        <w:r w:rsidR="00972BFE">
          <w:rPr>
            <w:rFonts w:cs="Arial"/>
            <w:sz w:val="20"/>
            <w:szCs w:val="20"/>
          </w:rPr>
          <w:t>s</w:t>
        </w:r>
      </w:ins>
      <w:ins w:id="493" w:author="James Collocott" w:date="2015-11-03T14:24:00Z">
        <w:del w:id="494" w:author="Adam Hay" w:date="2015-11-18T00:26:00Z">
          <w:r w:rsidR="00B43311" w:rsidRPr="008F1C96" w:rsidDel="00972BFE">
            <w:rPr>
              <w:rFonts w:cs="Arial"/>
              <w:sz w:val="20"/>
              <w:szCs w:val="20"/>
            </w:rPr>
            <w:delText>S</w:delText>
          </w:r>
        </w:del>
      </w:ins>
      <w:r w:rsidRPr="008F1C96">
        <w:rPr>
          <w:rFonts w:cs="Arial"/>
          <w:sz w:val="20"/>
          <w:szCs w:val="20"/>
        </w:rPr>
        <w:t>, procedures and processes</w:t>
      </w:r>
      <w:del w:id="495" w:author="James Collocott" w:date="2015-11-03T14:23:00Z">
        <w:r w:rsidRPr="008F1C96" w:rsidDel="00B43311">
          <w:rPr>
            <w:rFonts w:cs="Arial"/>
            <w:sz w:val="20"/>
            <w:szCs w:val="20"/>
          </w:rPr>
          <w:delText>.</w:delText>
        </w:r>
      </w:del>
    </w:p>
    <w:p w14:paraId="24CA2FF0"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Strategically review the continuing effectiveness of environment management within the organization</w:t>
      </w:r>
    </w:p>
    <w:p w14:paraId="7B9DCE85" w14:textId="77777777" w:rsidR="009D65C8" w:rsidRPr="008F1C96" w:rsidRDefault="009D65C8" w:rsidP="006C74ED">
      <w:pPr>
        <w:shd w:val="clear" w:color="auto" w:fill="FFFFFF"/>
        <w:spacing w:before="120" w:after="120"/>
        <w:jc w:val="both"/>
        <w:rPr>
          <w:rFonts w:cs="Arial"/>
          <w:color w:val="000000"/>
          <w:sz w:val="20"/>
          <w:szCs w:val="20"/>
        </w:rPr>
      </w:pPr>
      <w:r w:rsidRPr="008F1C96">
        <w:rPr>
          <w:rStyle w:val="Strong"/>
          <w:rFonts w:cs="Arial"/>
          <w:color w:val="000000"/>
          <w:sz w:val="20"/>
          <w:szCs w:val="20"/>
        </w:rPr>
        <w:t>Commitment to compliance</w:t>
      </w:r>
      <w:r w:rsidRPr="008F1C96">
        <w:rPr>
          <w:rFonts w:cs="Arial"/>
          <w:color w:val="000000"/>
          <w:sz w:val="20"/>
          <w:szCs w:val="20"/>
        </w:rPr>
        <w:t xml:space="preserve"> with applicable environmental legislation and regulations is required, along with a commitment to </w:t>
      </w:r>
      <w:r w:rsidRPr="008F1C96">
        <w:rPr>
          <w:rStyle w:val="Strong"/>
          <w:rFonts w:cs="Arial"/>
          <w:color w:val="000000"/>
          <w:sz w:val="20"/>
          <w:szCs w:val="20"/>
        </w:rPr>
        <w:t>continual improvement</w:t>
      </w:r>
      <w:r w:rsidRPr="008F1C96">
        <w:rPr>
          <w:rFonts w:cs="Arial"/>
          <w:color w:val="000000"/>
          <w:sz w:val="20"/>
          <w:szCs w:val="20"/>
        </w:rPr>
        <w:t xml:space="preserve"> – for which the EMS provides the framework.</w:t>
      </w:r>
    </w:p>
    <w:p w14:paraId="7008B754" w14:textId="77777777" w:rsidR="009D65C8" w:rsidRPr="008F1C96" w:rsidRDefault="009D65C8" w:rsidP="006C74ED">
      <w:pPr>
        <w:shd w:val="clear" w:color="auto" w:fill="FFFFFF"/>
        <w:spacing w:before="120" w:after="120"/>
        <w:jc w:val="both"/>
        <w:rPr>
          <w:rFonts w:cs="Arial"/>
          <w:color w:val="000000"/>
          <w:sz w:val="20"/>
          <w:szCs w:val="20"/>
        </w:rPr>
      </w:pPr>
      <w:r w:rsidRPr="008F1C96">
        <w:rPr>
          <w:rFonts w:cs="Arial"/>
          <w:color w:val="000000"/>
          <w:sz w:val="20"/>
          <w:szCs w:val="20"/>
        </w:rPr>
        <w:t xml:space="preserve">Detailed information on how to implement an organization-wide environmental management system is available through the International Organization for Standardization (ISO), in their ISO 14000 family of standards.  </w:t>
      </w:r>
    </w:p>
    <w:p w14:paraId="196E0AD4" w14:textId="79E8423F" w:rsidR="009D65C8" w:rsidRPr="008F1C96" w:rsidRDefault="009D65C8" w:rsidP="006C74ED">
      <w:pPr>
        <w:shd w:val="clear" w:color="auto" w:fill="FFFFFF"/>
        <w:spacing w:before="120" w:after="120"/>
        <w:jc w:val="both"/>
        <w:rPr>
          <w:rStyle w:val="Strong"/>
          <w:rFonts w:cs="Arial"/>
          <w:b w:val="0"/>
          <w:color w:val="000000"/>
          <w:sz w:val="20"/>
          <w:szCs w:val="20"/>
        </w:rPr>
      </w:pPr>
      <w:r w:rsidRPr="008F1C96">
        <w:rPr>
          <w:rStyle w:val="Strong"/>
          <w:rFonts w:cs="Arial"/>
          <w:color w:val="000000"/>
          <w:sz w:val="20"/>
          <w:szCs w:val="20"/>
        </w:rPr>
        <w:lastRenderedPageBreak/>
        <w:t>ISO 14001:</w:t>
      </w:r>
      <w:del w:id="496" w:author="Adam Hay" w:date="2015-11-18T00:26:00Z">
        <w:r w:rsidRPr="008F1C96" w:rsidDel="00972BFE">
          <w:rPr>
            <w:rStyle w:val="Strong"/>
            <w:rFonts w:cs="Arial"/>
            <w:color w:val="000000"/>
            <w:sz w:val="20"/>
            <w:szCs w:val="20"/>
          </w:rPr>
          <w:delText xml:space="preserve">2004 </w:delText>
        </w:r>
      </w:del>
      <w:commentRangeStart w:id="497"/>
      <w:ins w:id="498" w:author="Adam Hay" w:date="2015-11-18T00:26:00Z">
        <w:r w:rsidR="00972BFE">
          <w:rPr>
            <w:rStyle w:val="Strong"/>
            <w:rFonts w:cs="Arial"/>
            <w:color w:val="000000"/>
            <w:sz w:val="20"/>
            <w:szCs w:val="20"/>
          </w:rPr>
          <w:t>2015</w:t>
        </w:r>
        <w:commentRangeEnd w:id="497"/>
        <w:r w:rsidR="00972BFE">
          <w:rPr>
            <w:rStyle w:val="CommentReference"/>
            <w:rFonts w:ascii="Times New Roman" w:eastAsia="Times New Roman" w:hAnsi="Times New Roman"/>
            <w:lang w:val="en-US" w:eastAsia="en-US"/>
          </w:rPr>
          <w:commentReference w:id="497"/>
        </w:r>
        <w:r w:rsidR="00972BFE" w:rsidRPr="008F1C96">
          <w:rPr>
            <w:rStyle w:val="Strong"/>
            <w:rFonts w:cs="Arial"/>
            <w:color w:val="000000"/>
            <w:sz w:val="20"/>
            <w:szCs w:val="20"/>
          </w:rPr>
          <w:t xml:space="preserve"> </w:t>
        </w:r>
      </w:ins>
      <w:r w:rsidRPr="008F1C96">
        <w:rPr>
          <w:rStyle w:val="Strong"/>
          <w:rFonts w:cs="Arial"/>
          <w:color w:val="000000"/>
          <w:sz w:val="20"/>
          <w:szCs w:val="20"/>
        </w:rPr>
        <w:t>is an environmental standard which focuses on the generic requirements for an environmental management system. It provides a useful framework for an organization to follow</w:t>
      </w:r>
      <w:ins w:id="499" w:author="James Collocott" w:date="2015-11-03T14:24:00Z">
        <w:r w:rsidR="00B43311" w:rsidRPr="008F1C96">
          <w:rPr>
            <w:rStyle w:val="Strong"/>
            <w:rFonts w:cs="Arial"/>
            <w:color w:val="000000"/>
            <w:sz w:val="20"/>
            <w:szCs w:val="20"/>
          </w:rPr>
          <w:t>,</w:t>
        </w:r>
      </w:ins>
      <w:r w:rsidRPr="008F1C96">
        <w:rPr>
          <w:rStyle w:val="Strong"/>
          <w:rFonts w:cs="Arial"/>
          <w:color w:val="000000"/>
          <w:sz w:val="20"/>
          <w:szCs w:val="20"/>
        </w:rPr>
        <w:t xml:space="preserve"> to develop an effective, high quality EMS and summarizes the advantage an organization can expect from adopting these types of management tools. </w:t>
      </w:r>
    </w:p>
    <w:p w14:paraId="2DA21D7D" w14:textId="5C186CE2" w:rsidR="009D65C8" w:rsidRPr="006C74ED" w:rsidRDefault="006C74ED" w:rsidP="00D93488">
      <w:pPr>
        <w:pStyle w:val="Heading3"/>
        <w:keepNext w:val="0"/>
        <w:numPr>
          <w:ilvl w:val="2"/>
          <w:numId w:val="34"/>
        </w:numPr>
        <w:tabs>
          <w:tab w:val="clear" w:pos="1571"/>
          <w:tab w:val="clear" w:pos="1701"/>
          <w:tab w:val="num" w:pos="851"/>
        </w:tabs>
        <w:spacing w:before="240"/>
        <w:ind w:hanging="1571"/>
        <w:rPr>
          <w:rFonts w:cs="Arial"/>
          <w:sz w:val="20"/>
          <w:szCs w:val="20"/>
        </w:rPr>
      </w:pPr>
      <w:r w:rsidRPr="006C74ED">
        <w:rPr>
          <w:rFonts w:cs="Arial"/>
          <w:sz w:val="20"/>
          <w:szCs w:val="20"/>
        </w:rPr>
        <w:br w:type="page"/>
      </w:r>
      <w:bookmarkStart w:id="500" w:name="_Toc435575496"/>
      <w:r w:rsidR="009D65C8" w:rsidRPr="006C74ED">
        <w:rPr>
          <w:rFonts w:cs="Arial"/>
          <w:sz w:val="20"/>
          <w:szCs w:val="20"/>
        </w:rPr>
        <w:lastRenderedPageBreak/>
        <w:t>Environmental Aspects</w:t>
      </w:r>
      <w:bookmarkEnd w:id="500"/>
    </w:p>
    <w:p w14:paraId="3F522046" w14:textId="1B262DC5" w:rsidR="009D65C8" w:rsidRDefault="009D65C8" w:rsidP="00175426">
      <w:pPr>
        <w:spacing w:before="120"/>
        <w:jc w:val="both"/>
        <w:rPr>
          <w:ins w:id="501" w:author="Adam Hay" w:date="2015-11-18T01:50:00Z"/>
          <w:rFonts w:cs="Arial"/>
          <w:sz w:val="20"/>
          <w:szCs w:val="20"/>
          <w:lang w:eastAsia="de-DE"/>
        </w:rPr>
      </w:pPr>
      <w:r w:rsidRPr="008F1C96">
        <w:rPr>
          <w:rFonts w:cs="Arial"/>
          <w:sz w:val="20"/>
          <w:szCs w:val="20"/>
          <w:lang w:eastAsia="de-DE"/>
        </w:rPr>
        <w:t>ISO</w:t>
      </w:r>
      <w:ins w:id="502" w:author="James Collocott" w:date="2015-11-03T15:02:00Z">
        <w:r w:rsidR="009B3B18" w:rsidRPr="008F1C96">
          <w:rPr>
            <w:rFonts w:cs="Arial"/>
            <w:sz w:val="20"/>
            <w:szCs w:val="20"/>
            <w:lang w:eastAsia="de-DE"/>
          </w:rPr>
          <w:t xml:space="preserve"> </w:t>
        </w:r>
      </w:ins>
      <w:r w:rsidRPr="008F1C96">
        <w:rPr>
          <w:rFonts w:cs="Arial"/>
          <w:sz w:val="20"/>
          <w:szCs w:val="20"/>
          <w:lang w:eastAsia="de-DE"/>
        </w:rPr>
        <w:t xml:space="preserve">14001 states that an environmental aspect is an 'element </w:t>
      </w:r>
      <w:ins w:id="503" w:author="Adam Hay" w:date="2015-11-18T01:50:00Z">
        <w:r w:rsidR="004D05F6">
          <w:rPr>
            <w:rFonts w:cs="Arial"/>
            <w:sz w:val="20"/>
            <w:szCs w:val="20"/>
            <w:lang w:eastAsia="de-DE"/>
          </w:rPr>
          <w:t>or characteristic of an activity, product or service that interacts or can interact with the environment. E</w:t>
        </w:r>
      </w:ins>
      <w:ins w:id="504" w:author="Adam Hay" w:date="2015-11-18T01:51:00Z">
        <w:r w:rsidR="004D05F6">
          <w:rPr>
            <w:rFonts w:cs="Arial"/>
            <w:sz w:val="20"/>
            <w:szCs w:val="20"/>
            <w:lang w:eastAsia="de-DE"/>
          </w:rPr>
          <w:t>nvironmental aspects cause environmental impacts. They can have either beneficial impacts of adverse impacts and can have a direct and decisive impact on the environmental or contribute only partially or indirectly to a larger environmental change.’</w:t>
        </w:r>
      </w:ins>
      <w:del w:id="505" w:author="Adam Hay" w:date="2015-11-18T01:51:00Z">
        <w:r w:rsidRPr="008F1C96" w:rsidDel="004D05F6">
          <w:rPr>
            <w:rFonts w:cs="Arial"/>
            <w:sz w:val="20"/>
            <w:szCs w:val="20"/>
            <w:lang w:eastAsia="de-DE"/>
          </w:rPr>
          <w:delText xml:space="preserve">of an organization's activities, products or services that can interact with the </w:delText>
        </w:r>
        <w:commentRangeStart w:id="506"/>
        <w:r w:rsidRPr="008F1C96" w:rsidDel="004D05F6">
          <w:rPr>
            <w:rFonts w:cs="Arial"/>
            <w:sz w:val="20"/>
            <w:szCs w:val="20"/>
            <w:lang w:eastAsia="de-DE"/>
          </w:rPr>
          <w:delText>environment</w:delText>
        </w:r>
        <w:commentRangeEnd w:id="506"/>
        <w:r w:rsidR="00972BFE" w:rsidDel="004D05F6">
          <w:rPr>
            <w:rStyle w:val="CommentReference"/>
            <w:rFonts w:ascii="Times New Roman" w:eastAsia="Times New Roman" w:hAnsi="Times New Roman"/>
            <w:lang w:val="en-US" w:eastAsia="en-US"/>
          </w:rPr>
          <w:commentReference w:id="506"/>
        </w:r>
        <w:r w:rsidRPr="008F1C96" w:rsidDel="004D05F6">
          <w:rPr>
            <w:rFonts w:cs="Arial"/>
            <w:sz w:val="20"/>
            <w:szCs w:val="20"/>
            <w:lang w:eastAsia="de-DE"/>
          </w:rPr>
          <w:delText>'.</w:delText>
        </w:r>
      </w:del>
    </w:p>
    <w:p w14:paraId="6D7D3CA8" w14:textId="42413CC5" w:rsidR="004D05F6" w:rsidRPr="008F1C96" w:rsidDel="004D05F6" w:rsidRDefault="004D05F6" w:rsidP="00175426">
      <w:pPr>
        <w:spacing w:before="120"/>
        <w:jc w:val="both"/>
        <w:rPr>
          <w:del w:id="507" w:author="Adam Hay" w:date="2015-11-18T01:51:00Z"/>
          <w:rFonts w:cs="Arial"/>
          <w:sz w:val="20"/>
          <w:szCs w:val="20"/>
          <w:lang w:eastAsia="de-DE"/>
        </w:rPr>
      </w:pPr>
    </w:p>
    <w:p w14:paraId="4CACEB6E" w14:textId="6595EA95" w:rsidR="009D65C8" w:rsidRPr="008F1C96" w:rsidRDefault="009D65C8" w:rsidP="00175426">
      <w:pPr>
        <w:spacing w:before="120"/>
        <w:jc w:val="both"/>
        <w:rPr>
          <w:rFonts w:cs="Arial"/>
          <w:sz w:val="20"/>
          <w:szCs w:val="20"/>
          <w:lang w:eastAsia="de-DE"/>
        </w:rPr>
      </w:pPr>
      <w:r w:rsidRPr="008F1C96">
        <w:rPr>
          <w:rFonts w:cs="Arial"/>
          <w:sz w:val="20"/>
          <w:szCs w:val="20"/>
          <w:lang w:eastAsia="de-DE"/>
        </w:rPr>
        <w:t xml:space="preserve">An organization needs to identify those activities and aspects that have actual and potential environmental impacts. </w:t>
      </w:r>
      <w:ins w:id="508" w:author="James Collocott" w:date="2015-11-03T14:24:00Z">
        <w:r w:rsidR="00B43311" w:rsidRPr="008F1C96">
          <w:rPr>
            <w:rFonts w:cs="Arial"/>
            <w:sz w:val="20"/>
            <w:szCs w:val="20"/>
            <w:lang w:eastAsia="de-DE"/>
          </w:rPr>
          <w:t xml:space="preserve"> </w:t>
        </w:r>
      </w:ins>
      <w:r w:rsidRPr="008F1C96">
        <w:rPr>
          <w:rFonts w:cs="Arial"/>
          <w:sz w:val="20"/>
          <w:szCs w:val="20"/>
          <w:lang w:eastAsia="de-DE"/>
        </w:rPr>
        <w:t>An environmental review, or assessment, should be conducted by senior management and staff who are</w:t>
      </w:r>
      <w:ins w:id="509" w:author="James Collocott" w:date="2015-11-03T14:24:00Z">
        <w:r w:rsidR="00B43311" w:rsidRPr="008F1C96">
          <w:rPr>
            <w:rFonts w:cs="Arial"/>
            <w:sz w:val="20"/>
            <w:szCs w:val="20"/>
            <w:lang w:eastAsia="de-DE"/>
          </w:rPr>
          <w:t>,</w:t>
        </w:r>
      </w:ins>
      <w:r w:rsidRPr="008F1C96">
        <w:rPr>
          <w:rFonts w:cs="Arial"/>
          <w:sz w:val="20"/>
          <w:szCs w:val="20"/>
          <w:lang w:eastAsia="de-DE"/>
        </w:rPr>
        <w:t xml:space="preserve"> or will be assigned roles in environmentally significant activities. </w:t>
      </w:r>
      <w:ins w:id="510" w:author="James Collocott" w:date="2015-11-03T14:24:00Z">
        <w:r w:rsidR="00B43311" w:rsidRPr="008F1C96">
          <w:rPr>
            <w:rFonts w:cs="Arial"/>
            <w:sz w:val="20"/>
            <w:szCs w:val="20"/>
            <w:lang w:eastAsia="de-DE"/>
          </w:rPr>
          <w:t xml:space="preserve"> </w:t>
        </w:r>
      </w:ins>
      <w:r w:rsidRPr="008F1C96">
        <w:rPr>
          <w:rFonts w:cs="Arial"/>
          <w:sz w:val="20"/>
          <w:szCs w:val="20"/>
          <w:lang w:eastAsia="de-DE"/>
        </w:rPr>
        <w:t>The review can involve drawing information from a number of different areas such as legislation and policies, performance audits, monitoring and the assessment and management program</w:t>
      </w:r>
      <w:ins w:id="511" w:author="James Collocott" w:date="2015-11-03T14:24:00Z">
        <w:r w:rsidR="00B43311" w:rsidRPr="008F1C96">
          <w:rPr>
            <w:rFonts w:cs="Arial"/>
            <w:sz w:val="20"/>
            <w:szCs w:val="20"/>
            <w:lang w:eastAsia="de-DE"/>
          </w:rPr>
          <w:t>s</w:t>
        </w:r>
      </w:ins>
      <w:r w:rsidRPr="008F1C96">
        <w:rPr>
          <w:rFonts w:cs="Arial"/>
          <w:sz w:val="20"/>
          <w:szCs w:val="20"/>
          <w:lang w:eastAsia="de-DE"/>
        </w:rPr>
        <w:t>.</w:t>
      </w:r>
    </w:p>
    <w:p w14:paraId="20D0B82D" w14:textId="77777777" w:rsidR="009D65C8" w:rsidRPr="008F1C96" w:rsidRDefault="009D65C8" w:rsidP="00175426">
      <w:pPr>
        <w:spacing w:before="120"/>
        <w:jc w:val="both"/>
        <w:rPr>
          <w:rStyle w:val="Strong"/>
          <w:rFonts w:cs="Arial"/>
          <w:b w:val="0"/>
          <w:bCs w:val="0"/>
          <w:sz w:val="20"/>
          <w:szCs w:val="20"/>
        </w:rPr>
      </w:pPr>
      <w:r w:rsidRPr="008F1C96">
        <w:rPr>
          <w:rFonts w:cs="Arial"/>
          <w:sz w:val="20"/>
          <w:szCs w:val="20"/>
          <w:lang w:eastAsia="de-DE"/>
        </w:rPr>
        <w:t>Once environmental aspects are identified, an organization should then prioritize the high risk activities and provide appropriate controls to mitigate any resulting impact.</w:t>
      </w:r>
    </w:p>
    <w:p w14:paraId="02364854" w14:textId="77777777" w:rsidR="009D65C8" w:rsidRPr="008F1C96" w:rsidRDefault="009D65C8" w:rsidP="006C74ED">
      <w:pPr>
        <w:pStyle w:val="Heading3"/>
        <w:keepNext w:val="0"/>
        <w:numPr>
          <w:ilvl w:val="2"/>
          <w:numId w:val="34"/>
        </w:numPr>
        <w:tabs>
          <w:tab w:val="clear" w:pos="1571"/>
          <w:tab w:val="clear" w:pos="1701"/>
        </w:tabs>
        <w:spacing w:before="240"/>
        <w:ind w:left="851" w:hanging="851"/>
        <w:rPr>
          <w:rFonts w:cs="Arial"/>
          <w:sz w:val="20"/>
          <w:szCs w:val="20"/>
        </w:rPr>
      </w:pPr>
      <w:bookmarkStart w:id="512" w:name="_Toc435575497"/>
      <w:r w:rsidRPr="008F1C96">
        <w:rPr>
          <w:rFonts w:cs="Arial"/>
          <w:sz w:val="20"/>
          <w:szCs w:val="20"/>
        </w:rPr>
        <w:t>Management measures, controls and procedures</w:t>
      </w:r>
      <w:bookmarkEnd w:id="512"/>
      <w:r w:rsidRPr="008F1C96">
        <w:rPr>
          <w:rFonts w:cs="Arial"/>
          <w:sz w:val="20"/>
          <w:szCs w:val="20"/>
        </w:rPr>
        <w:t xml:space="preserve"> </w:t>
      </w:r>
    </w:p>
    <w:p w14:paraId="778177E8" w14:textId="07CB914A" w:rsidR="009D65C8" w:rsidRPr="008F1C96" w:rsidRDefault="009D65C8" w:rsidP="006C74ED">
      <w:pPr>
        <w:jc w:val="both"/>
        <w:rPr>
          <w:rFonts w:cs="Arial"/>
          <w:sz w:val="20"/>
          <w:szCs w:val="20"/>
        </w:rPr>
      </w:pPr>
      <w:r w:rsidRPr="008F1C96">
        <w:rPr>
          <w:rFonts w:cs="Arial"/>
          <w:sz w:val="20"/>
          <w:szCs w:val="20"/>
        </w:rPr>
        <w:t xml:space="preserve">The identification of environmental aspects will highlight critical areas of environmental management, which should be further addressed depending on the severity of impact. </w:t>
      </w:r>
      <w:ins w:id="513" w:author="James Collocott" w:date="2015-11-03T14:25:00Z">
        <w:r w:rsidR="00B43311" w:rsidRPr="008F1C96">
          <w:rPr>
            <w:rFonts w:cs="Arial"/>
            <w:sz w:val="20"/>
            <w:szCs w:val="20"/>
          </w:rPr>
          <w:t xml:space="preserve"> </w:t>
        </w:r>
      </w:ins>
      <w:r w:rsidRPr="008F1C96">
        <w:rPr>
          <w:rFonts w:cs="Arial"/>
          <w:sz w:val="20"/>
          <w:szCs w:val="20"/>
        </w:rPr>
        <w:t>Written controls, procedures, instructions or other documentation outlining the approach to managing those impacts</w:t>
      </w:r>
      <w:ins w:id="514" w:author="James Collocott" w:date="2015-11-03T14:24:00Z">
        <w:r w:rsidR="00B43311" w:rsidRPr="008F1C96">
          <w:rPr>
            <w:rFonts w:cs="Arial"/>
            <w:sz w:val="20"/>
            <w:szCs w:val="20"/>
          </w:rPr>
          <w:t>,</w:t>
        </w:r>
      </w:ins>
      <w:r w:rsidRPr="008F1C96">
        <w:rPr>
          <w:rFonts w:cs="Arial"/>
          <w:sz w:val="20"/>
          <w:szCs w:val="20"/>
        </w:rPr>
        <w:t xml:space="preserve"> should be provided.</w:t>
      </w:r>
    </w:p>
    <w:p w14:paraId="3CE204BB" w14:textId="77777777" w:rsidR="009D65C8" w:rsidRPr="008F1C96" w:rsidRDefault="009D65C8" w:rsidP="006C74ED">
      <w:pPr>
        <w:pStyle w:val="Heading3"/>
        <w:keepNext w:val="0"/>
        <w:numPr>
          <w:ilvl w:val="2"/>
          <w:numId w:val="34"/>
        </w:numPr>
        <w:tabs>
          <w:tab w:val="clear" w:pos="1571"/>
          <w:tab w:val="clear" w:pos="1701"/>
        </w:tabs>
        <w:spacing w:before="240"/>
        <w:ind w:left="851" w:hanging="851"/>
        <w:rPr>
          <w:rFonts w:cs="Arial"/>
          <w:sz w:val="20"/>
          <w:szCs w:val="20"/>
        </w:rPr>
      </w:pPr>
      <w:bookmarkStart w:id="515" w:name="_Toc338319307"/>
      <w:bookmarkStart w:id="516" w:name="_Toc435575498"/>
      <w:r w:rsidRPr="008F1C96">
        <w:rPr>
          <w:rFonts w:cs="Arial"/>
          <w:sz w:val="20"/>
          <w:szCs w:val="20"/>
        </w:rPr>
        <w:t>Environmental Risk Assessment Process</w:t>
      </w:r>
      <w:bookmarkEnd w:id="515"/>
      <w:bookmarkEnd w:id="516"/>
    </w:p>
    <w:p w14:paraId="45DC57AB" w14:textId="77777777" w:rsidR="009D65C8" w:rsidRPr="008F1C96" w:rsidRDefault="009D65C8">
      <w:pPr>
        <w:spacing w:before="120"/>
        <w:jc w:val="both"/>
        <w:rPr>
          <w:rFonts w:cs="Arial"/>
          <w:sz w:val="20"/>
          <w:szCs w:val="20"/>
        </w:rPr>
        <w:pPrChange w:id="517" w:author="James Collocott" w:date="2015-11-03T14:24:00Z">
          <w:pPr>
            <w:jc w:val="both"/>
          </w:pPr>
        </w:pPrChange>
      </w:pPr>
      <w:r w:rsidRPr="008F1C96">
        <w:rPr>
          <w:rFonts w:cs="Arial"/>
          <w:sz w:val="20"/>
          <w:szCs w:val="20"/>
        </w:rPr>
        <w:t>Environmental risk management identifies credible environmental hazards, assessing the likelihood of occurrence and severity of the potential ecological and human health consequences, and managing the resulting level of risk.</w:t>
      </w:r>
    </w:p>
    <w:p w14:paraId="311C1DE1" w14:textId="77777777" w:rsidR="009D65C8" w:rsidRPr="008F1C96" w:rsidRDefault="009D65C8">
      <w:pPr>
        <w:spacing w:before="120"/>
        <w:jc w:val="both"/>
        <w:rPr>
          <w:rFonts w:cs="Arial"/>
          <w:sz w:val="20"/>
          <w:szCs w:val="20"/>
        </w:rPr>
        <w:pPrChange w:id="518" w:author="James Collocott" w:date="2015-11-03T14:24:00Z">
          <w:pPr>
            <w:jc w:val="both"/>
          </w:pPr>
        </w:pPrChange>
      </w:pPr>
      <w:r w:rsidRPr="008F1C96">
        <w:rPr>
          <w:rFonts w:cs="Arial"/>
          <w:sz w:val="20"/>
          <w:szCs w:val="20"/>
        </w:rPr>
        <w:t>An established program of cyclic risk reviews can be carried out throughout an organization with significant environmental risks addressed through the EMS.</w:t>
      </w:r>
    </w:p>
    <w:p w14:paraId="1EB303A7" w14:textId="77777777" w:rsidR="009D65C8" w:rsidRPr="008F1C96" w:rsidRDefault="009D65C8">
      <w:pPr>
        <w:spacing w:before="120"/>
        <w:jc w:val="both"/>
        <w:rPr>
          <w:rFonts w:cs="Arial"/>
          <w:sz w:val="20"/>
          <w:szCs w:val="20"/>
        </w:rPr>
        <w:pPrChange w:id="519" w:author="James Collocott" w:date="2015-11-03T14:24:00Z">
          <w:pPr>
            <w:jc w:val="both"/>
          </w:pPr>
        </w:pPrChange>
      </w:pPr>
      <w:r w:rsidRPr="008F1C96">
        <w:rPr>
          <w:rFonts w:cs="Arial"/>
          <w:sz w:val="20"/>
          <w:szCs w:val="20"/>
        </w:rPr>
        <w:t xml:space="preserve">Risk management process for AtoN sites is a continuous process and an organization should take a consultative approach with environmental managers, decision makers, industry, maintenance contractors and community stakeholders. </w:t>
      </w:r>
    </w:p>
    <w:p w14:paraId="549FD903" w14:textId="77777777" w:rsidR="009D65C8" w:rsidRPr="008F1C96" w:rsidRDefault="009D65C8">
      <w:pPr>
        <w:spacing w:before="120"/>
        <w:jc w:val="both"/>
        <w:rPr>
          <w:rFonts w:cs="Arial"/>
          <w:sz w:val="20"/>
          <w:szCs w:val="20"/>
        </w:rPr>
        <w:pPrChange w:id="520" w:author="James Collocott" w:date="2015-11-03T14:24:00Z">
          <w:pPr>
            <w:jc w:val="both"/>
          </w:pPr>
        </w:pPrChange>
      </w:pPr>
      <w:r w:rsidRPr="008F1C96">
        <w:rPr>
          <w:rFonts w:cs="Arial"/>
          <w:sz w:val="20"/>
          <w:szCs w:val="20"/>
        </w:rPr>
        <w:t>Ecological risk assessment involves:</w:t>
      </w:r>
    </w:p>
    <w:p w14:paraId="13551C89"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Problem formulation – establishes the context for the strategic and organizational conduct of the overall assessment</w:t>
      </w:r>
    </w:p>
    <w:p w14:paraId="43348272"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Hazard identification</w:t>
      </w:r>
    </w:p>
    <w:p w14:paraId="507D1E9D"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Risk Analysis – likelihood of exposure and ecological effects</w:t>
      </w:r>
    </w:p>
    <w:p w14:paraId="6B0C46A6"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Risk characterization</w:t>
      </w:r>
    </w:p>
    <w:p w14:paraId="50FF316F"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Treatment/mitigation measures to reduce risk to acceptable levels</w:t>
      </w:r>
    </w:p>
    <w:p w14:paraId="69185526"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Monitoring and review</w:t>
      </w:r>
    </w:p>
    <w:p w14:paraId="65878D3C" w14:textId="77777777" w:rsidR="009D65C8" w:rsidRPr="008F1C96" w:rsidRDefault="009D65C8" w:rsidP="006C74ED">
      <w:pPr>
        <w:pStyle w:val="Heading3"/>
        <w:keepNext w:val="0"/>
        <w:numPr>
          <w:ilvl w:val="2"/>
          <w:numId w:val="34"/>
        </w:numPr>
        <w:tabs>
          <w:tab w:val="clear" w:pos="1571"/>
          <w:tab w:val="clear" w:pos="1701"/>
          <w:tab w:val="num" w:pos="851"/>
        </w:tabs>
        <w:spacing w:before="240"/>
        <w:ind w:left="851" w:hanging="851"/>
        <w:rPr>
          <w:rFonts w:cs="Arial"/>
          <w:sz w:val="20"/>
          <w:szCs w:val="20"/>
        </w:rPr>
      </w:pPr>
      <w:bookmarkStart w:id="521" w:name="_Toc435575499"/>
      <w:r w:rsidRPr="008F1C96">
        <w:rPr>
          <w:rFonts w:cs="Arial"/>
          <w:sz w:val="20"/>
          <w:szCs w:val="20"/>
        </w:rPr>
        <w:t>Objectives &amp; targets</w:t>
      </w:r>
      <w:bookmarkEnd w:id="521"/>
    </w:p>
    <w:p w14:paraId="1C422F5C" w14:textId="580978D4" w:rsidR="009D65C8" w:rsidRPr="008F1C96" w:rsidRDefault="009D65C8" w:rsidP="00175426">
      <w:pPr>
        <w:spacing w:before="120"/>
        <w:jc w:val="both"/>
        <w:rPr>
          <w:rFonts w:cs="Arial"/>
          <w:sz w:val="20"/>
          <w:szCs w:val="20"/>
        </w:rPr>
      </w:pPr>
      <w:r w:rsidRPr="008F1C96">
        <w:rPr>
          <w:rFonts w:cs="Arial"/>
          <w:sz w:val="20"/>
          <w:szCs w:val="20"/>
        </w:rPr>
        <w:t xml:space="preserve">An organization's EMS should state quantifiable environmental targets, that can be communicated clearly to the workforce and that can be tracked through regular monitoring. </w:t>
      </w:r>
      <w:r w:rsidR="009B3B18" w:rsidRPr="008F1C96">
        <w:rPr>
          <w:rFonts w:cs="Arial"/>
          <w:sz w:val="20"/>
          <w:szCs w:val="20"/>
        </w:rPr>
        <w:t xml:space="preserve"> </w:t>
      </w:r>
      <w:r w:rsidRPr="008F1C96">
        <w:rPr>
          <w:rFonts w:cs="Arial"/>
          <w:sz w:val="20"/>
          <w:szCs w:val="20"/>
        </w:rPr>
        <w:t>The objectives and targets should reflect an organizations operational and environmental maturity and should be revised and changed as targets are achieved.</w:t>
      </w:r>
    </w:p>
    <w:p w14:paraId="321F99DD"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522" w:name="_Toc435575500"/>
      <w:r w:rsidRPr="008F1C96">
        <w:rPr>
          <w:rFonts w:cs="Arial"/>
          <w:sz w:val="20"/>
          <w:szCs w:val="20"/>
        </w:rPr>
        <w:t>Roles &amp; Responsibilities</w:t>
      </w:r>
      <w:bookmarkEnd w:id="522"/>
    </w:p>
    <w:p w14:paraId="015E8B08" w14:textId="6E09EE6A" w:rsidR="009D65C8" w:rsidRPr="008F1C96" w:rsidRDefault="009D65C8" w:rsidP="00175426">
      <w:pPr>
        <w:spacing w:before="120"/>
        <w:jc w:val="both"/>
        <w:rPr>
          <w:rFonts w:cs="Arial"/>
          <w:sz w:val="20"/>
          <w:szCs w:val="20"/>
        </w:rPr>
      </w:pPr>
      <w:r w:rsidRPr="008F1C96">
        <w:rPr>
          <w:rFonts w:cs="Arial"/>
          <w:sz w:val="20"/>
          <w:szCs w:val="20"/>
        </w:rPr>
        <w:lastRenderedPageBreak/>
        <w:t xml:space="preserve">An EMS should clearly state the roles and responsibilities of all staff relating to the environmental management framework. </w:t>
      </w:r>
      <w:ins w:id="523" w:author="James Collocott" w:date="2015-11-03T14:25:00Z">
        <w:r w:rsidR="00B43311" w:rsidRPr="008F1C96">
          <w:rPr>
            <w:rFonts w:cs="Arial"/>
            <w:sz w:val="20"/>
            <w:szCs w:val="20"/>
          </w:rPr>
          <w:t xml:space="preserve"> </w:t>
        </w:r>
      </w:ins>
      <w:r w:rsidRPr="008F1C96">
        <w:rPr>
          <w:rFonts w:cs="Arial"/>
          <w:sz w:val="20"/>
          <w:szCs w:val="20"/>
        </w:rPr>
        <w:t>It should state not only the physical responsibilities, but also the responsibilities in reviewing, providing feedback and also fostering a general attitude of responsible environmental stewardship.</w:t>
      </w:r>
    </w:p>
    <w:p w14:paraId="230859EC"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524" w:name="_Toc435575501"/>
      <w:r w:rsidRPr="008F1C96">
        <w:rPr>
          <w:rFonts w:cs="Arial"/>
          <w:sz w:val="20"/>
          <w:szCs w:val="20"/>
        </w:rPr>
        <w:t>Communication</w:t>
      </w:r>
      <w:bookmarkEnd w:id="524"/>
    </w:p>
    <w:p w14:paraId="126E6611" w14:textId="23324D10" w:rsidR="009D65C8" w:rsidRPr="008F1C96" w:rsidRDefault="009D65C8" w:rsidP="00175426">
      <w:pPr>
        <w:jc w:val="both"/>
        <w:rPr>
          <w:rFonts w:cs="Arial"/>
          <w:sz w:val="20"/>
          <w:szCs w:val="20"/>
        </w:rPr>
      </w:pPr>
      <w:r w:rsidRPr="008F1C96">
        <w:rPr>
          <w:rFonts w:cs="Arial"/>
          <w:sz w:val="20"/>
          <w:szCs w:val="20"/>
        </w:rPr>
        <w:t xml:space="preserve">Communication and feedback from the workforce and from all personnel interacting with the EMS is a critical area and an organization should have in place a framework whereby all levels of employees are encouraged to provide feedback, review and comments on the effectiveness of the EMS. </w:t>
      </w:r>
      <w:ins w:id="525" w:author="James Collocott" w:date="2015-11-03T14:25:00Z">
        <w:r w:rsidR="00B43311" w:rsidRPr="008F1C96">
          <w:rPr>
            <w:rFonts w:cs="Arial"/>
            <w:sz w:val="20"/>
            <w:szCs w:val="20"/>
          </w:rPr>
          <w:t xml:space="preserve"> </w:t>
        </w:r>
      </w:ins>
      <w:r w:rsidRPr="008F1C96">
        <w:rPr>
          <w:rFonts w:cs="Arial"/>
          <w:sz w:val="20"/>
          <w:szCs w:val="20"/>
        </w:rPr>
        <w:t xml:space="preserve">Engaging the workforce ensures that the EMS is effective, efficient and most of all responsive. </w:t>
      </w:r>
      <w:ins w:id="526" w:author="James Collocott" w:date="2015-11-03T14:34:00Z">
        <w:r w:rsidR="001565E6" w:rsidRPr="008F1C96">
          <w:rPr>
            <w:rFonts w:cs="Arial"/>
            <w:sz w:val="20"/>
            <w:szCs w:val="20"/>
          </w:rPr>
          <w:t xml:space="preserve"> </w:t>
        </w:r>
      </w:ins>
      <w:r w:rsidRPr="008F1C96">
        <w:rPr>
          <w:rFonts w:cs="Arial"/>
          <w:sz w:val="20"/>
          <w:szCs w:val="20"/>
        </w:rPr>
        <w:t>This process can take shape via a number of methods, such as awareness sessions, feedback forms, seminars</w:t>
      </w:r>
      <w:ins w:id="527" w:author="James Collocott" w:date="2015-11-03T14:38:00Z">
        <w:r w:rsidR="001565E6" w:rsidRPr="008F1C96">
          <w:rPr>
            <w:rFonts w:cs="Arial"/>
            <w:sz w:val="20"/>
            <w:szCs w:val="20"/>
          </w:rPr>
          <w:t>,</w:t>
        </w:r>
      </w:ins>
      <w:r w:rsidRPr="008F1C96">
        <w:rPr>
          <w:rFonts w:cs="Arial"/>
          <w:sz w:val="20"/>
          <w:szCs w:val="20"/>
        </w:rPr>
        <w:t xml:space="preserve"> or environmental training. </w:t>
      </w:r>
    </w:p>
    <w:p w14:paraId="304E430D"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528" w:name="_Toc435575502"/>
      <w:r w:rsidRPr="008F1C96">
        <w:rPr>
          <w:rFonts w:cs="Arial"/>
          <w:sz w:val="20"/>
          <w:szCs w:val="20"/>
        </w:rPr>
        <w:t>Environmental Management Plans</w:t>
      </w:r>
      <w:bookmarkEnd w:id="528"/>
    </w:p>
    <w:p w14:paraId="456F13A4" w14:textId="5BC32EC2" w:rsidR="009D65C8" w:rsidRPr="008F1C96" w:rsidRDefault="009D65C8" w:rsidP="00175426">
      <w:pPr>
        <w:jc w:val="both"/>
        <w:rPr>
          <w:rFonts w:cs="Arial"/>
          <w:sz w:val="20"/>
          <w:szCs w:val="20"/>
        </w:rPr>
      </w:pPr>
      <w:r w:rsidRPr="008F1C96">
        <w:rPr>
          <w:rFonts w:cs="Arial"/>
          <w:sz w:val="20"/>
          <w:szCs w:val="20"/>
        </w:rPr>
        <w:t>An EMP can be an effective tool for managing environmental issues with individual projects and activities.</w:t>
      </w:r>
      <w:ins w:id="529" w:author="James Collocott" w:date="2015-11-03T14:37:00Z">
        <w:r w:rsidR="001565E6" w:rsidRPr="008F1C96">
          <w:rPr>
            <w:rFonts w:cs="Arial"/>
            <w:sz w:val="20"/>
            <w:szCs w:val="20"/>
          </w:rPr>
          <w:t xml:space="preserve"> </w:t>
        </w:r>
      </w:ins>
      <w:r w:rsidRPr="008F1C96">
        <w:rPr>
          <w:rFonts w:cs="Arial"/>
          <w:sz w:val="20"/>
          <w:szCs w:val="20"/>
        </w:rPr>
        <w:t xml:space="preserve"> These can be tailored to identify and control environmental risks to a project / activity level. </w:t>
      </w:r>
      <w:ins w:id="530" w:author="James Collocott" w:date="2015-11-03T14:37:00Z">
        <w:r w:rsidR="001565E6" w:rsidRPr="008F1C96">
          <w:rPr>
            <w:rFonts w:cs="Arial"/>
            <w:sz w:val="20"/>
            <w:szCs w:val="20"/>
          </w:rPr>
          <w:t xml:space="preserve"> </w:t>
        </w:r>
      </w:ins>
      <w:r w:rsidRPr="008F1C96">
        <w:rPr>
          <w:rFonts w:cs="Arial"/>
          <w:sz w:val="20"/>
          <w:szCs w:val="20"/>
        </w:rPr>
        <w:t>Similar to the EMS components which is primarily an organizational approach to their activities, an EMP can be developed to incorporate information required for a specific project</w:t>
      </w:r>
      <w:ins w:id="531" w:author="James Collocott" w:date="2015-11-03T14:38:00Z">
        <w:r w:rsidR="001565E6" w:rsidRPr="008F1C96">
          <w:rPr>
            <w:rFonts w:cs="Arial"/>
            <w:sz w:val="20"/>
            <w:szCs w:val="20"/>
          </w:rPr>
          <w:t>,</w:t>
        </w:r>
      </w:ins>
      <w:r w:rsidRPr="008F1C96">
        <w:rPr>
          <w:rFonts w:cs="Arial"/>
          <w:sz w:val="20"/>
          <w:szCs w:val="20"/>
        </w:rPr>
        <w:t xml:space="preserve"> or task and designed to be easily followed by personnel carrying out the activities. </w:t>
      </w:r>
    </w:p>
    <w:p w14:paraId="51514877"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532" w:name="_Toc435575503"/>
      <w:r w:rsidRPr="008F1C96">
        <w:rPr>
          <w:rFonts w:cs="Arial"/>
          <w:sz w:val="20"/>
          <w:szCs w:val="20"/>
        </w:rPr>
        <w:t>Monitoring</w:t>
      </w:r>
      <w:bookmarkEnd w:id="532"/>
    </w:p>
    <w:p w14:paraId="3655E322" w14:textId="69E5C169" w:rsidR="009D65C8" w:rsidRPr="008F1C96" w:rsidRDefault="009D65C8" w:rsidP="00175426">
      <w:pPr>
        <w:jc w:val="both"/>
        <w:rPr>
          <w:rFonts w:cs="Arial"/>
          <w:sz w:val="20"/>
          <w:szCs w:val="20"/>
        </w:rPr>
      </w:pPr>
      <w:r w:rsidRPr="008F1C96">
        <w:rPr>
          <w:rFonts w:cs="Arial"/>
          <w:sz w:val="20"/>
          <w:szCs w:val="20"/>
        </w:rPr>
        <w:t xml:space="preserve">An organization should aim to conduct activities in an environmentally responsible manner and implement best practice environmental management as part of a program of continuous improvement. </w:t>
      </w:r>
      <w:ins w:id="533" w:author="James Collocott" w:date="2015-11-03T14:37:00Z">
        <w:r w:rsidR="001565E6" w:rsidRPr="008F1C96">
          <w:rPr>
            <w:rFonts w:cs="Arial"/>
            <w:sz w:val="20"/>
            <w:szCs w:val="20"/>
          </w:rPr>
          <w:t xml:space="preserve"> </w:t>
        </w:r>
      </w:ins>
      <w:r w:rsidRPr="008F1C96">
        <w:rPr>
          <w:rFonts w:cs="Arial"/>
          <w:sz w:val="20"/>
          <w:szCs w:val="20"/>
        </w:rPr>
        <w:t>This commitment to continuous improvement means an organisation should review an EMS as required</w:t>
      </w:r>
      <w:ins w:id="534" w:author="James Collocott" w:date="2015-11-03T14:38:00Z">
        <w:r w:rsidR="001565E6" w:rsidRPr="008F1C96">
          <w:rPr>
            <w:rFonts w:cs="Arial"/>
            <w:sz w:val="20"/>
            <w:szCs w:val="20"/>
          </w:rPr>
          <w:t>,</w:t>
        </w:r>
      </w:ins>
      <w:r w:rsidRPr="008F1C96">
        <w:rPr>
          <w:rFonts w:cs="Arial"/>
          <w:sz w:val="20"/>
          <w:szCs w:val="20"/>
        </w:rPr>
        <w:t xml:space="preserve"> or at a pre-determined frequency (e.g. in response to new information and periodically).</w:t>
      </w:r>
    </w:p>
    <w:p w14:paraId="09B94C68" w14:textId="77777777" w:rsidR="009D65C8" w:rsidRPr="008F1C96" w:rsidRDefault="009D65C8" w:rsidP="009B3B18">
      <w:pPr>
        <w:spacing w:before="120"/>
        <w:jc w:val="both"/>
        <w:rPr>
          <w:rFonts w:cs="Arial"/>
          <w:sz w:val="20"/>
          <w:szCs w:val="20"/>
        </w:rPr>
      </w:pPr>
      <w:r w:rsidRPr="008F1C96">
        <w:rPr>
          <w:rFonts w:cs="Arial"/>
          <w:sz w:val="20"/>
          <w:szCs w:val="20"/>
        </w:rPr>
        <w:t xml:space="preserve">Reviews should address matters such as the overall design and effectiveness of the EMS/EMP, if works are not appropriately covered by the System/Plan, or measures are identified to improve. </w:t>
      </w:r>
    </w:p>
    <w:p w14:paraId="4C5894CD" w14:textId="4174DD74" w:rsidR="009D65C8" w:rsidRPr="008F1C96" w:rsidRDefault="009D65C8" w:rsidP="009B3B18">
      <w:pPr>
        <w:spacing w:before="120"/>
        <w:jc w:val="both"/>
        <w:rPr>
          <w:rFonts w:cs="Arial"/>
          <w:sz w:val="20"/>
          <w:szCs w:val="20"/>
        </w:rPr>
      </w:pPr>
      <w:r w:rsidRPr="008F1C96">
        <w:rPr>
          <w:rFonts w:cs="Arial"/>
          <w:sz w:val="20"/>
          <w:szCs w:val="20"/>
        </w:rPr>
        <w:t>These should also include a schedule which identifies what actions will be monitored, by whom, the frequency and the responsible sign-off person to confirm monitoring has been undertaken.</w:t>
      </w:r>
      <w:ins w:id="535" w:author="James Collocott" w:date="2015-11-03T14:37:00Z">
        <w:r w:rsidR="001565E6" w:rsidRPr="008F1C96">
          <w:rPr>
            <w:rFonts w:cs="Arial"/>
            <w:sz w:val="20"/>
            <w:szCs w:val="20"/>
          </w:rPr>
          <w:t xml:space="preserve"> </w:t>
        </w:r>
      </w:ins>
      <w:r w:rsidRPr="008F1C96">
        <w:rPr>
          <w:rFonts w:cs="Arial"/>
          <w:sz w:val="20"/>
          <w:szCs w:val="20"/>
        </w:rPr>
        <w:t xml:space="preserve"> Monitoring procedures, forms and checklists may be required and legislative requirements and licence standards/or exposure standard limits (e.g. dust emissions), if existing, listed and the metrics for measurement clearly stated. </w:t>
      </w:r>
      <w:ins w:id="536" w:author="James Collocott" w:date="2015-11-03T14:38:00Z">
        <w:r w:rsidR="001565E6" w:rsidRPr="008F1C96">
          <w:rPr>
            <w:rFonts w:cs="Arial"/>
            <w:sz w:val="20"/>
            <w:szCs w:val="20"/>
          </w:rPr>
          <w:t xml:space="preserve"> </w:t>
        </w:r>
      </w:ins>
      <w:r w:rsidRPr="008F1C96">
        <w:rPr>
          <w:rFonts w:cs="Arial"/>
          <w:sz w:val="20"/>
          <w:szCs w:val="20"/>
        </w:rPr>
        <w:t xml:space="preserve">Any contingency plans, preventive or corrective action procedures should be identified and detailed in the plan to mitigate failures identified through monitoring. </w:t>
      </w:r>
    </w:p>
    <w:p w14:paraId="355A81DF" w14:textId="2E39B96E" w:rsidR="009D65C8" w:rsidRPr="008F1C96" w:rsidRDefault="009D65C8" w:rsidP="009B3B18">
      <w:pPr>
        <w:spacing w:before="120"/>
        <w:jc w:val="both"/>
        <w:rPr>
          <w:rFonts w:cs="Arial"/>
          <w:sz w:val="20"/>
          <w:szCs w:val="20"/>
        </w:rPr>
      </w:pPr>
      <w:r w:rsidRPr="008F1C96">
        <w:rPr>
          <w:rFonts w:cs="Arial"/>
          <w:sz w:val="20"/>
          <w:szCs w:val="20"/>
          <w:u w:val="single"/>
          <w:rPrChange w:id="537" w:author="James Collocott" w:date="2015-11-03T14:38:00Z">
            <w:rPr/>
          </w:rPrChange>
        </w:rPr>
        <w:t>Example</w:t>
      </w:r>
      <w:r w:rsidRPr="008F1C96">
        <w:rPr>
          <w:rFonts w:cs="Arial"/>
          <w:sz w:val="20"/>
          <w:szCs w:val="20"/>
        </w:rPr>
        <w:t>: A simple waste schedule will allow weekly or monthly waste data (from each waste stream on site) to be recorded and compared to any targets set.</w:t>
      </w:r>
      <w:ins w:id="538" w:author="James Collocott" w:date="2015-11-03T14:38:00Z">
        <w:r w:rsidR="001565E6" w:rsidRPr="008F1C96">
          <w:rPr>
            <w:rFonts w:cs="Arial"/>
            <w:sz w:val="20"/>
            <w:szCs w:val="20"/>
          </w:rPr>
          <w:t xml:space="preserve"> </w:t>
        </w:r>
      </w:ins>
      <w:r w:rsidRPr="008F1C96">
        <w:rPr>
          <w:rFonts w:cs="Arial"/>
          <w:sz w:val="20"/>
          <w:szCs w:val="20"/>
        </w:rPr>
        <w:t xml:space="preserve"> The metrics for reporting should relate the amount of waste created, recycled and land filled to the amount of production e.g. total waste / unit production; recycled waste / unit production etc. </w:t>
      </w:r>
      <w:ins w:id="539" w:author="James Collocott" w:date="2015-11-03T14:38:00Z">
        <w:r w:rsidR="001565E6" w:rsidRPr="008F1C96">
          <w:rPr>
            <w:rFonts w:cs="Arial"/>
            <w:sz w:val="20"/>
            <w:szCs w:val="20"/>
          </w:rPr>
          <w:t xml:space="preserve"> </w:t>
        </w:r>
      </w:ins>
      <w:r w:rsidRPr="008F1C96">
        <w:rPr>
          <w:rFonts w:cs="Arial"/>
          <w:sz w:val="20"/>
          <w:szCs w:val="20"/>
        </w:rPr>
        <w:t xml:space="preserve">This will assist in tracking the efficiency of any measures implemented to reduce or better manage waste. </w:t>
      </w:r>
      <w:ins w:id="540" w:author="James Collocott" w:date="2015-11-03T14:38:00Z">
        <w:r w:rsidR="001565E6" w:rsidRPr="008F1C96">
          <w:rPr>
            <w:rFonts w:cs="Arial"/>
            <w:sz w:val="20"/>
            <w:szCs w:val="20"/>
          </w:rPr>
          <w:t xml:space="preserve"> </w:t>
        </w:r>
      </w:ins>
      <w:r w:rsidRPr="008F1C96">
        <w:rPr>
          <w:rFonts w:cs="Arial"/>
          <w:sz w:val="20"/>
          <w:szCs w:val="20"/>
        </w:rPr>
        <w:t>Monthly reporting to senior management will assist in evaluating overall progress and provide a basis for review and improvement decisions</w:t>
      </w:r>
      <w:ins w:id="541" w:author="James Collocott" w:date="2015-11-03T14:38:00Z">
        <w:r w:rsidR="001565E6" w:rsidRPr="008F1C96">
          <w:rPr>
            <w:rFonts w:cs="Arial"/>
            <w:sz w:val="20"/>
            <w:szCs w:val="20"/>
          </w:rPr>
          <w:t>,</w:t>
        </w:r>
      </w:ins>
      <w:r w:rsidRPr="008F1C96">
        <w:rPr>
          <w:rFonts w:cs="Arial"/>
          <w:sz w:val="20"/>
          <w:szCs w:val="20"/>
        </w:rPr>
        <w:t xml:space="preserve"> if necessary.</w:t>
      </w:r>
    </w:p>
    <w:p w14:paraId="4D327BF0" w14:textId="77777777" w:rsidR="009D65C8" w:rsidRPr="008F1C96" w:rsidRDefault="009D65C8" w:rsidP="006C74ED">
      <w:pPr>
        <w:pStyle w:val="Heading2"/>
        <w:keepNext w:val="0"/>
        <w:numPr>
          <w:ilvl w:val="1"/>
          <w:numId w:val="34"/>
        </w:numPr>
        <w:tabs>
          <w:tab w:val="clear" w:pos="851"/>
          <w:tab w:val="num" w:pos="0"/>
          <w:tab w:val="num" w:pos="567"/>
        </w:tabs>
        <w:spacing w:before="240"/>
        <w:ind w:left="0" w:firstLine="0"/>
        <w:jc w:val="left"/>
        <w:rPr>
          <w:rFonts w:cs="Arial"/>
          <w:sz w:val="20"/>
        </w:rPr>
      </w:pPr>
      <w:bookmarkStart w:id="542" w:name="_Toc435575504"/>
      <w:r w:rsidRPr="008F1C96">
        <w:rPr>
          <w:rFonts w:cs="Arial"/>
          <w:sz w:val="20"/>
        </w:rPr>
        <w:t>Environmental Performance</w:t>
      </w:r>
      <w:bookmarkEnd w:id="542"/>
    </w:p>
    <w:p w14:paraId="24C974F0" w14:textId="3BF1B355" w:rsidR="009D65C8" w:rsidRPr="008F1C96" w:rsidRDefault="009D65C8" w:rsidP="00175426">
      <w:pPr>
        <w:jc w:val="both"/>
        <w:rPr>
          <w:rFonts w:cs="Arial"/>
          <w:sz w:val="20"/>
          <w:szCs w:val="20"/>
        </w:rPr>
      </w:pPr>
      <w:r w:rsidRPr="008F1C96">
        <w:rPr>
          <w:rFonts w:cs="Arial"/>
          <w:sz w:val="20"/>
          <w:szCs w:val="20"/>
        </w:rPr>
        <w:t xml:space="preserve">An important part of any system is to evaluate the performance and to establish if the risks are being controlled and the goals are being met. </w:t>
      </w:r>
      <w:ins w:id="543" w:author="James Collocott" w:date="2015-11-03T14:38:00Z">
        <w:r w:rsidR="001565E6" w:rsidRPr="008F1C96">
          <w:rPr>
            <w:rFonts w:cs="Arial"/>
            <w:sz w:val="20"/>
            <w:szCs w:val="20"/>
          </w:rPr>
          <w:t xml:space="preserve"> </w:t>
        </w:r>
      </w:ins>
      <w:r w:rsidRPr="008F1C96">
        <w:rPr>
          <w:rFonts w:cs="Arial"/>
          <w:sz w:val="20"/>
          <w:szCs w:val="20"/>
        </w:rPr>
        <w:t>This can be achieved by reviews, audits and performance evaluation.</w:t>
      </w:r>
      <w:ins w:id="544" w:author="James Collocott" w:date="2015-11-03T14:38:00Z">
        <w:r w:rsidR="001565E6" w:rsidRPr="008F1C96">
          <w:rPr>
            <w:rFonts w:cs="Arial"/>
            <w:sz w:val="20"/>
            <w:szCs w:val="20"/>
          </w:rPr>
          <w:t xml:space="preserve"> </w:t>
        </w:r>
      </w:ins>
      <w:r w:rsidRPr="008F1C96">
        <w:rPr>
          <w:rFonts w:cs="Arial"/>
          <w:sz w:val="20"/>
          <w:szCs w:val="20"/>
        </w:rPr>
        <w:t xml:space="preserve"> These aspects should be reported internally and usually external reporting is a legislative requirement.</w:t>
      </w:r>
    </w:p>
    <w:p w14:paraId="5F97F15A" w14:textId="77777777" w:rsidR="009D65C8" w:rsidRPr="008F1C96" w:rsidRDefault="009D65C8" w:rsidP="006C74ED">
      <w:pPr>
        <w:pStyle w:val="Heading3"/>
        <w:keepNext w:val="0"/>
        <w:numPr>
          <w:ilvl w:val="2"/>
          <w:numId w:val="34"/>
        </w:numPr>
        <w:tabs>
          <w:tab w:val="clear" w:pos="1571"/>
          <w:tab w:val="clear" w:pos="1701"/>
          <w:tab w:val="num" w:pos="567"/>
        </w:tabs>
        <w:spacing w:before="240"/>
        <w:ind w:left="567" w:hanging="567"/>
        <w:rPr>
          <w:rFonts w:cs="Arial"/>
          <w:sz w:val="20"/>
          <w:szCs w:val="20"/>
        </w:rPr>
      </w:pPr>
      <w:bookmarkStart w:id="545" w:name="_Toc435575505"/>
      <w:r w:rsidRPr="008F1C96">
        <w:rPr>
          <w:rFonts w:cs="Arial"/>
          <w:sz w:val="20"/>
          <w:szCs w:val="20"/>
        </w:rPr>
        <w:t>Audits</w:t>
      </w:r>
      <w:bookmarkEnd w:id="545"/>
    </w:p>
    <w:p w14:paraId="6313058D" w14:textId="1874223D" w:rsidR="009D65C8" w:rsidRPr="008F1C96" w:rsidRDefault="009D65C8" w:rsidP="00175426">
      <w:pPr>
        <w:jc w:val="both"/>
        <w:rPr>
          <w:rFonts w:cs="Arial"/>
          <w:sz w:val="20"/>
          <w:szCs w:val="20"/>
        </w:rPr>
      </w:pPr>
      <w:r w:rsidRPr="008F1C96">
        <w:rPr>
          <w:rFonts w:cs="Arial"/>
          <w:sz w:val="20"/>
          <w:szCs w:val="20"/>
        </w:rPr>
        <w:t xml:space="preserve">An internal audit schedule should be developed and maintained that includes audits on an organisation’s environmental performance and compliance. </w:t>
      </w:r>
      <w:ins w:id="546" w:author="James Collocott" w:date="2015-11-03T14:44:00Z">
        <w:r w:rsidR="00175426" w:rsidRPr="008F1C96">
          <w:rPr>
            <w:rFonts w:cs="Arial"/>
            <w:sz w:val="20"/>
            <w:szCs w:val="20"/>
          </w:rPr>
          <w:t xml:space="preserve"> </w:t>
        </w:r>
      </w:ins>
      <w:r w:rsidRPr="008F1C96">
        <w:rPr>
          <w:rFonts w:cs="Arial"/>
          <w:sz w:val="20"/>
          <w:szCs w:val="20"/>
        </w:rPr>
        <w:t>The general procedure should include:</w:t>
      </w:r>
    </w:p>
    <w:p w14:paraId="6BC8D5BA"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record and maintain all internal audits and the audit outcomes</w:t>
      </w:r>
    </w:p>
    <w:p w14:paraId="12BC22CE"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track actions arising from internal audits until their close-out</w:t>
      </w:r>
    </w:p>
    <w:p w14:paraId="568FF168"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lastRenderedPageBreak/>
        <w:t>facilitate audits and/or inspections by external regulations. The findings of external regulatory audits to be recorded and actions and/or recommendation addressed and tracked</w:t>
      </w:r>
    </w:p>
    <w:p w14:paraId="38B04841" w14:textId="77777777" w:rsidR="009D65C8" w:rsidRPr="008F1C96" w:rsidRDefault="009D65C8" w:rsidP="006C74ED">
      <w:pPr>
        <w:pStyle w:val="Heading3"/>
        <w:keepNext w:val="0"/>
        <w:numPr>
          <w:ilvl w:val="2"/>
          <w:numId w:val="34"/>
        </w:numPr>
        <w:tabs>
          <w:tab w:val="clear" w:pos="1571"/>
          <w:tab w:val="clear" w:pos="1701"/>
        </w:tabs>
        <w:spacing w:before="240"/>
        <w:ind w:left="851" w:hanging="851"/>
        <w:rPr>
          <w:rFonts w:cs="Arial"/>
          <w:sz w:val="20"/>
          <w:szCs w:val="20"/>
        </w:rPr>
      </w:pPr>
      <w:bookmarkStart w:id="547" w:name="_Toc435575506"/>
      <w:r w:rsidRPr="008F1C96">
        <w:rPr>
          <w:rFonts w:cs="Arial"/>
          <w:sz w:val="20"/>
          <w:szCs w:val="20"/>
        </w:rPr>
        <w:t>Performance Evaluation</w:t>
      </w:r>
      <w:bookmarkEnd w:id="547"/>
    </w:p>
    <w:p w14:paraId="5DD0A706" w14:textId="3A524485" w:rsidR="009D65C8" w:rsidRPr="008F1C96" w:rsidRDefault="009D65C8" w:rsidP="00175426">
      <w:pPr>
        <w:jc w:val="both"/>
        <w:rPr>
          <w:rFonts w:cs="Arial"/>
          <w:sz w:val="20"/>
          <w:szCs w:val="20"/>
        </w:rPr>
      </w:pPr>
      <w:r w:rsidRPr="008F1C96">
        <w:rPr>
          <w:rFonts w:cs="Arial"/>
          <w:sz w:val="20"/>
          <w:szCs w:val="20"/>
        </w:rPr>
        <w:t>Environmental performance indicators must be specific, measurable, attainable, relevant and time-framed and related to organizational practices and procedures.</w:t>
      </w:r>
      <w:ins w:id="548" w:author="James Collocott" w:date="2015-11-03T14:44:00Z">
        <w:r w:rsidR="00175426" w:rsidRPr="008F1C96">
          <w:rPr>
            <w:rFonts w:cs="Arial"/>
            <w:sz w:val="20"/>
            <w:szCs w:val="20"/>
          </w:rPr>
          <w:t xml:space="preserve"> </w:t>
        </w:r>
      </w:ins>
      <w:r w:rsidRPr="008F1C96">
        <w:rPr>
          <w:rFonts w:cs="Arial"/>
          <w:sz w:val="20"/>
          <w:szCs w:val="20"/>
        </w:rPr>
        <w:t xml:space="preserve"> For example, an organization should clearly identify in a plan or schedule its environmental objectives, what the actions are against each objective and how they will be measured.</w:t>
      </w:r>
    </w:p>
    <w:p w14:paraId="49F4AA98" w14:textId="77777777" w:rsidR="009D65C8" w:rsidRPr="008F1C96" w:rsidRDefault="009D65C8" w:rsidP="009B3B18">
      <w:pPr>
        <w:spacing w:before="120"/>
        <w:jc w:val="both"/>
        <w:rPr>
          <w:rFonts w:cs="Arial"/>
          <w:sz w:val="20"/>
          <w:szCs w:val="20"/>
        </w:rPr>
      </w:pPr>
      <w:r w:rsidRPr="006C74ED">
        <w:rPr>
          <w:rFonts w:cs="Arial"/>
          <w:sz w:val="20"/>
          <w:szCs w:val="20"/>
          <w:u w:val="single"/>
        </w:rPr>
        <w:t>Example 1</w:t>
      </w:r>
      <w:r w:rsidRPr="008F1C96">
        <w:rPr>
          <w:rFonts w:cs="Arial"/>
          <w:sz w:val="20"/>
          <w:szCs w:val="20"/>
        </w:rPr>
        <w:t>:</w:t>
      </w:r>
    </w:p>
    <w:p w14:paraId="4A4176C3"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Objective - continue to develop effective tools and systems to manage environmental responsibilities </w:t>
      </w:r>
    </w:p>
    <w:p w14:paraId="4C76061C"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Action - maintain and continually improve an organization’s EMS </w:t>
      </w:r>
    </w:p>
    <w:p w14:paraId="66D52FE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Target - management review of EMS annually</w:t>
      </w:r>
    </w:p>
    <w:p w14:paraId="2F2E78FE" w14:textId="77777777" w:rsidR="009D65C8" w:rsidRPr="008F1C96" w:rsidRDefault="009D65C8" w:rsidP="009B3B18">
      <w:pPr>
        <w:spacing w:before="120"/>
        <w:jc w:val="both"/>
        <w:rPr>
          <w:rFonts w:cs="Arial"/>
          <w:sz w:val="20"/>
          <w:szCs w:val="20"/>
        </w:rPr>
      </w:pPr>
      <w:r w:rsidRPr="006C74ED">
        <w:rPr>
          <w:rFonts w:cs="Arial"/>
          <w:sz w:val="20"/>
          <w:szCs w:val="20"/>
          <w:u w:val="single"/>
        </w:rPr>
        <w:t>Example 2</w:t>
      </w:r>
      <w:r w:rsidRPr="008F1C96">
        <w:rPr>
          <w:rFonts w:cs="Arial"/>
          <w:sz w:val="20"/>
          <w:szCs w:val="20"/>
        </w:rPr>
        <w:t>:</w:t>
      </w:r>
    </w:p>
    <w:p w14:paraId="24E46A4A"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Objective - an environmentally aware and committed workforce </w:t>
      </w:r>
    </w:p>
    <w:p w14:paraId="69CE4D5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Action - rolling program of targeted environmental training for staff </w:t>
      </w:r>
    </w:p>
    <w:p w14:paraId="2A79956A"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Target - identify number of staff trained every year</w:t>
      </w:r>
    </w:p>
    <w:p w14:paraId="7D90AC08" w14:textId="77777777" w:rsidR="009D65C8" w:rsidRPr="008F1C96" w:rsidRDefault="009D65C8" w:rsidP="009B3B18">
      <w:pPr>
        <w:spacing w:before="120"/>
        <w:jc w:val="both"/>
        <w:rPr>
          <w:rFonts w:cs="Arial"/>
          <w:sz w:val="20"/>
          <w:szCs w:val="20"/>
        </w:rPr>
      </w:pPr>
      <w:r w:rsidRPr="008F1C96">
        <w:rPr>
          <w:rFonts w:cs="Arial"/>
          <w:sz w:val="20"/>
          <w:szCs w:val="20"/>
        </w:rPr>
        <w:t>Some potential indicators which may be used to track significant environmental effects of an organization include:</w:t>
      </w:r>
    </w:p>
    <w:p w14:paraId="3224999B" w14:textId="38A3BC3E" w:rsidR="009D65C8" w:rsidRPr="008F1C96" w:rsidRDefault="009D65C8">
      <w:pPr>
        <w:numPr>
          <w:ilvl w:val="0"/>
          <w:numId w:val="36"/>
        </w:numPr>
        <w:spacing w:before="120"/>
        <w:ind w:left="567" w:hanging="567"/>
        <w:jc w:val="both"/>
        <w:rPr>
          <w:rFonts w:cs="Arial"/>
          <w:sz w:val="20"/>
          <w:szCs w:val="20"/>
        </w:rPr>
        <w:pPrChange w:id="549" w:author="James Collocott" w:date="2015-11-03T14:39:00Z">
          <w:pPr>
            <w:numPr>
              <w:numId w:val="36"/>
            </w:numPr>
            <w:spacing w:before="120"/>
            <w:ind w:left="1140" w:hanging="360"/>
            <w:contextualSpacing/>
            <w:jc w:val="both"/>
          </w:pPr>
        </w:pPrChange>
      </w:pPr>
      <w:r w:rsidRPr="008F1C96">
        <w:rPr>
          <w:rFonts w:cs="Arial"/>
          <w:sz w:val="20"/>
          <w:szCs w:val="20"/>
        </w:rPr>
        <w:t>environmental training – n</w:t>
      </w:r>
      <w:ins w:id="550" w:author="James Collocott" w:date="2015-11-03T14:39:00Z">
        <w:r w:rsidR="001565E6" w:rsidRPr="008F1C96">
          <w:rPr>
            <w:rFonts w:cs="Arial"/>
            <w:sz w:val="20"/>
            <w:szCs w:val="20"/>
          </w:rPr>
          <w:t>umber</w:t>
        </w:r>
      </w:ins>
      <w:del w:id="551" w:author="James Collocott" w:date="2015-11-03T14:39:00Z">
        <w:r w:rsidRPr="008F1C96" w:rsidDel="001565E6">
          <w:rPr>
            <w:rFonts w:cs="Arial"/>
            <w:sz w:val="20"/>
            <w:szCs w:val="20"/>
          </w:rPr>
          <w:delText>o.</w:delText>
        </w:r>
      </w:del>
      <w:r w:rsidRPr="008F1C96">
        <w:rPr>
          <w:rFonts w:cs="Arial"/>
          <w:sz w:val="20"/>
          <w:szCs w:val="20"/>
        </w:rPr>
        <w:t xml:space="preserve"> of staff given environmental training</w:t>
      </w:r>
    </w:p>
    <w:p w14:paraId="41259BF6"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organization’s EMP – progress against objectives and targets outlined in the EMP</w:t>
      </w:r>
    </w:p>
    <w:p w14:paraId="5ADCFF3D"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breaches of statutory instruments – total number of prosecutions and notices issued</w:t>
      </w:r>
    </w:p>
    <w:p w14:paraId="6B389CF3"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greenhouse gases – net greenhouse gas emissions (net tonne CO2 – equivalents)</w:t>
      </w:r>
    </w:p>
    <w:p w14:paraId="75EA15A7"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 xml:space="preserve">waste management – solid waste generated (tonnes); waste recycled or reused expressed as a % of solid waste generated </w:t>
      </w:r>
    </w:p>
    <w:p w14:paraId="304D9FC8"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contaminated land – number of sites under control of an organization that present a significant risk of harm as defined by legislation</w:t>
      </w:r>
    </w:p>
    <w:p w14:paraId="2CF775BA"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community partnerships – value of sponsorship for community environmental projects</w:t>
      </w:r>
    </w:p>
    <w:p w14:paraId="2C6C31A5"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financial indictors – operating costs; overall service delivery; price of AtoN</w:t>
      </w:r>
      <w:del w:id="552" w:author="James Collocott" w:date="2015-11-03T14:41:00Z">
        <w:r w:rsidRPr="008F1C96" w:rsidDel="001565E6">
          <w:rPr>
            <w:rFonts w:cs="Arial"/>
            <w:sz w:val="20"/>
            <w:szCs w:val="20"/>
          </w:rPr>
          <w:delText>s</w:delText>
        </w:r>
      </w:del>
    </w:p>
    <w:p w14:paraId="4DB94EF2" w14:textId="77777777" w:rsidR="009D65C8" w:rsidRPr="008F1C96" w:rsidRDefault="009D65C8" w:rsidP="006C74ED">
      <w:pPr>
        <w:pStyle w:val="Heading3"/>
        <w:keepNext w:val="0"/>
        <w:numPr>
          <w:ilvl w:val="2"/>
          <w:numId w:val="34"/>
        </w:numPr>
        <w:tabs>
          <w:tab w:val="clear" w:pos="1571"/>
          <w:tab w:val="clear" w:pos="1701"/>
          <w:tab w:val="num" w:pos="851"/>
        </w:tabs>
        <w:spacing w:before="240"/>
        <w:ind w:left="851" w:hanging="851"/>
        <w:rPr>
          <w:rFonts w:cs="Arial"/>
          <w:sz w:val="20"/>
          <w:szCs w:val="20"/>
        </w:rPr>
      </w:pPr>
      <w:bookmarkStart w:id="553" w:name="_Toc435575507"/>
      <w:r w:rsidRPr="008F1C96">
        <w:rPr>
          <w:rFonts w:cs="Arial"/>
          <w:sz w:val="20"/>
          <w:szCs w:val="20"/>
        </w:rPr>
        <w:t>External Reporting</w:t>
      </w:r>
      <w:bookmarkEnd w:id="553"/>
    </w:p>
    <w:p w14:paraId="5916891B" w14:textId="011B6B4D" w:rsidR="009D65C8" w:rsidRPr="008F1C96" w:rsidRDefault="009D65C8" w:rsidP="00175426">
      <w:pPr>
        <w:jc w:val="both"/>
        <w:rPr>
          <w:rFonts w:cs="Arial"/>
          <w:sz w:val="20"/>
          <w:szCs w:val="20"/>
        </w:rPr>
      </w:pPr>
      <w:r w:rsidRPr="008F1C96">
        <w:rPr>
          <w:rFonts w:cs="Arial"/>
          <w:sz w:val="20"/>
          <w:szCs w:val="20"/>
        </w:rPr>
        <w:t xml:space="preserve">Environmental reporting is a public record and can be considered as an ‘open window’ of an organization’s environmental performance on regulatory compliance, pollution control and corporate stewardship. </w:t>
      </w:r>
      <w:ins w:id="554" w:author="James Collocott" w:date="2015-11-03T14:44:00Z">
        <w:r w:rsidR="00175426" w:rsidRPr="008F1C96">
          <w:rPr>
            <w:rFonts w:cs="Arial"/>
            <w:sz w:val="20"/>
            <w:szCs w:val="20"/>
          </w:rPr>
          <w:t xml:space="preserve"> </w:t>
        </w:r>
      </w:ins>
      <w:r w:rsidRPr="008F1C96">
        <w:rPr>
          <w:rFonts w:cs="Arial"/>
          <w:sz w:val="20"/>
          <w:szCs w:val="20"/>
        </w:rPr>
        <w:t>It is also a significant tool for environmental communication to employees, stakeholders and the public in a transparent and accountable way. It conveys the major impacts an organization has on the environment, the resources it uses, and the waste it generates.</w:t>
      </w:r>
    </w:p>
    <w:p w14:paraId="424DCF40" w14:textId="77777777" w:rsidR="009D65C8" w:rsidRPr="008F1C96" w:rsidRDefault="009D65C8" w:rsidP="009B3B18">
      <w:pPr>
        <w:spacing w:before="120"/>
        <w:jc w:val="both"/>
        <w:rPr>
          <w:rFonts w:cs="Arial"/>
          <w:sz w:val="20"/>
          <w:szCs w:val="20"/>
        </w:rPr>
      </w:pPr>
      <w:r w:rsidRPr="008F1C96">
        <w:rPr>
          <w:rFonts w:cs="Arial"/>
          <w:sz w:val="20"/>
          <w:szCs w:val="20"/>
        </w:rPr>
        <w:t>Generally, environmental reporting should be published annually, and should communicate some key elements of an organization’s environmental performance:</w:t>
      </w:r>
    </w:p>
    <w:p w14:paraId="3E149029" w14:textId="13F0194E" w:rsidR="009D65C8" w:rsidRPr="008F1C96" w:rsidRDefault="009D65C8" w:rsidP="00175426">
      <w:pPr>
        <w:pStyle w:val="ListParagraph"/>
        <w:numPr>
          <w:ilvl w:val="0"/>
          <w:numId w:val="37"/>
        </w:numPr>
        <w:autoSpaceDE w:val="0"/>
        <w:autoSpaceDN w:val="0"/>
        <w:adjustRightInd w:val="0"/>
        <w:spacing w:before="120" w:after="120"/>
        <w:ind w:left="432" w:hanging="426"/>
        <w:contextualSpacing w:val="0"/>
        <w:jc w:val="both"/>
        <w:rPr>
          <w:rFonts w:cs="Arial"/>
          <w:sz w:val="20"/>
          <w:szCs w:val="20"/>
        </w:rPr>
      </w:pPr>
      <w:r w:rsidRPr="008F1C96">
        <w:rPr>
          <w:rFonts w:cs="Arial"/>
          <w:b/>
          <w:sz w:val="20"/>
          <w:szCs w:val="20"/>
        </w:rPr>
        <w:t>Organizational structure</w:t>
      </w:r>
      <w:r w:rsidRPr="008F1C96">
        <w:rPr>
          <w:rFonts w:cs="Arial"/>
          <w:sz w:val="20"/>
          <w:szCs w:val="20"/>
        </w:rPr>
        <w:t xml:space="preserve"> to reflect the size, location, number of employees and </w:t>
      </w:r>
      <w:ins w:id="555" w:author="James Collocott" w:date="2015-11-03T14:49:00Z">
        <w:r w:rsidR="00175426" w:rsidRPr="008F1C96">
          <w:rPr>
            <w:rFonts w:cs="Arial"/>
            <w:sz w:val="20"/>
            <w:szCs w:val="20"/>
          </w:rPr>
          <w:t xml:space="preserve">the </w:t>
        </w:r>
      </w:ins>
      <w:r w:rsidRPr="008F1C96">
        <w:rPr>
          <w:rFonts w:cs="Arial"/>
          <w:sz w:val="20"/>
          <w:szCs w:val="20"/>
        </w:rPr>
        <w:t>core business of an organization.</w:t>
      </w:r>
    </w:p>
    <w:p w14:paraId="35EB3A6E" w14:textId="77777777" w:rsidR="009D65C8" w:rsidRPr="008F1C96" w:rsidRDefault="009D65C8" w:rsidP="00175426">
      <w:pPr>
        <w:pStyle w:val="ListParagraph"/>
        <w:numPr>
          <w:ilvl w:val="0"/>
          <w:numId w:val="37"/>
        </w:numPr>
        <w:autoSpaceDE w:val="0"/>
        <w:autoSpaceDN w:val="0"/>
        <w:adjustRightInd w:val="0"/>
        <w:spacing w:before="120" w:after="120"/>
        <w:ind w:left="432" w:hanging="426"/>
        <w:contextualSpacing w:val="0"/>
        <w:jc w:val="both"/>
        <w:rPr>
          <w:rFonts w:cs="Arial"/>
          <w:sz w:val="20"/>
          <w:szCs w:val="20"/>
        </w:rPr>
      </w:pPr>
      <w:r w:rsidRPr="008F1C96">
        <w:rPr>
          <w:rFonts w:cs="Arial"/>
          <w:b/>
          <w:sz w:val="20"/>
          <w:szCs w:val="20"/>
        </w:rPr>
        <w:t>Environmental policy</w:t>
      </w:r>
      <w:r w:rsidRPr="008F1C96">
        <w:rPr>
          <w:rFonts w:cs="Arial"/>
          <w:sz w:val="20"/>
          <w:szCs w:val="20"/>
        </w:rPr>
        <w:t xml:space="preserve"> to show how the organization is committed to meeting its environmental responsibilities. </w:t>
      </w:r>
    </w:p>
    <w:p w14:paraId="1C2D5705" w14:textId="1E14B598" w:rsidR="009D65C8" w:rsidRPr="008F1C96" w:rsidRDefault="009D65C8" w:rsidP="00175426">
      <w:pPr>
        <w:pStyle w:val="ListParagraph"/>
        <w:numPr>
          <w:ilvl w:val="0"/>
          <w:numId w:val="37"/>
        </w:numPr>
        <w:tabs>
          <w:tab w:val="left" w:pos="426"/>
        </w:tabs>
        <w:autoSpaceDE w:val="0"/>
        <w:autoSpaceDN w:val="0"/>
        <w:adjustRightInd w:val="0"/>
        <w:spacing w:before="120" w:after="120"/>
        <w:ind w:left="432" w:hanging="426"/>
        <w:contextualSpacing w:val="0"/>
        <w:jc w:val="both"/>
        <w:rPr>
          <w:rFonts w:cs="Arial"/>
          <w:sz w:val="20"/>
          <w:szCs w:val="20"/>
        </w:rPr>
      </w:pPr>
      <w:r w:rsidRPr="008F1C96">
        <w:rPr>
          <w:rFonts w:cs="Arial"/>
          <w:b/>
          <w:sz w:val="20"/>
          <w:szCs w:val="20"/>
        </w:rPr>
        <w:lastRenderedPageBreak/>
        <w:t>Objectives and Targets</w:t>
      </w:r>
      <w:r w:rsidRPr="008F1C96">
        <w:rPr>
          <w:rFonts w:cs="Arial"/>
          <w:sz w:val="20"/>
          <w:szCs w:val="20"/>
        </w:rPr>
        <w:t xml:space="preserve"> assist an organization </w:t>
      </w:r>
      <w:ins w:id="556" w:author="James Collocott" w:date="2015-11-03T14:49:00Z">
        <w:r w:rsidR="00175426" w:rsidRPr="008F1C96">
          <w:rPr>
            <w:rFonts w:cs="Arial"/>
            <w:sz w:val="20"/>
            <w:szCs w:val="20"/>
          </w:rPr>
          <w:t xml:space="preserve">to </w:t>
        </w:r>
      </w:ins>
      <w:del w:id="557" w:author="James Collocott" w:date="2015-11-03T14:49:00Z">
        <w:r w:rsidRPr="008F1C96" w:rsidDel="00175426">
          <w:rPr>
            <w:rFonts w:cs="Arial"/>
            <w:sz w:val="20"/>
            <w:szCs w:val="20"/>
          </w:rPr>
          <w:delText>fulfill</w:delText>
        </w:r>
      </w:del>
      <w:ins w:id="558" w:author="James Collocott" w:date="2015-11-03T14:49:00Z">
        <w:r w:rsidR="00175426" w:rsidRPr="008F1C96">
          <w:rPr>
            <w:rFonts w:cs="Arial"/>
            <w:sz w:val="20"/>
            <w:szCs w:val="20"/>
          </w:rPr>
          <w:t>fulfil</w:t>
        </w:r>
      </w:ins>
      <w:r w:rsidRPr="008F1C96">
        <w:rPr>
          <w:rFonts w:cs="Arial"/>
          <w:sz w:val="20"/>
          <w:szCs w:val="20"/>
        </w:rPr>
        <w:t xml:space="preserve"> their environmental commitments stated in the environmental policy and in effect, use resources more efficiently, reduce operating costs and improve overall performance. </w:t>
      </w:r>
    </w:p>
    <w:p w14:paraId="1270121E" w14:textId="262975CD" w:rsidR="009D65C8" w:rsidRPr="006C74ED" w:rsidRDefault="006C74ED" w:rsidP="00D93488">
      <w:pPr>
        <w:pStyle w:val="ListParagraph"/>
        <w:numPr>
          <w:ilvl w:val="0"/>
          <w:numId w:val="37"/>
        </w:numPr>
        <w:autoSpaceDE w:val="0"/>
        <w:autoSpaceDN w:val="0"/>
        <w:adjustRightInd w:val="0"/>
        <w:spacing w:before="120" w:after="120"/>
        <w:ind w:left="432" w:hanging="426"/>
        <w:contextualSpacing w:val="0"/>
        <w:jc w:val="both"/>
        <w:rPr>
          <w:rFonts w:cs="Arial"/>
          <w:sz w:val="20"/>
          <w:szCs w:val="20"/>
        </w:rPr>
      </w:pPr>
      <w:r w:rsidRPr="006C74ED">
        <w:rPr>
          <w:rFonts w:cs="Arial"/>
          <w:b/>
          <w:sz w:val="20"/>
          <w:szCs w:val="20"/>
        </w:rPr>
        <w:br w:type="page"/>
      </w:r>
      <w:r w:rsidR="009D65C8" w:rsidRPr="006C74ED">
        <w:rPr>
          <w:rFonts w:cs="Arial"/>
          <w:b/>
          <w:sz w:val="20"/>
          <w:szCs w:val="20"/>
        </w:rPr>
        <w:lastRenderedPageBreak/>
        <w:t xml:space="preserve">Indicators </w:t>
      </w:r>
      <w:r w:rsidR="009D65C8" w:rsidRPr="006C74ED">
        <w:rPr>
          <w:rFonts w:cs="Arial"/>
          <w:sz w:val="20"/>
          <w:szCs w:val="20"/>
        </w:rPr>
        <w:t xml:space="preserve">present the information on how an organization achieves objectives and targets, and tracks inputs and outputs in a visually attractive and understandable way. </w:t>
      </w:r>
      <w:ins w:id="559" w:author="James Collocott" w:date="2015-11-03T14:49:00Z">
        <w:r w:rsidR="00175426" w:rsidRPr="006C74ED">
          <w:rPr>
            <w:rFonts w:cs="Arial"/>
            <w:sz w:val="20"/>
            <w:szCs w:val="20"/>
          </w:rPr>
          <w:t xml:space="preserve"> </w:t>
        </w:r>
      </w:ins>
      <w:r w:rsidR="009D65C8" w:rsidRPr="006C74ED">
        <w:rPr>
          <w:rFonts w:cs="Arial"/>
          <w:sz w:val="20"/>
          <w:szCs w:val="20"/>
        </w:rPr>
        <w:t xml:space="preserve">They help stakeholders see right away what the major environmental impacts are, and how the organization is working to minimize negative and encourage positive environmental effects. </w:t>
      </w:r>
    </w:p>
    <w:p w14:paraId="7073BE52" w14:textId="2F997B5C" w:rsidR="009D65C8" w:rsidRPr="008F1C96" w:rsidRDefault="009D65C8" w:rsidP="00175426">
      <w:pPr>
        <w:pStyle w:val="ListParagraph"/>
        <w:numPr>
          <w:ilvl w:val="0"/>
          <w:numId w:val="37"/>
        </w:numPr>
        <w:autoSpaceDE w:val="0"/>
        <w:autoSpaceDN w:val="0"/>
        <w:adjustRightInd w:val="0"/>
        <w:spacing w:before="120" w:after="120"/>
        <w:ind w:left="432" w:hanging="426"/>
        <w:contextualSpacing w:val="0"/>
        <w:jc w:val="both"/>
        <w:rPr>
          <w:rFonts w:cs="Arial"/>
          <w:sz w:val="20"/>
          <w:szCs w:val="20"/>
        </w:rPr>
      </w:pPr>
      <w:r w:rsidRPr="008F1C96">
        <w:rPr>
          <w:rFonts w:cs="Arial"/>
          <w:b/>
          <w:sz w:val="20"/>
          <w:szCs w:val="20"/>
        </w:rPr>
        <w:t>Major Environmental Impacts</w:t>
      </w:r>
      <w:r w:rsidRPr="008F1C96">
        <w:rPr>
          <w:rFonts w:cs="Arial"/>
          <w:sz w:val="20"/>
          <w:szCs w:val="20"/>
        </w:rPr>
        <w:t xml:space="preserve"> indicate how the organization’s operational activities may impact on the environment. </w:t>
      </w:r>
      <w:ins w:id="560" w:author="James Collocott" w:date="2015-11-03T14:49:00Z">
        <w:r w:rsidR="00175426" w:rsidRPr="008F1C96">
          <w:rPr>
            <w:rFonts w:cs="Arial"/>
            <w:sz w:val="20"/>
            <w:szCs w:val="20"/>
          </w:rPr>
          <w:t xml:space="preserve"> </w:t>
        </w:r>
      </w:ins>
      <w:r w:rsidRPr="008F1C96">
        <w:rPr>
          <w:rFonts w:cs="Arial"/>
          <w:sz w:val="20"/>
          <w:szCs w:val="20"/>
        </w:rPr>
        <w:t>An organization should identify the source of all pollutants and potential pollutants, the environmental factors which may be impacted and document measures to manage and/or mitigate the impacts on the environment.</w:t>
      </w:r>
    </w:p>
    <w:p w14:paraId="23593D30" w14:textId="77777777" w:rsidR="009D65C8" w:rsidRPr="008F1C96" w:rsidRDefault="009D65C8" w:rsidP="00175426">
      <w:pPr>
        <w:pStyle w:val="ListParagraph"/>
        <w:numPr>
          <w:ilvl w:val="0"/>
          <w:numId w:val="37"/>
        </w:numPr>
        <w:autoSpaceDE w:val="0"/>
        <w:autoSpaceDN w:val="0"/>
        <w:adjustRightInd w:val="0"/>
        <w:spacing w:before="120" w:after="120"/>
        <w:ind w:left="432" w:hanging="426"/>
        <w:contextualSpacing w:val="0"/>
        <w:jc w:val="both"/>
        <w:rPr>
          <w:rFonts w:cs="Arial"/>
          <w:sz w:val="20"/>
          <w:szCs w:val="20"/>
        </w:rPr>
      </w:pPr>
      <w:r w:rsidRPr="008F1C96">
        <w:rPr>
          <w:rFonts w:cs="Arial"/>
          <w:b/>
          <w:sz w:val="20"/>
          <w:szCs w:val="20"/>
        </w:rPr>
        <w:t xml:space="preserve">Commitment to employees and the community </w:t>
      </w:r>
      <w:r w:rsidRPr="008F1C96">
        <w:rPr>
          <w:rFonts w:cs="Arial"/>
          <w:sz w:val="20"/>
          <w:szCs w:val="20"/>
        </w:rPr>
        <w:t xml:space="preserve">details and demonstrates an organizations commitment to employees and the community. </w:t>
      </w:r>
    </w:p>
    <w:p w14:paraId="318D1568" w14:textId="77777777" w:rsidR="009D65C8" w:rsidRPr="008F1C96" w:rsidRDefault="009D65C8" w:rsidP="006C74ED">
      <w:pPr>
        <w:pStyle w:val="Heading2"/>
        <w:keepNext w:val="0"/>
        <w:numPr>
          <w:ilvl w:val="1"/>
          <w:numId w:val="34"/>
        </w:numPr>
        <w:tabs>
          <w:tab w:val="clear" w:pos="851"/>
          <w:tab w:val="num" w:pos="0"/>
          <w:tab w:val="left" w:pos="567"/>
        </w:tabs>
        <w:spacing w:before="240"/>
        <w:ind w:left="0" w:firstLine="0"/>
        <w:jc w:val="left"/>
        <w:rPr>
          <w:rFonts w:cs="Arial"/>
          <w:sz w:val="20"/>
        </w:rPr>
      </w:pPr>
      <w:bookmarkStart w:id="561" w:name="_Toc435575508"/>
      <w:r w:rsidRPr="008F1C96">
        <w:rPr>
          <w:rFonts w:cs="Arial"/>
          <w:sz w:val="20"/>
        </w:rPr>
        <w:t>Environmental Emergency Response</w:t>
      </w:r>
      <w:bookmarkEnd w:id="561"/>
    </w:p>
    <w:p w14:paraId="0C7B0EC0" w14:textId="6C46D218" w:rsidR="009D65C8" w:rsidRPr="008F1C96" w:rsidRDefault="009D65C8" w:rsidP="00175426">
      <w:pPr>
        <w:jc w:val="both"/>
        <w:rPr>
          <w:rFonts w:cs="Arial"/>
          <w:sz w:val="20"/>
          <w:szCs w:val="20"/>
        </w:rPr>
      </w:pPr>
      <w:r w:rsidRPr="008F1C96">
        <w:rPr>
          <w:rFonts w:cs="Arial"/>
          <w:sz w:val="20"/>
          <w:szCs w:val="20"/>
        </w:rPr>
        <w:t>The objective of environmental emergency response (EER) is to ensure incident planning and response procedures are managed effectively during AtoN operational activities and to outline the general procedures for initiating an emergency response that could occur as a result of AtoN works</w:t>
      </w:r>
      <w:ins w:id="562" w:author="James Collocott" w:date="2015-11-03T14:50:00Z">
        <w:r w:rsidR="00175426" w:rsidRPr="008F1C96">
          <w:rPr>
            <w:rFonts w:cs="Arial"/>
            <w:sz w:val="20"/>
            <w:szCs w:val="20"/>
          </w:rPr>
          <w:t>,</w:t>
        </w:r>
      </w:ins>
      <w:r w:rsidRPr="008F1C96">
        <w:rPr>
          <w:rFonts w:cs="Arial"/>
          <w:sz w:val="20"/>
          <w:szCs w:val="20"/>
        </w:rPr>
        <w:t xml:space="preserve"> or natural causes. </w:t>
      </w:r>
    </w:p>
    <w:p w14:paraId="67F198AA" w14:textId="77777777" w:rsidR="009D65C8" w:rsidRPr="008F1C96" w:rsidRDefault="009D65C8">
      <w:pPr>
        <w:spacing w:before="120"/>
        <w:jc w:val="both"/>
        <w:rPr>
          <w:rFonts w:cs="Arial"/>
          <w:sz w:val="20"/>
          <w:szCs w:val="20"/>
        </w:rPr>
        <w:pPrChange w:id="563" w:author="James Collocott" w:date="2015-11-03T14:50:00Z">
          <w:pPr>
            <w:jc w:val="both"/>
          </w:pPr>
        </w:pPrChange>
      </w:pPr>
      <w:r w:rsidRPr="008F1C96">
        <w:rPr>
          <w:rFonts w:cs="Arial"/>
          <w:sz w:val="20"/>
          <w:szCs w:val="20"/>
        </w:rPr>
        <w:t>In the event of changed circumstances, any planned control measures should be reviewed, risk assessed and, where appropriate and practical, amended as necessary prior to commencing new or modified activities.</w:t>
      </w:r>
    </w:p>
    <w:p w14:paraId="3A7AA573" w14:textId="77777777" w:rsidR="009D65C8" w:rsidRPr="008F1C96" w:rsidRDefault="009D65C8" w:rsidP="00175426">
      <w:pPr>
        <w:spacing w:before="120" w:after="120"/>
        <w:jc w:val="both"/>
        <w:rPr>
          <w:rFonts w:cs="Arial"/>
          <w:sz w:val="20"/>
          <w:szCs w:val="20"/>
        </w:rPr>
      </w:pPr>
      <w:r w:rsidRPr="008F1C96">
        <w:rPr>
          <w:rFonts w:cs="Arial"/>
          <w:sz w:val="20"/>
          <w:szCs w:val="20"/>
        </w:rPr>
        <w:t>An EER plan should detail:</w:t>
      </w:r>
    </w:p>
    <w:p w14:paraId="0E29F1A4"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An organization’s security and public safety issues</w:t>
      </w:r>
      <w:del w:id="564" w:author="James Collocott" w:date="2015-11-03T14:50:00Z">
        <w:r w:rsidRPr="008F1C96" w:rsidDel="00175426">
          <w:rPr>
            <w:rFonts w:cs="Arial"/>
            <w:sz w:val="20"/>
            <w:szCs w:val="20"/>
          </w:rPr>
          <w:delText>;</w:delText>
        </w:r>
      </w:del>
    </w:p>
    <w:p w14:paraId="7A27D147"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Effective spill containment and management</w:t>
      </w:r>
      <w:del w:id="565" w:author="James Collocott" w:date="2015-11-03T14:50:00Z">
        <w:r w:rsidRPr="008F1C96" w:rsidDel="00175426">
          <w:rPr>
            <w:rFonts w:cs="Arial"/>
            <w:sz w:val="20"/>
            <w:szCs w:val="20"/>
          </w:rPr>
          <w:delText>;</w:delText>
        </w:r>
      </w:del>
    </w:p>
    <w:p w14:paraId="6494938A"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Effective fire fighting capabilities</w:t>
      </w:r>
      <w:del w:id="566" w:author="James Collocott" w:date="2015-11-03T14:50:00Z">
        <w:r w:rsidRPr="008F1C96" w:rsidDel="00175426">
          <w:rPr>
            <w:rFonts w:cs="Arial"/>
            <w:sz w:val="20"/>
            <w:szCs w:val="20"/>
          </w:rPr>
          <w:delText>;</w:delText>
        </w:r>
      </w:del>
    </w:p>
    <w:p w14:paraId="32ED13FD"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Effective response to emergencies and critical incidents</w:t>
      </w:r>
      <w:del w:id="567" w:author="James Collocott" w:date="2015-11-03T14:50:00Z">
        <w:r w:rsidRPr="008F1C96" w:rsidDel="00175426">
          <w:rPr>
            <w:rFonts w:cs="Arial"/>
            <w:sz w:val="20"/>
            <w:szCs w:val="20"/>
          </w:rPr>
          <w:delText>;</w:delText>
        </w:r>
      </w:del>
    </w:p>
    <w:p w14:paraId="4C24983E"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A single set of emergency procedures, consistent with the existing organization’s Emergency Plan, that can be scaled as appropriate for any incident or emergency</w:t>
      </w:r>
      <w:del w:id="568" w:author="James Collocott" w:date="2015-11-03T14:50:00Z">
        <w:r w:rsidRPr="008F1C96" w:rsidDel="00175426">
          <w:rPr>
            <w:rFonts w:cs="Arial"/>
            <w:sz w:val="20"/>
            <w:szCs w:val="20"/>
          </w:rPr>
          <w:delText>;</w:delText>
        </w:r>
      </w:del>
    </w:p>
    <w:p w14:paraId="32F1595E" w14:textId="4744B542"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An incident reporting procedure which details timeframes and documentation required. </w:t>
      </w:r>
      <w:ins w:id="569" w:author="James Collocott" w:date="2015-11-03T14:50:00Z">
        <w:r w:rsidR="00175426" w:rsidRPr="008F1C96">
          <w:rPr>
            <w:rFonts w:cs="Arial"/>
            <w:sz w:val="20"/>
            <w:szCs w:val="20"/>
          </w:rPr>
          <w:t xml:space="preserve"> </w:t>
        </w:r>
      </w:ins>
      <w:r w:rsidRPr="008F1C96">
        <w:rPr>
          <w:rFonts w:cs="Arial"/>
          <w:sz w:val="20"/>
          <w:szCs w:val="20"/>
        </w:rPr>
        <w:t>An environmental incident should be reported as soon as practicable to an organization’s environmental representative</w:t>
      </w:r>
      <w:del w:id="570" w:author="James Collocott" w:date="2015-11-03T14:50:00Z">
        <w:r w:rsidRPr="008F1C96" w:rsidDel="00175426">
          <w:rPr>
            <w:rFonts w:cs="Arial"/>
            <w:sz w:val="20"/>
            <w:szCs w:val="20"/>
          </w:rPr>
          <w:delText xml:space="preserve">. </w:delText>
        </w:r>
      </w:del>
    </w:p>
    <w:p w14:paraId="6FFE32A1"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Details of any further reporting required for relevant government authorities</w:t>
      </w:r>
      <w:del w:id="571" w:author="James Collocott" w:date="2015-11-03T14:50:00Z">
        <w:r w:rsidRPr="008F1C96" w:rsidDel="00175426">
          <w:rPr>
            <w:rFonts w:cs="Arial"/>
            <w:sz w:val="20"/>
            <w:szCs w:val="20"/>
          </w:rPr>
          <w:delText>.</w:delText>
        </w:r>
      </w:del>
    </w:p>
    <w:p w14:paraId="05E92F45" w14:textId="77777777" w:rsidR="009D65C8" w:rsidRPr="008F1C96" w:rsidRDefault="009D65C8" w:rsidP="006C74ED">
      <w:pPr>
        <w:pStyle w:val="Heading2"/>
        <w:keepNext w:val="0"/>
        <w:numPr>
          <w:ilvl w:val="1"/>
          <w:numId w:val="34"/>
        </w:numPr>
        <w:tabs>
          <w:tab w:val="clear" w:pos="851"/>
          <w:tab w:val="num" w:pos="0"/>
          <w:tab w:val="left" w:pos="567"/>
          <w:tab w:val="num" w:pos="1134"/>
        </w:tabs>
        <w:spacing w:before="240"/>
        <w:ind w:left="0" w:firstLine="0"/>
        <w:jc w:val="left"/>
        <w:rPr>
          <w:rFonts w:cs="Arial"/>
          <w:sz w:val="20"/>
        </w:rPr>
      </w:pPr>
      <w:bookmarkStart w:id="572" w:name="_Toc368877443"/>
      <w:bookmarkStart w:id="573" w:name="_Toc435575509"/>
      <w:r w:rsidRPr="008F1C96">
        <w:rPr>
          <w:rFonts w:cs="Arial"/>
          <w:sz w:val="20"/>
        </w:rPr>
        <w:t>Stakeholder engagement and consultation</w:t>
      </w:r>
      <w:bookmarkEnd w:id="572"/>
      <w:bookmarkEnd w:id="573"/>
    </w:p>
    <w:p w14:paraId="5DC72961"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574" w:name="_Toc368877444"/>
      <w:bookmarkStart w:id="575" w:name="_Toc435575510"/>
      <w:r w:rsidRPr="008F1C96">
        <w:rPr>
          <w:rFonts w:cs="Arial"/>
          <w:sz w:val="20"/>
          <w:szCs w:val="20"/>
        </w:rPr>
        <w:t>Stakeholder engagement</w:t>
      </w:r>
      <w:bookmarkEnd w:id="574"/>
      <w:bookmarkEnd w:id="575"/>
    </w:p>
    <w:p w14:paraId="3C8B5ABC" w14:textId="73F21B10" w:rsidR="009D65C8" w:rsidRDefault="009D65C8">
      <w:pPr>
        <w:jc w:val="both"/>
        <w:rPr>
          <w:rFonts w:cs="Arial"/>
          <w:sz w:val="20"/>
          <w:szCs w:val="20"/>
        </w:rPr>
        <w:pPrChange w:id="576" w:author="James Collocott" w:date="2015-11-03T14:50:00Z">
          <w:pPr/>
        </w:pPrChange>
      </w:pPr>
      <w:r w:rsidRPr="008F1C96">
        <w:rPr>
          <w:rFonts w:cs="Arial"/>
          <w:sz w:val="20"/>
          <w:szCs w:val="20"/>
        </w:rPr>
        <w:t xml:space="preserve">Effective stakeholder engagement and consultation is a very important aspect in managing environmental requirements for maintaining and constructing AtoN. </w:t>
      </w:r>
      <w:ins w:id="577" w:author="James Collocott" w:date="2015-11-03T14:50:00Z">
        <w:r w:rsidR="00175426" w:rsidRPr="008F1C96">
          <w:rPr>
            <w:rFonts w:cs="Arial"/>
            <w:sz w:val="20"/>
            <w:szCs w:val="20"/>
          </w:rPr>
          <w:t xml:space="preserve"> </w:t>
        </w:r>
      </w:ins>
      <w:r w:rsidRPr="008F1C96">
        <w:rPr>
          <w:rFonts w:cs="Arial"/>
          <w:sz w:val="20"/>
          <w:szCs w:val="20"/>
        </w:rPr>
        <w:t xml:space="preserve">Management of AtoN sites and activities needs to take into consideration the views of environmental stakeholders to ensure the best balance of environmental constraints and practical maintenance and construction capability. </w:t>
      </w:r>
    </w:p>
    <w:p w14:paraId="30D897BF" w14:textId="77777777" w:rsidR="006C74ED" w:rsidDel="006C74ED" w:rsidRDefault="006C74ED" w:rsidP="006C74ED">
      <w:pPr>
        <w:jc w:val="both"/>
        <w:rPr>
          <w:del w:id="578" w:author="James Collocott" w:date="2015-11-11T15:47:00Z"/>
          <w:rFonts w:cs="Arial"/>
          <w:sz w:val="20"/>
          <w:szCs w:val="20"/>
        </w:rPr>
      </w:pPr>
    </w:p>
    <w:p w14:paraId="20D48AA5" w14:textId="77777777" w:rsidR="006C74ED" w:rsidRPr="008F1C96" w:rsidRDefault="006C74ED">
      <w:pPr>
        <w:pStyle w:val="NormalWeb"/>
        <w:spacing w:before="120" w:beforeAutospacing="0" w:after="120" w:afterAutospacing="0"/>
        <w:jc w:val="both"/>
        <w:rPr>
          <w:ins w:id="579" w:author="James Collocott" w:date="2015-11-11T15:47:00Z"/>
          <w:rFonts w:cs="Arial"/>
          <w:sz w:val="20"/>
          <w:szCs w:val="20"/>
          <w:rPrChange w:id="580" w:author="James Collocott" w:date="2015-11-11T15:06:00Z">
            <w:rPr>
              <w:ins w:id="581" w:author="James Collocott" w:date="2015-11-11T15:47:00Z"/>
            </w:rPr>
          </w:rPrChange>
        </w:rPr>
        <w:pPrChange w:id="582" w:author="James Collocott" w:date="2015-11-11T15:06:00Z">
          <w:pPr>
            <w:pStyle w:val="NormalWeb"/>
          </w:pPr>
        </w:pPrChange>
      </w:pPr>
      <w:ins w:id="583" w:author="James Collocott" w:date="2015-11-11T15:47:00Z">
        <w:r w:rsidRPr="008F1C96">
          <w:rPr>
            <w:rStyle w:val="Emphasis"/>
            <w:rFonts w:cs="Arial"/>
            <w:i w:val="0"/>
            <w:iCs w:val="0"/>
            <w:sz w:val="20"/>
            <w:szCs w:val="20"/>
            <w:rPrChange w:id="584" w:author="James Collocott" w:date="2015-11-11T15:06:00Z">
              <w:rPr>
                <w:rStyle w:val="Emphasis"/>
              </w:rPr>
            </w:rPrChange>
          </w:rPr>
          <w:t>The public participation process must provide access to all information that reasonably has, or may have the potential to influence any decision with regard to an application unless access to that information is protected by law and must include consultation with:</w:t>
        </w:r>
      </w:ins>
    </w:p>
    <w:p w14:paraId="14D791BF" w14:textId="77777777" w:rsidR="006C74ED" w:rsidRPr="008F1C96" w:rsidRDefault="006C74ED">
      <w:pPr>
        <w:pStyle w:val="NormalWeb"/>
        <w:spacing w:before="120" w:beforeAutospacing="0" w:after="120" w:afterAutospacing="0"/>
        <w:ind w:left="567" w:hanging="567"/>
        <w:jc w:val="both"/>
        <w:rPr>
          <w:ins w:id="585" w:author="James Collocott" w:date="2015-11-11T15:47:00Z"/>
          <w:rFonts w:cs="Arial"/>
          <w:sz w:val="20"/>
          <w:szCs w:val="20"/>
        </w:rPr>
        <w:pPrChange w:id="586" w:author="James Collocott" w:date="2015-11-11T15:06:00Z">
          <w:pPr>
            <w:pStyle w:val="NormalWeb"/>
          </w:pPr>
        </w:pPrChange>
      </w:pPr>
      <w:ins w:id="587" w:author="James Collocott" w:date="2015-11-11T15:47:00Z">
        <w:r w:rsidRPr="008F1C96">
          <w:rPr>
            <w:rStyle w:val="Emphasis"/>
            <w:rFonts w:cs="Arial"/>
            <w:i w:val="0"/>
            <w:iCs w:val="0"/>
            <w:sz w:val="20"/>
            <w:szCs w:val="20"/>
            <w:rPrChange w:id="588" w:author="James Collocott" w:date="2015-11-11T15:06:00Z">
              <w:rPr>
                <w:rStyle w:val="Emphasis"/>
              </w:rPr>
            </w:rPrChange>
          </w:rPr>
          <w:t>(a)</w:t>
        </w:r>
        <w:r w:rsidRPr="008F1C96">
          <w:rPr>
            <w:rStyle w:val="Emphasis"/>
            <w:rFonts w:cs="Arial"/>
            <w:i w:val="0"/>
            <w:iCs w:val="0"/>
            <w:sz w:val="20"/>
            <w:szCs w:val="20"/>
            <w:rPrChange w:id="589" w:author="James Collocott" w:date="2015-11-11T15:06:00Z">
              <w:rPr>
                <w:rStyle w:val="Emphasis"/>
                <w:i w:val="0"/>
                <w:iCs w:val="0"/>
              </w:rPr>
            </w:rPrChange>
          </w:rPr>
          <w:tab/>
        </w:r>
        <w:r w:rsidRPr="008F1C96">
          <w:rPr>
            <w:rStyle w:val="Emphasis"/>
            <w:rFonts w:cs="Arial"/>
            <w:i w:val="0"/>
            <w:iCs w:val="0"/>
            <w:sz w:val="20"/>
            <w:szCs w:val="20"/>
            <w:rPrChange w:id="590" w:author="James Collocott" w:date="2015-11-11T15:06:00Z">
              <w:rPr>
                <w:rStyle w:val="Emphasis"/>
                <w:rFonts w:cs="Arial"/>
                <w:sz w:val="20"/>
                <w:szCs w:val="20"/>
              </w:rPr>
            </w:rPrChange>
          </w:rPr>
          <w:t>the competent authority</w:t>
        </w:r>
      </w:ins>
    </w:p>
    <w:p w14:paraId="2CFF008A" w14:textId="77777777" w:rsidR="006C74ED" w:rsidRPr="008F1C96" w:rsidRDefault="006C74ED">
      <w:pPr>
        <w:pStyle w:val="NormalWeb"/>
        <w:spacing w:before="120" w:beforeAutospacing="0" w:after="120" w:afterAutospacing="0"/>
        <w:ind w:left="567" w:hanging="567"/>
        <w:jc w:val="both"/>
        <w:rPr>
          <w:ins w:id="591" w:author="James Collocott" w:date="2015-11-11T15:47:00Z"/>
          <w:rFonts w:cs="Arial"/>
          <w:sz w:val="20"/>
          <w:szCs w:val="20"/>
          <w:rPrChange w:id="592" w:author="James Collocott" w:date="2015-11-11T15:06:00Z">
            <w:rPr>
              <w:ins w:id="593" w:author="James Collocott" w:date="2015-11-11T15:47:00Z"/>
              <w:rFonts w:ascii="Times New Roman" w:hAnsi="Times New Roman" w:cs="Times New Roman"/>
              <w:sz w:val="24"/>
              <w:szCs w:val="24"/>
            </w:rPr>
          </w:rPrChange>
        </w:rPr>
        <w:pPrChange w:id="594" w:author="James Collocott" w:date="2015-11-11T15:06:00Z">
          <w:pPr>
            <w:pStyle w:val="NormalWeb"/>
          </w:pPr>
        </w:pPrChange>
      </w:pPr>
      <w:ins w:id="595" w:author="James Collocott" w:date="2015-11-11T15:47:00Z">
        <w:r w:rsidRPr="008F1C96">
          <w:rPr>
            <w:rStyle w:val="Emphasis"/>
            <w:rFonts w:cs="Arial"/>
            <w:i w:val="0"/>
            <w:iCs w:val="0"/>
            <w:sz w:val="20"/>
            <w:szCs w:val="20"/>
            <w:rPrChange w:id="596" w:author="James Collocott" w:date="2015-11-11T15:06:00Z">
              <w:rPr>
                <w:rStyle w:val="Emphasis"/>
              </w:rPr>
            </w:rPrChange>
          </w:rPr>
          <w:t>(b)</w:t>
        </w:r>
        <w:r w:rsidRPr="008F1C96">
          <w:rPr>
            <w:rStyle w:val="Emphasis"/>
            <w:rFonts w:cs="Arial"/>
            <w:i w:val="0"/>
            <w:iCs w:val="0"/>
            <w:sz w:val="20"/>
            <w:szCs w:val="20"/>
            <w:rPrChange w:id="597" w:author="James Collocott" w:date="2015-11-11T15:06:00Z">
              <w:rPr>
                <w:rStyle w:val="Emphasis"/>
                <w:i w:val="0"/>
                <w:iCs w:val="0"/>
              </w:rPr>
            </w:rPrChange>
          </w:rPr>
          <w:tab/>
        </w:r>
        <w:r w:rsidRPr="008F1C96">
          <w:rPr>
            <w:rStyle w:val="Emphasis"/>
            <w:rFonts w:cs="Arial"/>
            <w:i w:val="0"/>
            <w:iCs w:val="0"/>
            <w:sz w:val="20"/>
            <w:szCs w:val="20"/>
            <w:rPrChange w:id="598" w:author="James Collocott" w:date="2015-11-11T15:06:00Z">
              <w:rPr>
                <w:rStyle w:val="Emphasis"/>
                <w:rFonts w:cs="Arial"/>
                <w:sz w:val="20"/>
                <w:szCs w:val="20"/>
              </w:rPr>
            </w:rPrChange>
          </w:rPr>
          <w:t>every State department that administers a law relating to a matter affecting the environment relevant to an application for an environmental authorisation</w:t>
        </w:r>
      </w:ins>
    </w:p>
    <w:p w14:paraId="4DC471CB" w14:textId="77777777" w:rsidR="006C74ED" w:rsidRPr="008F1C96" w:rsidRDefault="006C74ED">
      <w:pPr>
        <w:pStyle w:val="NormalWeb"/>
        <w:spacing w:before="120" w:beforeAutospacing="0" w:after="120" w:afterAutospacing="0"/>
        <w:ind w:left="567" w:hanging="567"/>
        <w:jc w:val="both"/>
        <w:rPr>
          <w:ins w:id="599" w:author="James Collocott" w:date="2015-11-11T15:47:00Z"/>
          <w:rFonts w:cs="Arial"/>
          <w:sz w:val="20"/>
          <w:szCs w:val="20"/>
          <w:rPrChange w:id="600" w:author="James Collocott" w:date="2015-11-11T15:06:00Z">
            <w:rPr>
              <w:ins w:id="601" w:author="James Collocott" w:date="2015-11-11T15:47:00Z"/>
              <w:rFonts w:ascii="Times New Roman" w:hAnsi="Times New Roman" w:cs="Times New Roman"/>
              <w:sz w:val="24"/>
              <w:szCs w:val="24"/>
            </w:rPr>
          </w:rPrChange>
        </w:rPr>
        <w:pPrChange w:id="602" w:author="James Collocott" w:date="2015-11-11T15:06:00Z">
          <w:pPr>
            <w:pStyle w:val="NormalWeb"/>
          </w:pPr>
        </w:pPrChange>
      </w:pPr>
      <w:ins w:id="603" w:author="James Collocott" w:date="2015-11-11T15:47:00Z">
        <w:r w:rsidRPr="008F1C96">
          <w:rPr>
            <w:rStyle w:val="Emphasis"/>
            <w:rFonts w:cs="Arial"/>
            <w:i w:val="0"/>
            <w:iCs w:val="0"/>
            <w:sz w:val="20"/>
            <w:szCs w:val="20"/>
            <w:rPrChange w:id="604" w:author="James Collocott" w:date="2015-11-11T15:06:00Z">
              <w:rPr>
                <w:rStyle w:val="Emphasis"/>
              </w:rPr>
            </w:rPrChange>
          </w:rPr>
          <w:t>(c)</w:t>
        </w:r>
        <w:r w:rsidRPr="008F1C96">
          <w:rPr>
            <w:rStyle w:val="Emphasis"/>
            <w:rFonts w:cs="Arial"/>
            <w:i w:val="0"/>
            <w:iCs w:val="0"/>
            <w:sz w:val="20"/>
            <w:szCs w:val="20"/>
            <w:rPrChange w:id="605" w:author="James Collocott" w:date="2015-11-11T15:06:00Z">
              <w:rPr>
                <w:rStyle w:val="Emphasis"/>
                <w:i w:val="0"/>
                <w:iCs w:val="0"/>
              </w:rPr>
            </w:rPrChange>
          </w:rPr>
          <w:tab/>
        </w:r>
        <w:r w:rsidRPr="008F1C96">
          <w:rPr>
            <w:rStyle w:val="Emphasis"/>
            <w:rFonts w:cs="Arial"/>
            <w:i w:val="0"/>
            <w:iCs w:val="0"/>
            <w:sz w:val="20"/>
            <w:szCs w:val="20"/>
            <w:rPrChange w:id="606" w:author="James Collocott" w:date="2015-11-11T15:06:00Z">
              <w:rPr>
                <w:rStyle w:val="Emphasis"/>
                <w:rFonts w:cs="Arial"/>
                <w:sz w:val="20"/>
                <w:szCs w:val="20"/>
              </w:rPr>
            </w:rPrChange>
          </w:rPr>
          <w:t>all organs of state which have jurisdiction in respect of the activity to which the application relates; and</w:t>
        </w:r>
      </w:ins>
    </w:p>
    <w:p w14:paraId="044E536A" w14:textId="77777777" w:rsidR="006C74ED" w:rsidRPr="008F1C96" w:rsidRDefault="006C74ED">
      <w:pPr>
        <w:pStyle w:val="NormalWeb"/>
        <w:spacing w:before="120" w:beforeAutospacing="0" w:after="120" w:afterAutospacing="0"/>
        <w:ind w:left="567" w:hanging="567"/>
        <w:jc w:val="both"/>
        <w:rPr>
          <w:ins w:id="607" w:author="James Collocott" w:date="2015-11-11T15:47:00Z"/>
          <w:rFonts w:cs="Arial"/>
          <w:sz w:val="20"/>
          <w:szCs w:val="20"/>
        </w:rPr>
        <w:pPrChange w:id="608" w:author="James Collocott" w:date="2015-11-11T15:06:00Z">
          <w:pPr>
            <w:pStyle w:val="NormalWeb"/>
          </w:pPr>
        </w:pPrChange>
      </w:pPr>
      <w:ins w:id="609" w:author="James Collocott" w:date="2015-11-11T15:47:00Z">
        <w:r w:rsidRPr="008F1C96">
          <w:rPr>
            <w:rStyle w:val="Emphasis"/>
            <w:rFonts w:cs="Arial"/>
            <w:i w:val="0"/>
            <w:iCs w:val="0"/>
            <w:sz w:val="20"/>
            <w:szCs w:val="20"/>
            <w:rPrChange w:id="610" w:author="James Collocott" w:date="2015-11-11T15:06:00Z">
              <w:rPr>
                <w:rStyle w:val="Emphasis"/>
              </w:rPr>
            </w:rPrChange>
          </w:rPr>
          <w:lastRenderedPageBreak/>
          <w:t>(d)</w:t>
        </w:r>
        <w:r w:rsidRPr="008F1C96">
          <w:rPr>
            <w:rStyle w:val="Emphasis"/>
            <w:rFonts w:cs="Arial"/>
            <w:i w:val="0"/>
            <w:iCs w:val="0"/>
            <w:sz w:val="20"/>
            <w:szCs w:val="20"/>
          </w:rPr>
          <w:tab/>
        </w:r>
        <w:r w:rsidRPr="008F1C96">
          <w:rPr>
            <w:rStyle w:val="Emphasis"/>
            <w:rFonts w:cs="Arial"/>
            <w:i w:val="0"/>
            <w:iCs w:val="0"/>
            <w:sz w:val="20"/>
            <w:szCs w:val="20"/>
            <w:rPrChange w:id="611" w:author="James Collocott" w:date="2015-11-11T15:06:00Z">
              <w:rPr>
                <w:rStyle w:val="Emphasis"/>
                <w:rFonts w:cs="Arial"/>
                <w:sz w:val="20"/>
                <w:szCs w:val="20"/>
              </w:rPr>
            </w:rPrChange>
          </w:rPr>
          <w:t>all potential, or, where relevant, registered interested and affected parties</w:t>
        </w:r>
      </w:ins>
    </w:p>
    <w:p w14:paraId="4BE2B4BE" w14:textId="135310A4" w:rsidR="006C74ED" w:rsidRPr="008F1C96" w:rsidRDefault="006C74ED">
      <w:pPr>
        <w:spacing w:before="120" w:after="120"/>
        <w:jc w:val="both"/>
        <w:rPr>
          <w:ins w:id="612" w:author="James Collocott" w:date="2015-11-11T15:47:00Z"/>
          <w:rFonts w:cs="Arial"/>
          <w:b/>
          <w:caps/>
          <w:snapToGrid w:val="0"/>
          <w:kern w:val="28"/>
          <w:sz w:val="20"/>
          <w:szCs w:val="20"/>
          <w:lang w:eastAsia="de-DE"/>
          <w:rPrChange w:id="613" w:author="James Collocott" w:date="2015-11-11T15:06:00Z">
            <w:rPr>
              <w:ins w:id="614" w:author="James Collocott" w:date="2015-11-11T15:47:00Z"/>
              <w:rFonts w:cs="Arial"/>
              <w:b/>
              <w:caps/>
              <w:snapToGrid w:val="0"/>
              <w:kern w:val="28"/>
              <w:sz w:val="24"/>
              <w:lang w:eastAsia="de-DE"/>
            </w:rPr>
          </w:rPrChange>
        </w:rPr>
        <w:pPrChange w:id="615" w:author="James Collocott" w:date="2015-11-11T15:07:00Z">
          <w:pPr>
            <w:spacing w:before="120"/>
            <w:jc w:val="both"/>
          </w:pPr>
        </w:pPrChange>
      </w:pPr>
      <w:ins w:id="616" w:author="James Collocott" w:date="2015-11-11T15:47:00Z">
        <w:r w:rsidRPr="008F1C96">
          <w:rPr>
            <w:rFonts w:eastAsia="Times New Roman" w:cs="Arial"/>
            <w:sz w:val="20"/>
            <w:szCs w:val="20"/>
            <w:rPrChange w:id="617" w:author="James Collocott" w:date="2015-11-11T15:06:00Z">
              <w:rPr>
                <w:rFonts w:ascii="Segoe UI" w:eastAsia="Times New Roman" w:hAnsi="Segoe UI" w:cs="Segoe UI"/>
                <w:sz w:val="20"/>
                <w:szCs w:val="20"/>
              </w:rPr>
            </w:rPrChange>
          </w:rPr>
          <w:t xml:space="preserve">Communication between relevant domestic governmental departments and interested affected parties </w:t>
        </w:r>
        <w:del w:id="618" w:author="Adam Hay" w:date="2015-11-18T00:29:00Z">
          <w:r w:rsidRPr="008F1C96" w:rsidDel="00972BFE">
            <w:rPr>
              <w:rFonts w:eastAsia="Times New Roman" w:cs="Arial"/>
              <w:sz w:val="20"/>
              <w:szCs w:val="20"/>
              <w:rPrChange w:id="619" w:author="James Collocott" w:date="2015-11-11T15:06:00Z">
                <w:rPr>
                  <w:rFonts w:ascii="Segoe UI" w:eastAsia="Times New Roman" w:hAnsi="Segoe UI" w:cs="Segoe UI"/>
                  <w:sz w:val="20"/>
                  <w:szCs w:val="20"/>
                </w:rPr>
              </w:rPrChange>
            </w:rPr>
            <w:delText>are</w:delText>
          </w:r>
        </w:del>
      </w:ins>
      <w:ins w:id="620" w:author="Adam Hay" w:date="2015-11-18T00:29:00Z">
        <w:r w:rsidR="00972BFE">
          <w:rPr>
            <w:rFonts w:eastAsia="Times New Roman" w:cs="Arial"/>
            <w:sz w:val="20"/>
            <w:szCs w:val="20"/>
          </w:rPr>
          <w:t>is</w:t>
        </w:r>
      </w:ins>
      <w:ins w:id="621" w:author="James Collocott" w:date="2015-11-11T15:47:00Z">
        <w:r w:rsidRPr="008F1C96">
          <w:rPr>
            <w:rFonts w:eastAsia="Times New Roman" w:cs="Arial"/>
            <w:sz w:val="20"/>
            <w:szCs w:val="20"/>
            <w:rPrChange w:id="622" w:author="James Collocott" w:date="2015-11-11T15:06:00Z">
              <w:rPr>
                <w:rFonts w:ascii="Segoe UI" w:eastAsia="Times New Roman" w:hAnsi="Segoe UI" w:cs="Segoe UI"/>
                <w:sz w:val="20"/>
                <w:szCs w:val="20"/>
              </w:rPr>
            </w:rPrChange>
          </w:rPr>
          <w:t xml:space="preserve"> critical.  Environmental concerns can further be address</w:t>
        </w:r>
      </w:ins>
      <w:ins w:id="623" w:author="Adam Hay" w:date="2015-11-18T00:29:00Z">
        <w:r w:rsidR="00972BFE">
          <w:rPr>
            <w:rFonts w:eastAsia="Times New Roman" w:cs="Arial"/>
            <w:sz w:val="20"/>
            <w:szCs w:val="20"/>
          </w:rPr>
          <w:t>ed</w:t>
        </w:r>
      </w:ins>
      <w:ins w:id="624" w:author="James Collocott" w:date="2015-11-11T15:47:00Z">
        <w:r w:rsidRPr="008F1C96">
          <w:rPr>
            <w:rFonts w:eastAsia="Times New Roman" w:cs="Arial"/>
            <w:sz w:val="20"/>
            <w:szCs w:val="20"/>
            <w:rPrChange w:id="625" w:author="James Collocott" w:date="2015-11-11T15:06:00Z">
              <w:rPr>
                <w:rFonts w:ascii="Segoe UI" w:eastAsia="Times New Roman" w:hAnsi="Segoe UI" w:cs="Segoe UI"/>
                <w:sz w:val="20"/>
                <w:szCs w:val="20"/>
              </w:rPr>
            </w:rPrChange>
          </w:rPr>
          <w:t xml:space="preserve"> through a structured public participation framework.  It is equally important that domestic legislation be considered</w:t>
        </w:r>
        <w:r w:rsidRPr="008F1C96">
          <w:rPr>
            <w:rFonts w:eastAsia="Times New Roman" w:cs="Arial"/>
            <w:sz w:val="20"/>
            <w:szCs w:val="20"/>
          </w:rPr>
          <w:t xml:space="preserve"> </w:t>
        </w:r>
        <w:r w:rsidRPr="008F1C96">
          <w:rPr>
            <w:rFonts w:eastAsia="Times New Roman" w:cs="Arial"/>
            <w:sz w:val="20"/>
            <w:szCs w:val="20"/>
            <w:rPrChange w:id="626" w:author="James Collocott" w:date="2015-11-11T15:06:00Z">
              <w:rPr>
                <w:rFonts w:ascii="Segoe UI" w:eastAsia="Times New Roman" w:hAnsi="Segoe UI" w:cs="Segoe UI"/>
                <w:sz w:val="20"/>
                <w:szCs w:val="20"/>
              </w:rPr>
            </w:rPrChange>
          </w:rPr>
          <w:t>and</w:t>
        </w:r>
        <w:r w:rsidRPr="008F1C96">
          <w:rPr>
            <w:rFonts w:eastAsia="Times New Roman" w:cs="Arial"/>
            <w:sz w:val="20"/>
            <w:szCs w:val="20"/>
          </w:rPr>
          <w:t xml:space="preserve"> </w:t>
        </w:r>
        <w:r w:rsidRPr="008F1C96">
          <w:rPr>
            <w:rFonts w:eastAsia="Times New Roman" w:cs="Arial"/>
            <w:sz w:val="20"/>
            <w:szCs w:val="20"/>
            <w:rPrChange w:id="627" w:author="James Collocott" w:date="2015-11-11T15:06:00Z">
              <w:rPr>
                <w:rFonts w:ascii="Segoe UI" w:eastAsia="Times New Roman" w:hAnsi="Segoe UI" w:cs="Segoe UI"/>
                <w:sz w:val="20"/>
                <w:szCs w:val="20"/>
              </w:rPr>
            </w:rPrChange>
          </w:rPr>
          <w:t>impact assessment</w:t>
        </w:r>
        <w:r w:rsidRPr="008F1C96">
          <w:rPr>
            <w:rFonts w:eastAsia="Times New Roman" w:cs="Arial"/>
            <w:sz w:val="20"/>
            <w:szCs w:val="20"/>
          </w:rPr>
          <w:t>,</w:t>
        </w:r>
        <w:r w:rsidRPr="008F1C96">
          <w:rPr>
            <w:rFonts w:eastAsia="Times New Roman" w:cs="Arial"/>
            <w:sz w:val="20"/>
            <w:szCs w:val="20"/>
            <w:rPrChange w:id="628" w:author="James Collocott" w:date="2015-11-11T15:06:00Z">
              <w:rPr>
                <w:rFonts w:ascii="Segoe UI" w:eastAsia="Times New Roman" w:hAnsi="Segoe UI" w:cs="Segoe UI"/>
                <w:sz w:val="20"/>
                <w:szCs w:val="20"/>
              </w:rPr>
            </w:rPrChange>
          </w:rPr>
          <w:t xml:space="preserve"> were needed</w:t>
        </w:r>
        <w:r w:rsidRPr="008F1C96">
          <w:rPr>
            <w:rFonts w:eastAsia="Times New Roman" w:cs="Arial"/>
            <w:sz w:val="20"/>
            <w:szCs w:val="20"/>
          </w:rPr>
          <w:t>,</w:t>
        </w:r>
        <w:r w:rsidRPr="008F1C96">
          <w:rPr>
            <w:rFonts w:eastAsia="Times New Roman" w:cs="Arial"/>
            <w:sz w:val="20"/>
            <w:szCs w:val="20"/>
            <w:rPrChange w:id="629" w:author="James Collocott" w:date="2015-11-11T15:06:00Z">
              <w:rPr>
                <w:rFonts w:ascii="Segoe UI" w:eastAsia="Times New Roman" w:hAnsi="Segoe UI" w:cs="Segoe UI"/>
                <w:sz w:val="20"/>
                <w:szCs w:val="20"/>
              </w:rPr>
            </w:rPrChange>
          </w:rPr>
          <w:t xml:space="preserve"> be put in place.</w:t>
        </w:r>
      </w:ins>
    </w:p>
    <w:p w14:paraId="4924B8BC"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630" w:name="_Toc435575511"/>
      <w:r w:rsidRPr="008F1C96">
        <w:rPr>
          <w:rFonts w:cs="Arial"/>
          <w:sz w:val="20"/>
          <w:szCs w:val="20"/>
        </w:rPr>
        <w:t>Social Responsibility - Traditional and Cultural Heritage</w:t>
      </w:r>
      <w:bookmarkEnd w:id="630"/>
    </w:p>
    <w:p w14:paraId="20CFE75B" w14:textId="434CF4CF" w:rsidR="009D65C8" w:rsidRPr="008F1C96" w:rsidRDefault="009D65C8" w:rsidP="00175426">
      <w:pPr>
        <w:spacing w:before="120"/>
        <w:jc w:val="both"/>
        <w:rPr>
          <w:rFonts w:cs="Arial"/>
          <w:sz w:val="20"/>
          <w:szCs w:val="20"/>
        </w:rPr>
      </w:pPr>
      <w:r w:rsidRPr="008F1C96">
        <w:rPr>
          <w:rFonts w:cs="Arial"/>
          <w:sz w:val="20"/>
          <w:szCs w:val="20"/>
        </w:rPr>
        <w:t xml:space="preserve">An organisation’s attitudes and environmental management practices at the operational level can have a profound effect on local traditional communities, and play an important role in shaping the relationship between an organisation and the communities </w:t>
      </w:r>
      <w:del w:id="631" w:author="Adam Hay" w:date="2015-11-18T00:30:00Z">
        <w:r w:rsidRPr="008F1C96" w:rsidDel="00972BFE">
          <w:rPr>
            <w:rFonts w:cs="Arial"/>
            <w:sz w:val="20"/>
            <w:szCs w:val="20"/>
          </w:rPr>
          <w:delText>affected by its operations</w:delText>
        </w:r>
      </w:del>
      <w:ins w:id="632" w:author="Adam Hay" w:date="2015-11-18T00:30:00Z">
        <w:r w:rsidR="00972BFE">
          <w:rPr>
            <w:rFonts w:cs="Arial"/>
            <w:sz w:val="20"/>
            <w:szCs w:val="20"/>
          </w:rPr>
          <w:t>in which it operates</w:t>
        </w:r>
      </w:ins>
      <w:r w:rsidRPr="008F1C96">
        <w:rPr>
          <w:rFonts w:cs="Arial"/>
          <w:sz w:val="20"/>
          <w:szCs w:val="20"/>
        </w:rPr>
        <w:t xml:space="preserve">. </w:t>
      </w:r>
    </w:p>
    <w:p w14:paraId="62EB467A" w14:textId="7A58928C" w:rsidR="009D65C8" w:rsidRPr="008F1C96" w:rsidRDefault="009D65C8" w:rsidP="00175426">
      <w:pPr>
        <w:spacing w:before="120"/>
        <w:jc w:val="both"/>
        <w:rPr>
          <w:rFonts w:cs="Arial"/>
          <w:sz w:val="20"/>
          <w:szCs w:val="20"/>
        </w:rPr>
      </w:pPr>
      <w:r w:rsidRPr="008F1C96">
        <w:rPr>
          <w:rFonts w:cs="Arial"/>
          <w:sz w:val="20"/>
          <w:szCs w:val="20"/>
        </w:rPr>
        <w:t xml:space="preserve">This is a regional issue and an </w:t>
      </w:r>
      <w:del w:id="633" w:author="James Collocott" w:date="2015-11-03T14:51:00Z">
        <w:r w:rsidRPr="008F1C96" w:rsidDel="00175426">
          <w:rPr>
            <w:rFonts w:cs="Arial"/>
            <w:sz w:val="20"/>
            <w:szCs w:val="20"/>
          </w:rPr>
          <w:delText>authoritie’s</w:delText>
        </w:r>
      </w:del>
      <w:ins w:id="634" w:author="James Collocott" w:date="2015-11-03T14:51:00Z">
        <w:r w:rsidR="00175426" w:rsidRPr="008F1C96">
          <w:rPr>
            <w:rFonts w:cs="Arial"/>
            <w:sz w:val="20"/>
            <w:szCs w:val="20"/>
          </w:rPr>
          <w:t>authority’s</w:t>
        </w:r>
      </w:ins>
      <w:r w:rsidRPr="008F1C96">
        <w:rPr>
          <w:rFonts w:cs="Arial"/>
          <w:sz w:val="20"/>
          <w:szCs w:val="20"/>
        </w:rPr>
        <w:t xml:space="preserve"> approach should be based on the profile of communities and</w:t>
      </w:r>
      <w:ins w:id="635" w:author="Adam Hay" w:date="2015-11-18T00:30:00Z">
        <w:r w:rsidR="00972BFE">
          <w:rPr>
            <w:rFonts w:cs="Arial"/>
            <w:sz w:val="20"/>
            <w:szCs w:val="20"/>
          </w:rPr>
          <w:t>/or</w:t>
        </w:r>
      </w:ins>
      <w:r w:rsidRPr="008F1C96">
        <w:rPr>
          <w:rFonts w:cs="Arial"/>
          <w:sz w:val="20"/>
          <w:szCs w:val="20"/>
        </w:rPr>
        <w:t xml:space="preserve"> indigenous cultures that interact in one way or another with their operations. </w:t>
      </w:r>
    </w:p>
    <w:p w14:paraId="76FBADE7" w14:textId="3623B829" w:rsidR="009D65C8" w:rsidRPr="008F1C96" w:rsidRDefault="009D65C8" w:rsidP="009B3B18">
      <w:pPr>
        <w:spacing w:before="120"/>
        <w:jc w:val="both"/>
        <w:rPr>
          <w:rFonts w:cs="Arial"/>
          <w:sz w:val="20"/>
          <w:szCs w:val="20"/>
        </w:rPr>
      </w:pPr>
      <w:r w:rsidRPr="008F1C96">
        <w:rPr>
          <w:rFonts w:cs="Arial"/>
          <w:sz w:val="20"/>
          <w:szCs w:val="20"/>
        </w:rPr>
        <w:t>General, practical measures may include:</w:t>
      </w:r>
    </w:p>
    <w:p w14:paraId="304B733A" w14:textId="0BC73A6A" w:rsidR="009D65C8" w:rsidRPr="008F1C96" w:rsidRDefault="009D65C8" w:rsidP="006C74ED">
      <w:pPr>
        <w:numPr>
          <w:ilvl w:val="0"/>
          <w:numId w:val="36"/>
        </w:numPr>
        <w:spacing w:before="120"/>
        <w:ind w:left="426" w:hanging="426"/>
        <w:jc w:val="both"/>
        <w:rPr>
          <w:rFonts w:cs="Arial"/>
          <w:sz w:val="20"/>
          <w:szCs w:val="20"/>
        </w:rPr>
      </w:pPr>
      <w:del w:id="636" w:author="Adam Hay" w:date="2015-11-18T00:30:00Z">
        <w:r w:rsidRPr="008F1C96" w:rsidDel="00972BFE">
          <w:rPr>
            <w:rFonts w:cs="Arial"/>
            <w:sz w:val="20"/>
            <w:szCs w:val="20"/>
          </w:rPr>
          <w:delText xml:space="preserve">ensure </w:delText>
        </w:r>
      </w:del>
      <w:ins w:id="637" w:author="Adam Hay" w:date="2015-11-18T00:30:00Z">
        <w:r w:rsidR="00972BFE" w:rsidRPr="008F1C96">
          <w:rPr>
            <w:rFonts w:cs="Arial"/>
            <w:sz w:val="20"/>
            <w:szCs w:val="20"/>
          </w:rPr>
          <w:t>ensur</w:t>
        </w:r>
        <w:r w:rsidR="00972BFE">
          <w:rPr>
            <w:rFonts w:cs="Arial"/>
            <w:sz w:val="20"/>
            <w:szCs w:val="20"/>
          </w:rPr>
          <w:t>ing</w:t>
        </w:r>
        <w:r w:rsidR="00972BFE" w:rsidRPr="008F1C96">
          <w:rPr>
            <w:rFonts w:cs="Arial"/>
            <w:sz w:val="20"/>
            <w:szCs w:val="20"/>
          </w:rPr>
          <w:t xml:space="preserve"> </w:t>
        </w:r>
      </w:ins>
      <w:r w:rsidRPr="008F1C96">
        <w:rPr>
          <w:rFonts w:cs="Arial"/>
          <w:sz w:val="20"/>
          <w:szCs w:val="20"/>
        </w:rPr>
        <w:t xml:space="preserve">compliance with relevant legislative framework concerned with all aspects of the protection and conservation of environmental heritage, including AtoN infrastructure, works, places or relics that are identified as of historic, scientific, cultural, social, archaeological, architectural, </w:t>
      </w:r>
      <w:ins w:id="638" w:author="Adam Hay" w:date="2015-11-18T00:30:00Z">
        <w:r w:rsidR="00972BFE">
          <w:rPr>
            <w:rFonts w:cs="Arial"/>
            <w:sz w:val="20"/>
            <w:szCs w:val="20"/>
          </w:rPr>
          <w:t xml:space="preserve">or have </w:t>
        </w:r>
      </w:ins>
      <w:r w:rsidRPr="008F1C96">
        <w:rPr>
          <w:rFonts w:cs="Arial"/>
          <w:sz w:val="20"/>
          <w:szCs w:val="20"/>
        </w:rPr>
        <w:t>natural or aesthetic significance</w:t>
      </w:r>
    </w:p>
    <w:p w14:paraId="599038BB" w14:textId="3F972BB9" w:rsidR="009D65C8" w:rsidRPr="008F1C96" w:rsidRDefault="009D65C8" w:rsidP="006C74ED">
      <w:pPr>
        <w:numPr>
          <w:ilvl w:val="0"/>
          <w:numId w:val="36"/>
        </w:numPr>
        <w:spacing w:before="120"/>
        <w:ind w:left="426" w:hanging="426"/>
        <w:jc w:val="both"/>
        <w:rPr>
          <w:rFonts w:cs="Arial"/>
          <w:sz w:val="20"/>
          <w:szCs w:val="20"/>
        </w:rPr>
      </w:pPr>
      <w:del w:id="639" w:author="Adam Hay" w:date="2015-11-18T00:30:00Z">
        <w:r w:rsidRPr="008F1C96" w:rsidDel="00972BFE">
          <w:rPr>
            <w:rFonts w:cs="Arial"/>
            <w:sz w:val="20"/>
            <w:szCs w:val="20"/>
          </w:rPr>
          <w:delText xml:space="preserve">undertake </w:delText>
        </w:r>
      </w:del>
      <w:ins w:id="640" w:author="Adam Hay" w:date="2015-11-18T00:30:00Z">
        <w:r w:rsidR="00972BFE" w:rsidRPr="008F1C96">
          <w:rPr>
            <w:rFonts w:cs="Arial"/>
            <w:sz w:val="20"/>
            <w:szCs w:val="20"/>
          </w:rPr>
          <w:t>undertak</w:t>
        </w:r>
        <w:r w:rsidR="00972BFE">
          <w:rPr>
            <w:rFonts w:cs="Arial"/>
            <w:sz w:val="20"/>
            <w:szCs w:val="20"/>
          </w:rPr>
          <w:t>ing</w:t>
        </w:r>
        <w:r w:rsidR="00972BFE" w:rsidRPr="008F1C96">
          <w:rPr>
            <w:rFonts w:cs="Arial"/>
            <w:sz w:val="20"/>
            <w:szCs w:val="20"/>
          </w:rPr>
          <w:t xml:space="preserve"> </w:t>
        </w:r>
      </w:ins>
      <w:r w:rsidRPr="008F1C96">
        <w:rPr>
          <w:rFonts w:cs="Arial"/>
          <w:sz w:val="20"/>
          <w:szCs w:val="20"/>
        </w:rPr>
        <w:t>appropriate consultation &amp; community impact assessment</w:t>
      </w:r>
      <w:ins w:id="641" w:author="Adam Hay" w:date="2015-11-18T00:31:00Z">
        <w:r w:rsidR="00972BFE">
          <w:rPr>
            <w:rFonts w:cs="Arial"/>
            <w:sz w:val="20"/>
            <w:szCs w:val="20"/>
          </w:rPr>
          <w:t>s</w:t>
        </w:r>
      </w:ins>
      <w:r w:rsidRPr="008F1C96">
        <w:rPr>
          <w:rFonts w:cs="Arial"/>
          <w:sz w:val="20"/>
          <w:szCs w:val="20"/>
        </w:rPr>
        <w:t xml:space="preserve"> for changes to existing AtoN infrastructure, applicable new infrastructure and relevant operational activities. </w:t>
      </w:r>
      <w:ins w:id="642" w:author="James Collocott" w:date="2015-11-03T15:02:00Z">
        <w:r w:rsidR="009B1022" w:rsidRPr="008F1C96">
          <w:rPr>
            <w:rFonts w:cs="Arial"/>
            <w:sz w:val="20"/>
            <w:szCs w:val="20"/>
          </w:rPr>
          <w:t xml:space="preserve"> </w:t>
        </w:r>
      </w:ins>
      <w:r w:rsidRPr="008F1C96">
        <w:rPr>
          <w:rFonts w:cs="Arial"/>
          <w:sz w:val="20"/>
          <w:szCs w:val="20"/>
        </w:rPr>
        <w:t>Community consultation may involve a range of methodologies such as cultural mapping, oral histories, archival documentation and specific information provided by the community.</w:t>
      </w:r>
    </w:p>
    <w:p w14:paraId="0CDD54C6" w14:textId="257536D8"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identify</w:t>
      </w:r>
      <w:ins w:id="643" w:author="Adam Hay" w:date="2015-11-18T00:31:00Z">
        <w:r w:rsidR="00972BFE">
          <w:rPr>
            <w:rFonts w:cs="Arial"/>
            <w:sz w:val="20"/>
            <w:szCs w:val="20"/>
          </w:rPr>
          <w:t>ing</w:t>
        </w:r>
      </w:ins>
      <w:r w:rsidRPr="008F1C96">
        <w:rPr>
          <w:rFonts w:cs="Arial"/>
          <w:sz w:val="20"/>
          <w:szCs w:val="20"/>
        </w:rPr>
        <w:t xml:space="preserve"> interested community groups or local traditional community</w:t>
      </w:r>
    </w:p>
    <w:p w14:paraId="2209E68E" w14:textId="4388A2D0"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tak</w:t>
      </w:r>
      <w:del w:id="644" w:author="Adam Hay" w:date="2015-11-18T00:31:00Z">
        <w:r w:rsidRPr="008F1C96" w:rsidDel="00972BFE">
          <w:rPr>
            <w:rFonts w:cs="Arial"/>
            <w:sz w:val="20"/>
            <w:szCs w:val="20"/>
          </w:rPr>
          <w:delText>e</w:delText>
        </w:r>
      </w:del>
      <w:ins w:id="645" w:author="Adam Hay" w:date="2015-11-18T00:31:00Z">
        <w:r w:rsidR="00972BFE">
          <w:rPr>
            <w:rFonts w:cs="Arial"/>
            <w:sz w:val="20"/>
            <w:szCs w:val="20"/>
          </w:rPr>
          <w:t>ing</w:t>
        </w:r>
      </w:ins>
      <w:r w:rsidRPr="008F1C96">
        <w:rPr>
          <w:rFonts w:cs="Arial"/>
          <w:sz w:val="20"/>
          <w:szCs w:val="20"/>
        </w:rPr>
        <w:t xml:space="preserve"> reasonable precautions to identify, protect, conserve and address traditional and cultural heritage issues arising from </w:t>
      </w:r>
      <w:ins w:id="646" w:author="Adam Hay" w:date="2015-11-18T00:31:00Z">
        <w:r w:rsidR="00972BFE">
          <w:rPr>
            <w:rFonts w:cs="Arial"/>
            <w:sz w:val="20"/>
            <w:szCs w:val="20"/>
          </w:rPr>
          <w:t xml:space="preserve">operational </w:t>
        </w:r>
      </w:ins>
      <w:r w:rsidRPr="008F1C96">
        <w:rPr>
          <w:rFonts w:cs="Arial"/>
          <w:sz w:val="20"/>
          <w:szCs w:val="20"/>
        </w:rPr>
        <w:t xml:space="preserve">activity </w:t>
      </w:r>
    </w:p>
    <w:p w14:paraId="70DE990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provide appropriate mitigation or protection to sites prior to activities </w:t>
      </w:r>
    </w:p>
    <w:p w14:paraId="26A140F1" w14:textId="6BDAD61C"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check</w:t>
      </w:r>
      <w:ins w:id="647" w:author="Adam Hay" w:date="2015-11-18T00:31:00Z">
        <w:r w:rsidR="00972BFE">
          <w:rPr>
            <w:rFonts w:cs="Arial"/>
            <w:sz w:val="20"/>
            <w:szCs w:val="20"/>
          </w:rPr>
          <w:t>ing</w:t>
        </w:r>
      </w:ins>
      <w:r w:rsidRPr="008F1C96">
        <w:rPr>
          <w:rFonts w:cs="Arial"/>
          <w:sz w:val="20"/>
          <w:szCs w:val="20"/>
        </w:rPr>
        <w:t xml:space="preserve"> that any permit requirements governing cultural heritage management are secured prior to disturbance of any known cultural heritage site and following consultation with local traditional community</w:t>
      </w:r>
    </w:p>
    <w:p w14:paraId="1345153A" w14:textId="625AB573" w:rsidR="009D65C8" w:rsidRPr="008F1C96" w:rsidDel="00972BFE" w:rsidRDefault="009D65C8" w:rsidP="006C74ED">
      <w:pPr>
        <w:numPr>
          <w:ilvl w:val="0"/>
          <w:numId w:val="36"/>
        </w:numPr>
        <w:spacing w:before="120"/>
        <w:ind w:left="426" w:hanging="426"/>
        <w:jc w:val="both"/>
        <w:rPr>
          <w:del w:id="648" w:author="Adam Hay" w:date="2015-11-18T00:31:00Z"/>
          <w:rFonts w:cs="Arial"/>
          <w:sz w:val="20"/>
          <w:szCs w:val="20"/>
        </w:rPr>
      </w:pPr>
      <w:del w:id="649" w:author="Adam Hay" w:date="2015-11-18T00:31:00Z">
        <w:r w:rsidRPr="008F1C96" w:rsidDel="00972BFE">
          <w:rPr>
            <w:rFonts w:cs="Arial"/>
            <w:sz w:val="20"/>
            <w:szCs w:val="20"/>
          </w:rPr>
          <w:delText xml:space="preserve">assess any cultural heritage issues arising using protocols and </w:delText>
        </w:r>
        <w:commentRangeStart w:id="650"/>
        <w:r w:rsidRPr="008F1C96" w:rsidDel="00972BFE">
          <w:rPr>
            <w:rFonts w:cs="Arial"/>
            <w:sz w:val="20"/>
            <w:szCs w:val="20"/>
          </w:rPr>
          <w:delText>policies</w:delText>
        </w:r>
      </w:del>
      <w:commentRangeEnd w:id="650"/>
      <w:r w:rsidR="00972BFE">
        <w:rPr>
          <w:rStyle w:val="CommentReference"/>
          <w:rFonts w:ascii="Times New Roman" w:eastAsia="Times New Roman" w:hAnsi="Times New Roman"/>
          <w:lang w:val="en-US" w:eastAsia="en-US"/>
        </w:rPr>
        <w:commentReference w:id="650"/>
      </w:r>
    </w:p>
    <w:p w14:paraId="5C4C03F9" w14:textId="0FCA8951"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establish</w:t>
      </w:r>
      <w:ins w:id="651" w:author="Adam Hay" w:date="2015-11-18T00:32:00Z">
        <w:r w:rsidR="00972BFE">
          <w:rPr>
            <w:rFonts w:cs="Arial"/>
            <w:sz w:val="20"/>
            <w:szCs w:val="20"/>
          </w:rPr>
          <w:t>ing</w:t>
        </w:r>
      </w:ins>
      <w:r w:rsidRPr="008F1C96">
        <w:rPr>
          <w:rFonts w:cs="Arial"/>
          <w:sz w:val="20"/>
          <w:szCs w:val="20"/>
        </w:rPr>
        <w:t xml:space="preserve"> a suitable induction program to ensure relevant personnel are aware of their responsibilities concerning </w:t>
      </w:r>
      <w:del w:id="652" w:author="Adam Hay" w:date="2015-11-18T00:32:00Z">
        <w:r w:rsidRPr="008F1C96" w:rsidDel="00972BFE">
          <w:rPr>
            <w:rFonts w:cs="Arial"/>
            <w:sz w:val="20"/>
            <w:szCs w:val="20"/>
          </w:rPr>
          <w:delText>sites and</w:delText>
        </w:r>
      </w:del>
      <w:ins w:id="653" w:author="Adam Hay" w:date="2015-11-18T00:32:00Z">
        <w:r w:rsidR="00972BFE">
          <w:rPr>
            <w:rFonts w:cs="Arial"/>
            <w:sz w:val="20"/>
            <w:szCs w:val="20"/>
          </w:rPr>
          <w:t>their</w:t>
        </w:r>
      </w:ins>
      <w:r w:rsidRPr="008F1C96">
        <w:rPr>
          <w:rFonts w:cs="Arial"/>
          <w:sz w:val="20"/>
          <w:szCs w:val="20"/>
        </w:rPr>
        <w:t xml:space="preserve"> operational activities at any identified cultural heritage site.</w:t>
      </w:r>
    </w:p>
    <w:p w14:paraId="6B41403F" w14:textId="77777777" w:rsidR="009D65C8" w:rsidRPr="008F1C96" w:rsidRDefault="009D65C8" w:rsidP="00175426">
      <w:pPr>
        <w:spacing w:before="120"/>
        <w:jc w:val="both"/>
        <w:rPr>
          <w:rFonts w:cs="Arial"/>
          <w:sz w:val="20"/>
          <w:szCs w:val="20"/>
        </w:rPr>
      </w:pPr>
      <w:r w:rsidRPr="008F1C96">
        <w:rPr>
          <w:rFonts w:cs="Arial"/>
          <w:sz w:val="20"/>
          <w:szCs w:val="20"/>
        </w:rPr>
        <w:t>An induction program could be developed in consultation with local traditional communities and include:</w:t>
      </w:r>
    </w:p>
    <w:p w14:paraId="414A9418"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cultural awareness</w:t>
      </w:r>
    </w:p>
    <w:p w14:paraId="65202313" w14:textId="47A238E6" w:rsidR="009D65C8" w:rsidRPr="008F1C96" w:rsidRDefault="00972BFE" w:rsidP="006C74ED">
      <w:pPr>
        <w:numPr>
          <w:ilvl w:val="0"/>
          <w:numId w:val="36"/>
        </w:numPr>
        <w:spacing w:before="120"/>
        <w:ind w:left="426" w:hanging="426"/>
        <w:jc w:val="both"/>
        <w:rPr>
          <w:rFonts w:cs="Arial"/>
          <w:sz w:val="20"/>
          <w:szCs w:val="20"/>
        </w:rPr>
      </w:pPr>
      <w:ins w:id="654" w:author="Adam Hay" w:date="2015-11-18T00:32:00Z">
        <w:r>
          <w:rPr>
            <w:rFonts w:cs="Arial"/>
            <w:sz w:val="20"/>
            <w:szCs w:val="20"/>
          </w:rPr>
          <w:t xml:space="preserve">an evaluation of </w:t>
        </w:r>
      </w:ins>
      <w:r w:rsidR="009D65C8" w:rsidRPr="008F1C96">
        <w:rPr>
          <w:rFonts w:cs="Arial"/>
          <w:sz w:val="20"/>
          <w:szCs w:val="20"/>
        </w:rPr>
        <w:t>significance of cultural heritage to local traditional community stakeholders</w:t>
      </w:r>
    </w:p>
    <w:p w14:paraId="1CEE7F40" w14:textId="356DB36F" w:rsidR="009D65C8" w:rsidRPr="008F1C96" w:rsidRDefault="00972BFE" w:rsidP="006C74ED">
      <w:pPr>
        <w:numPr>
          <w:ilvl w:val="0"/>
          <w:numId w:val="36"/>
        </w:numPr>
        <w:spacing w:before="120"/>
        <w:ind w:left="426" w:hanging="426"/>
        <w:jc w:val="both"/>
        <w:rPr>
          <w:rFonts w:cs="Arial"/>
          <w:sz w:val="20"/>
          <w:szCs w:val="20"/>
        </w:rPr>
      </w:pPr>
      <w:ins w:id="655" w:author="Adam Hay" w:date="2015-11-18T00:32:00Z">
        <w:r>
          <w:rPr>
            <w:rFonts w:cs="Arial"/>
            <w:sz w:val="20"/>
            <w:szCs w:val="20"/>
          </w:rPr>
          <w:t xml:space="preserve">an insight into </w:t>
        </w:r>
      </w:ins>
      <w:r w:rsidR="009D65C8" w:rsidRPr="008F1C96">
        <w:rPr>
          <w:rFonts w:cs="Arial"/>
          <w:sz w:val="20"/>
          <w:szCs w:val="20"/>
        </w:rPr>
        <w:t>relevant cultural heritage legislation</w:t>
      </w:r>
    </w:p>
    <w:p w14:paraId="04946A9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roles and responsibilities regarding the protection and management of cultural heritage</w:t>
      </w:r>
    </w:p>
    <w:p w14:paraId="4CC98FAC" w14:textId="21D96DBF" w:rsidR="009D65C8" w:rsidRPr="008F1C96" w:rsidRDefault="009D65C8" w:rsidP="006C74ED">
      <w:pPr>
        <w:numPr>
          <w:ilvl w:val="0"/>
          <w:numId w:val="36"/>
        </w:numPr>
        <w:spacing w:before="120"/>
        <w:ind w:left="426" w:hanging="426"/>
        <w:jc w:val="both"/>
        <w:rPr>
          <w:rFonts w:cs="Arial"/>
          <w:sz w:val="20"/>
          <w:szCs w:val="20"/>
        </w:rPr>
      </w:pPr>
      <w:del w:id="656" w:author="Adam Hay" w:date="2015-11-18T00:33:00Z">
        <w:r w:rsidRPr="008F1C96" w:rsidDel="00972BFE">
          <w:rPr>
            <w:rFonts w:cs="Arial"/>
            <w:sz w:val="20"/>
            <w:szCs w:val="20"/>
          </w:rPr>
          <w:delText>work activity pack</w:delText>
        </w:r>
      </w:del>
      <w:ins w:id="657" w:author="Adam Hay" w:date="2015-11-18T00:33:00Z">
        <w:r w:rsidR="00972BFE">
          <w:rPr>
            <w:rFonts w:cs="Arial"/>
            <w:sz w:val="20"/>
            <w:szCs w:val="20"/>
          </w:rPr>
          <w:t>a management plan or manual</w:t>
        </w:r>
      </w:ins>
      <w:r w:rsidRPr="008F1C96">
        <w:rPr>
          <w:rFonts w:cs="Arial"/>
          <w:sz w:val="20"/>
          <w:szCs w:val="20"/>
        </w:rPr>
        <w:t xml:space="preserve"> which identifies location of cultural heritage sites and any constraint / control plans and operation notes, details of personnel to contact if a problem occurs at a site, and a detailed description of relevant acts and legal responsibilities</w:t>
      </w:r>
    </w:p>
    <w:p w14:paraId="009587B9" w14:textId="40264733" w:rsidR="009D65C8" w:rsidRPr="006C74ED" w:rsidRDefault="006C74ED" w:rsidP="00D93488">
      <w:pPr>
        <w:pStyle w:val="Heading2"/>
        <w:keepNext w:val="0"/>
        <w:numPr>
          <w:ilvl w:val="1"/>
          <w:numId w:val="34"/>
        </w:numPr>
        <w:tabs>
          <w:tab w:val="clear" w:pos="851"/>
          <w:tab w:val="num" w:pos="0"/>
          <w:tab w:val="num" w:pos="567"/>
        </w:tabs>
        <w:spacing w:before="240"/>
        <w:ind w:left="0" w:firstLine="0"/>
        <w:jc w:val="left"/>
        <w:rPr>
          <w:rFonts w:cs="Arial"/>
          <w:sz w:val="20"/>
        </w:rPr>
      </w:pPr>
      <w:bookmarkStart w:id="658" w:name="_Toc338319306"/>
      <w:r w:rsidRPr="006C74ED">
        <w:rPr>
          <w:rFonts w:cs="Arial"/>
          <w:sz w:val="20"/>
        </w:rPr>
        <w:br w:type="page"/>
      </w:r>
      <w:bookmarkStart w:id="659" w:name="_Toc435575512"/>
      <w:r w:rsidR="009D65C8" w:rsidRPr="006C74ED">
        <w:rPr>
          <w:rFonts w:cs="Arial"/>
          <w:sz w:val="20"/>
        </w:rPr>
        <w:lastRenderedPageBreak/>
        <w:t>Reducing Environmental Impact</w:t>
      </w:r>
      <w:bookmarkEnd w:id="658"/>
      <w:bookmarkEnd w:id="659"/>
    </w:p>
    <w:p w14:paraId="03846435" w14:textId="77777777" w:rsidR="009D65C8" w:rsidRPr="008F1C96" w:rsidRDefault="009D65C8">
      <w:pPr>
        <w:pStyle w:val="Heading3"/>
        <w:keepNext w:val="0"/>
        <w:numPr>
          <w:ilvl w:val="2"/>
          <w:numId w:val="34"/>
        </w:numPr>
        <w:tabs>
          <w:tab w:val="clear" w:pos="1571"/>
          <w:tab w:val="clear" w:pos="1701"/>
          <w:tab w:val="num" w:pos="851"/>
        </w:tabs>
        <w:spacing w:before="120"/>
        <w:ind w:hanging="1571"/>
        <w:jc w:val="both"/>
        <w:rPr>
          <w:rFonts w:cs="Arial"/>
          <w:sz w:val="20"/>
          <w:szCs w:val="20"/>
        </w:rPr>
        <w:pPrChange w:id="660" w:author="James Collocott" w:date="2015-11-03T15:02:00Z">
          <w:pPr>
            <w:pStyle w:val="Heading3"/>
            <w:keepNext w:val="0"/>
            <w:numPr>
              <w:ilvl w:val="2"/>
              <w:numId w:val="34"/>
            </w:numPr>
            <w:tabs>
              <w:tab w:val="clear" w:pos="993"/>
              <w:tab w:val="clear" w:pos="1701"/>
              <w:tab w:val="num" w:pos="1571"/>
            </w:tabs>
            <w:spacing w:before="240"/>
            <w:ind w:left="1571" w:hanging="720"/>
            <w:jc w:val="both"/>
          </w:pPr>
        </w:pPrChange>
      </w:pPr>
      <w:bookmarkStart w:id="661" w:name="_Toc435575513"/>
      <w:r w:rsidRPr="008F1C96">
        <w:rPr>
          <w:rFonts w:cs="Arial"/>
          <w:sz w:val="20"/>
          <w:szCs w:val="20"/>
        </w:rPr>
        <w:t>Environmental Sustainability</w:t>
      </w:r>
      <w:bookmarkEnd w:id="661"/>
    </w:p>
    <w:p w14:paraId="0904E7E0" w14:textId="2E8F3ABB" w:rsidR="009D65C8" w:rsidRPr="008F1C96" w:rsidRDefault="009D65C8" w:rsidP="00175426">
      <w:pPr>
        <w:pStyle w:val="Default"/>
        <w:spacing w:before="120"/>
        <w:jc w:val="both"/>
        <w:rPr>
          <w:color w:val="auto"/>
          <w:sz w:val="20"/>
          <w:szCs w:val="20"/>
          <w:lang w:val="en-GB"/>
          <w:rPrChange w:id="662" w:author="James Collocott" w:date="2015-11-03T14:54:00Z">
            <w:rPr>
              <w:rFonts w:ascii="Times New Roman" w:hAnsi="Times New Roman" w:cs="Times New Roman"/>
              <w:color w:val="auto"/>
              <w:lang w:val="en-GB"/>
            </w:rPr>
          </w:rPrChange>
        </w:rPr>
      </w:pPr>
      <w:r w:rsidRPr="008F1C96">
        <w:rPr>
          <w:color w:val="auto"/>
          <w:sz w:val="20"/>
          <w:szCs w:val="20"/>
          <w:lang w:val="en-GB"/>
          <w:rPrChange w:id="663" w:author="James Collocott" w:date="2015-11-03T14:54:00Z">
            <w:rPr>
              <w:rFonts w:ascii="Times New Roman" w:hAnsi="Times New Roman" w:cs="Times New Roman"/>
              <w:color w:val="auto"/>
              <w:lang w:val="en-GB"/>
            </w:rPr>
          </w:rPrChange>
        </w:rPr>
        <w:t xml:space="preserve">An organisation should strive for sustainability in its operations. </w:t>
      </w:r>
      <w:ins w:id="664" w:author="James Collocott" w:date="2015-11-03T15:02:00Z">
        <w:r w:rsidR="009B1022" w:rsidRPr="008F1C96">
          <w:rPr>
            <w:color w:val="auto"/>
            <w:sz w:val="20"/>
            <w:szCs w:val="20"/>
            <w:lang w:val="en-GB"/>
          </w:rPr>
          <w:t xml:space="preserve"> </w:t>
        </w:r>
      </w:ins>
      <w:r w:rsidRPr="008F1C96">
        <w:rPr>
          <w:color w:val="auto"/>
          <w:sz w:val="20"/>
          <w:szCs w:val="20"/>
          <w:lang w:val="en-GB"/>
          <w:rPrChange w:id="665" w:author="James Collocott" w:date="2015-11-03T14:54:00Z">
            <w:rPr>
              <w:rFonts w:ascii="Times New Roman" w:hAnsi="Times New Roman" w:cs="Times New Roman"/>
              <w:color w:val="auto"/>
              <w:lang w:val="en-GB"/>
            </w:rPr>
          </w:rPrChange>
        </w:rPr>
        <w:t xml:space="preserve">Sustainable use of resources can be achieved </w:t>
      </w:r>
      <w:del w:id="666" w:author="Adam Hay" w:date="2015-11-18T00:35:00Z">
        <w:r w:rsidRPr="008F1C96" w:rsidDel="00972BFE">
          <w:rPr>
            <w:color w:val="auto"/>
            <w:sz w:val="20"/>
            <w:szCs w:val="20"/>
            <w:lang w:val="en-GB"/>
            <w:rPrChange w:id="667" w:author="James Collocott" w:date="2015-11-03T14:54:00Z">
              <w:rPr>
                <w:rFonts w:ascii="Times New Roman" w:hAnsi="Times New Roman" w:cs="Times New Roman"/>
                <w:color w:val="auto"/>
                <w:lang w:val="en-GB"/>
              </w:rPr>
            </w:rPrChange>
          </w:rPr>
          <w:delText>by a number of ways.</w:delText>
        </w:r>
      </w:del>
      <w:ins w:id="668" w:author="Adam Hay" w:date="2015-11-18T00:35:00Z">
        <w:r w:rsidR="00972BFE">
          <w:rPr>
            <w:color w:val="auto"/>
            <w:sz w:val="20"/>
            <w:szCs w:val="20"/>
            <w:lang w:val="en-GB"/>
          </w:rPr>
          <w:t>through a number of channels;</w:t>
        </w:r>
      </w:ins>
    </w:p>
    <w:p w14:paraId="1C403834" w14:textId="089C2ACA"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recycling – reduction of waste by reusing and recycling to save money on costly landfill and transport services. </w:t>
      </w:r>
      <w:ins w:id="669" w:author="James Collocott" w:date="2015-11-03T15:02:00Z">
        <w:r w:rsidR="009B1022" w:rsidRPr="008F1C96">
          <w:rPr>
            <w:rFonts w:cs="Arial"/>
            <w:sz w:val="20"/>
            <w:szCs w:val="20"/>
          </w:rPr>
          <w:t xml:space="preserve"> </w:t>
        </w:r>
      </w:ins>
      <w:r w:rsidRPr="008F1C96">
        <w:rPr>
          <w:rFonts w:cs="Arial"/>
          <w:sz w:val="20"/>
          <w:szCs w:val="20"/>
        </w:rPr>
        <w:t>In addition, waste reduction and recycling campaigns ensure that an organization is contributing to a tangible sustainable future</w:t>
      </w:r>
    </w:p>
    <w:p w14:paraId="66B8E375" w14:textId="052C388C"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managing waste streams</w:t>
      </w:r>
      <w:ins w:id="670" w:author="James Collocott" w:date="2015-11-03T16:14:00Z">
        <w:r w:rsidR="004B4D7C" w:rsidRPr="008F1C96">
          <w:rPr>
            <w:rFonts w:cs="Arial"/>
            <w:sz w:val="20"/>
            <w:szCs w:val="20"/>
          </w:rPr>
          <w:t>,</w:t>
        </w:r>
      </w:ins>
      <w:r w:rsidRPr="008F1C96">
        <w:rPr>
          <w:rFonts w:cs="Arial"/>
          <w:sz w:val="20"/>
          <w:szCs w:val="20"/>
        </w:rPr>
        <w:t xml:space="preserve"> including paper from the administration activities, construction and demolition waste from redevelopment, and hazardous </w:t>
      </w:r>
      <w:ins w:id="671" w:author="James Collocott" w:date="2015-11-03T16:15:00Z">
        <w:r w:rsidR="004B4D7C" w:rsidRPr="008F1C96">
          <w:rPr>
            <w:rFonts w:cs="Arial"/>
            <w:sz w:val="20"/>
            <w:szCs w:val="20"/>
          </w:rPr>
          <w:t xml:space="preserve">and noxious </w:t>
        </w:r>
      </w:ins>
      <w:r w:rsidRPr="008F1C96">
        <w:rPr>
          <w:rFonts w:cs="Arial"/>
          <w:sz w:val="20"/>
          <w:szCs w:val="20"/>
        </w:rPr>
        <w:t>substances</w:t>
      </w:r>
      <w:ins w:id="672" w:author="James Collocott" w:date="2015-11-03T16:15:00Z">
        <w:r w:rsidR="004B4D7C" w:rsidRPr="008F1C96">
          <w:rPr>
            <w:rFonts w:cs="Arial"/>
            <w:sz w:val="20"/>
            <w:szCs w:val="20"/>
          </w:rPr>
          <w:t xml:space="preserve"> (HNS)</w:t>
        </w:r>
      </w:ins>
    </w:p>
    <w:p w14:paraId="5DFAF73D" w14:textId="71B014A1"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using renewable energy – </w:t>
      </w:r>
      <w:ins w:id="673" w:author="James Collocott" w:date="2015-11-03T16:15:00Z">
        <w:r w:rsidR="004B4D7C" w:rsidRPr="008F1C96">
          <w:rPr>
            <w:rFonts w:cs="Arial"/>
            <w:sz w:val="20"/>
            <w:szCs w:val="20"/>
          </w:rPr>
          <w:t xml:space="preserve">such as </w:t>
        </w:r>
      </w:ins>
      <w:r w:rsidRPr="008F1C96">
        <w:rPr>
          <w:rFonts w:cs="Arial"/>
          <w:sz w:val="20"/>
          <w:szCs w:val="20"/>
        </w:rPr>
        <w:t>the use of solar panels that convert solar radiation into direct current electricity</w:t>
      </w:r>
    </w:p>
    <w:p w14:paraId="7FEBC309"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developing and promoting a culture of environmental leadership, responsibility and continual improvement</w:t>
      </w:r>
    </w:p>
    <w:p w14:paraId="12A63558"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advancing and disseminating environmental knowledge and applied environmental management through training and engagement with the wider community.</w:t>
      </w:r>
    </w:p>
    <w:p w14:paraId="0D593B3A"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674" w:name="_Toc322531779"/>
      <w:bookmarkStart w:id="675" w:name="_Toc322531786"/>
      <w:bookmarkStart w:id="676" w:name="_Toc322531791"/>
      <w:bookmarkStart w:id="677" w:name="_Toc435575514"/>
      <w:bookmarkEnd w:id="674"/>
      <w:bookmarkEnd w:id="675"/>
      <w:bookmarkEnd w:id="676"/>
      <w:r w:rsidRPr="008F1C96">
        <w:rPr>
          <w:rFonts w:cs="Arial"/>
          <w:sz w:val="20"/>
          <w:szCs w:val="20"/>
        </w:rPr>
        <w:t>Carbon Footprint – Greenhouse Gas Emissions</w:t>
      </w:r>
      <w:bookmarkEnd w:id="677"/>
    </w:p>
    <w:p w14:paraId="3341D3C6" w14:textId="0B145961" w:rsidR="009D65C8" w:rsidRPr="008F1C96" w:rsidRDefault="009D65C8" w:rsidP="00175426">
      <w:pPr>
        <w:spacing w:before="120"/>
        <w:jc w:val="both"/>
        <w:rPr>
          <w:rFonts w:cs="Arial"/>
          <w:sz w:val="20"/>
          <w:szCs w:val="20"/>
        </w:rPr>
      </w:pPr>
      <w:r w:rsidRPr="008F1C96">
        <w:rPr>
          <w:rFonts w:cs="Arial"/>
          <w:color w:val="000000" w:themeColor="text1"/>
          <w:sz w:val="20"/>
          <w:szCs w:val="20"/>
          <w:rPrChange w:id="678" w:author="James Collocott" w:date="2015-11-03T16:16:00Z">
            <w:rPr>
              <w:rFonts w:cs="Arial"/>
              <w:color w:val="222222"/>
            </w:rPr>
          </w:rPrChange>
        </w:rPr>
        <w:t xml:space="preserve">Carbon emissions refer to the release of polluting carbon compounds into the atmosphere, most commonly attributed to human activity such as burning fossil fuels. </w:t>
      </w:r>
      <w:ins w:id="679" w:author="James Collocott" w:date="2015-11-03T16:15:00Z">
        <w:r w:rsidR="004B4D7C" w:rsidRPr="008F1C96">
          <w:rPr>
            <w:rFonts w:cs="Arial"/>
            <w:color w:val="000000" w:themeColor="text1"/>
            <w:sz w:val="20"/>
            <w:szCs w:val="20"/>
            <w:rPrChange w:id="680" w:author="James Collocott" w:date="2015-11-03T16:16:00Z">
              <w:rPr>
                <w:rFonts w:cs="Arial"/>
                <w:color w:val="222222"/>
              </w:rPr>
            </w:rPrChange>
          </w:rPr>
          <w:t xml:space="preserve"> </w:t>
        </w:r>
      </w:ins>
      <w:r w:rsidRPr="008F1C96">
        <w:rPr>
          <w:rFonts w:cs="Arial"/>
          <w:color w:val="000000" w:themeColor="text1"/>
          <w:sz w:val="20"/>
          <w:szCs w:val="20"/>
          <w:rPrChange w:id="681" w:author="James Collocott" w:date="2015-11-03T16:16:00Z">
            <w:rPr>
              <w:rFonts w:cs="Arial"/>
              <w:color w:val="222222"/>
            </w:rPr>
          </w:rPrChange>
        </w:rPr>
        <w:t>Carbon emissions are usually measured in metric tons.</w:t>
      </w:r>
      <w:ins w:id="682" w:author="James Collocott" w:date="2015-11-03T15:02:00Z">
        <w:r w:rsidR="009B1022" w:rsidRPr="008F1C96">
          <w:rPr>
            <w:rFonts w:cs="Arial"/>
            <w:color w:val="000000" w:themeColor="text1"/>
            <w:sz w:val="20"/>
            <w:szCs w:val="20"/>
            <w:rPrChange w:id="683" w:author="James Collocott" w:date="2015-11-03T16:16:00Z">
              <w:rPr>
                <w:rFonts w:cs="Arial"/>
                <w:color w:val="222222"/>
              </w:rPr>
            </w:rPrChange>
          </w:rPr>
          <w:t xml:space="preserve"> </w:t>
        </w:r>
      </w:ins>
      <w:r w:rsidRPr="008F1C96">
        <w:rPr>
          <w:rFonts w:cs="Arial"/>
          <w:color w:val="000000" w:themeColor="text1"/>
          <w:sz w:val="20"/>
          <w:szCs w:val="20"/>
          <w:rPrChange w:id="684" w:author="James Collocott" w:date="2015-11-03T16:16:00Z">
            <w:rPr>
              <w:rFonts w:cs="Arial"/>
              <w:color w:val="222222"/>
            </w:rPr>
          </w:rPrChange>
        </w:rPr>
        <w:t xml:space="preserve"> </w:t>
      </w:r>
      <w:r w:rsidRPr="008F1C96">
        <w:rPr>
          <w:rFonts w:cs="Arial"/>
          <w:sz w:val="20"/>
          <w:szCs w:val="20"/>
        </w:rPr>
        <w:t xml:space="preserve">A </w:t>
      </w:r>
      <w:r w:rsidRPr="008F1C96">
        <w:rPr>
          <w:rFonts w:cs="Arial"/>
          <w:b/>
          <w:bCs/>
          <w:sz w:val="20"/>
          <w:szCs w:val="20"/>
        </w:rPr>
        <w:t>carbon footprint</w:t>
      </w:r>
      <w:r w:rsidRPr="008F1C96">
        <w:rPr>
          <w:rFonts w:cs="Arial"/>
          <w:sz w:val="20"/>
          <w:szCs w:val="20"/>
        </w:rPr>
        <w:t xml:space="preserve"> has historically been defined as "the total set of greenhouse gas caused by an organization, event, product or person."</w:t>
      </w:r>
    </w:p>
    <w:p w14:paraId="7F661324" w14:textId="06CB5D0A" w:rsidR="009D65C8" w:rsidRPr="008F1C96" w:rsidRDefault="009D65C8" w:rsidP="00175426">
      <w:pPr>
        <w:spacing w:before="120"/>
        <w:jc w:val="both"/>
        <w:rPr>
          <w:rFonts w:cs="Arial"/>
          <w:sz w:val="20"/>
          <w:szCs w:val="20"/>
        </w:rPr>
      </w:pPr>
      <w:r w:rsidRPr="008F1C96">
        <w:rPr>
          <w:rFonts w:cs="Arial"/>
          <w:sz w:val="20"/>
          <w:szCs w:val="20"/>
        </w:rPr>
        <w:t xml:space="preserve">This issue has become an issue of global interest, due to </w:t>
      </w:r>
      <w:ins w:id="685" w:author="James Collocott" w:date="2015-11-03T16:16:00Z">
        <w:r w:rsidR="004B4D7C" w:rsidRPr="008F1C96">
          <w:rPr>
            <w:rFonts w:cs="Arial"/>
            <w:sz w:val="20"/>
            <w:szCs w:val="20"/>
          </w:rPr>
          <w:t xml:space="preserve">the </w:t>
        </w:r>
      </w:ins>
      <w:r w:rsidRPr="008F1C96">
        <w:rPr>
          <w:rFonts w:cs="Arial"/>
          <w:sz w:val="20"/>
          <w:szCs w:val="20"/>
        </w:rPr>
        <w:t>debate over global warming and an organization should consider:</w:t>
      </w:r>
    </w:p>
    <w:p w14:paraId="09F93F79"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a Greenhouse Gas Emissions Strategy including initiatives that will offset greenhouse gas emissions </w:t>
      </w:r>
    </w:p>
    <w:p w14:paraId="3A04ADF2"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an incentive program to take up fuel efficient fleet of cars </w:t>
      </w:r>
    </w:p>
    <w:p w14:paraId="6091DE1A"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potential for greater use of fuel alternatives e.g. biofuels</w:t>
      </w:r>
    </w:p>
    <w:p w14:paraId="57026655" w14:textId="42BCFE5B"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use of renewable energy</w:t>
      </w:r>
      <w:ins w:id="686" w:author="James Collocott" w:date="2015-11-03T16:16:00Z">
        <w:r w:rsidR="004B4D7C" w:rsidRPr="008F1C96">
          <w:rPr>
            <w:rFonts w:cs="Arial"/>
            <w:sz w:val="20"/>
            <w:szCs w:val="20"/>
          </w:rPr>
          <w:t>,</w:t>
        </w:r>
      </w:ins>
      <w:r w:rsidRPr="008F1C96">
        <w:rPr>
          <w:rFonts w:cs="Arial"/>
          <w:sz w:val="20"/>
          <w:szCs w:val="20"/>
        </w:rPr>
        <w:t xml:space="preserve"> such as solar panels that convert solar radiation into direct current electricity</w:t>
      </w:r>
    </w:p>
    <w:p w14:paraId="121CB162"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a recycled materials strategy, and</w:t>
      </w:r>
    </w:p>
    <w:p w14:paraId="71CDC2A8" w14:textId="77777777" w:rsidR="009D65C8" w:rsidRPr="008F1C96" w:rsidRDefault="009D65C8" w:rsidP="006C74ED">
      <w:pPr>
        <w:numPr>
          <w:ilvl w:val="0"/>
          <w:numId w:val="36"/>
        </w:numPr>
        <w:spacing w:before="120"/>
        <w:ind w:left="426" w:hanging="426"/>
        <w:jc w:val="both"/>
        <w:rPr>
          <w:ins w:id="687" w:author="James Collocott" w:date="2015-11-11T15:09:00Z"/>
          <w:rFonts w:cs="Arial"/>
          <w:sz w:val="20"/>
          <w:szCs w:val="20"/>
        </w:rPr>
      </w:pPr>
      <w:r w:rsidRPr="008F1C96">
        <w:rPr>
          <w:rFonts w:cs="Arial"/>
          <w:sz w:val="20"/>
          <w:szCs w:val="20"/>
        </w:rPr>
        <w:t xml:space="preserve">potential to increase the amount of recycled materials used for new infrastructure projects </w:t>
      </w:r>
    </w:p>
    <w:p w14:paraId="7DB1A0DC" w14:textId="77777777" w:rsidR="009D65C8" w:rsidRPr="008F1C96" w:rsidRDefault="009D65C8" w:rsidP="00175426">
      <w:pPr>
        <w:pStyle w:val="Default"/>
        <w:spacing w:before="120"/>
        <w:rPr>
          <w:color w:val="auto"/>
          <w:sz w:val="20"/>
          <w:szCs w:val="20"/>
          <w:lang w:val="en-GB"/>
          <w:rPrChange w:id="688" w:author="James Collocott" w:date="2015-11-03T14:55:00Z">
            <w:rPr>
              <w:rFonts w:ascii="Times New Roman" w:hAnsi="Times New Roman" w:cs="Times New Roman"/>
              <w:color w:val="auto"/>
              <w:lang w:val="en-GB"/>
            </w:rPr>
          </w:rPrChange>
        </w:rPr>
      </w:pPr>
      <w:r w:rsidRPr="008F1C96">
        <w:rPr>
          <w:color w:val="auto"/>
          <w:sz w:val="20"/>
          <w:szCs w:val="20"/>
          <w:lang w:val="en-GB"/>
          <w:rPrChange w:id="689" w:author="James Collocott" w:date="2015-11-03T14:55:00Z">
            <w:rPr>
              <w:rFonts w:ascii="Times New Roman" w:hAnsi="Times New Roman" w:cs="Times New Roman"/>
              <w:color w:val="auto"/>
              <w:lang w:val="en-GB"/>
            </w:rPr>
          </w:rPrChange>
        </w:rPr>
        <w:t>Some useful methods to calculate carbon footprint are:</w:t>
      </w:r>
    </w:p>
    <w:p w14:paraId="2275259D"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Greenhouse gases – net greenhouse gas emission (net tonne CO2 – equivalents)</w:t>
      </w:r>
    </w:p>
    <w:p w14:paraId="0330BE19"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Electricity consumption</w:t>
      </w:r>
    </w:p>
    <w:p w14:paraId="7FF9722F"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Waste management – solid waste generated (tonnes)</w:t>
      </w:r>
    </w:p>
    <w:p w14:paraId="1F9E829E"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Waste recycled or reused expressed as a percentage of solid waste</w:t>
      </w:r>
    </w:p>
    <w:p w14:paraId="1F05B673"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CO2 equivalent emission from authority vehicle fleet, tonnes per km travelled p.a.</w:t>
      </w:r>
    </w:p>
    <w:p w14:paraId="39352575" w14:textId="40ADFAD9"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CO2 equivalent emissions from an organizations-related air travel, tonnes per </w:t>
      </w:r>
      <w:r w:rsidRPr="008F1C96">
        <w:rPr>
          <w:rFonts w:cs="Arial"/>
          <w:sz w:val="20"/>
          <w:szCs w:val="20"/>
          <w:highlight w:val="yellow"/>
          <w:rPrChange w:id="690" w:author="James Collocott" w:date="2015-11-03T16:20:00Z">
            <w:rPr>
              <w:rFonts w:cs="Arial"/>
            </w:rPr>
          </w:rPrChange>
        </w:rPr>
        <w:t>F</w:t>
      </w:r>
      <w:ins w:id="691" w:author="Adam Hay" w:date="2015-11-18T01:48:00Z">
        <w:r w:rsidR="004D05F6">
          <w:rPr>
            <w:rFonts w:cs="Arial"/>
            <w:sz w:val="20"/>
            <w:szCs w:val="20"/>
            <w:highlight w:val="yellow"/>
          </w:rPr>
          <w:t xml:space="preserve">ull </w:t>
        </w:r>
      </w:ins>
      <w:r w:rsidRPr="008F1C96">
        <w:rPr>
          <w:rFonts w:cs="Arial"/>
          <w:sz w:val="20"/>
          <w:szCs w:val="20"/>
          <w:highlight w:val="yellow"/>
          <w:rPrChange w:id="692" w:author="James Collocott" w:date="2015-11-03T16:20:00Z">
            <w:rPr>
              <w:rFonts w:cs="Arial"/>
            </w:rPr>
          </w:rPrChange>
        </w:rPr>
        <w:t>T</w:t>
      </w:r>
      <w:ins w:id="693" w:author="Adam Hay" w:date="2015-11-18T01:48:00Z">
        <w:r w:rsidR="004D05F6">
          <w:rPr>
            <w:rFonts w:cs="Arial"/>
            <w:sz w:val="20"/>
            <w:szCs w:val="20"/>
            <w:highlight w:val="yellow"/>
          </w:rPr>
          <w:t xml:space="preserve">ime </w:t>
        </w:r>
      </w:ins>
      <w:r w:rsidRPr="008F1C96">
        <w:rPr>
          <w:rFonts w:cs="Arial"/>
          <w:sz w:val="20"/>
          <w:szCs w:val="20"/>
          <w:highlight w:val="yellow"/>
          <w:rPrChange w:id="694" w:author="James Collocott" w:date="2015-11-03T16:20:00Z">
            <w:rPr>
              <w:rFonts w:cs="Arial"/>
            </w:rPr>
          </w:rPrChange>
        </w:rPr>
        <w:t>E</w:t>
      </w:r>
      <w:ins w:id="695" w:author="Adam Hay" w:date="2015-11-18T01:48:00Z">
        <w:r w:rsidR="004D05F6">
          <w:rPr>
            <w:rFonts w:cs="Arial"/>
            <w:sz w:val="20"/>
            <w:szCs w:val="20"/>
          </w:rPr>
          <w:t>quivalent (FTE)</w:t>
        </w:r>
      </w:ins>
      <w:del w:id="696" w:author="Adam Hay" w:date="2015-11-18T01:48:00Z">
        <w:r w:rsidRPr="008F1C96" w:rsidDel="004D05F6">
          <w:rPr>
            <w:rFonts w:cs="Arial"/>
            <w:sz w:val="20"/>
            <w:szCs w:val="20"/>
          </w:rPr>
          <w:delText xml:space="preserve"> </w:delText>
        </w:r>
      </w:del>
      <w:ins w:id="697" w:author="James Collocott" w:date="2015-11-03T16:18:00Z">
        <w:del w:id="698" w:author="Adam Hay" w:date="2015-11-18T01:48:00Z">
          <w:r w:rsidR="004B4D7C" w:rsidRPr="008F1C96" w:rsidDel="004D05F6">
            <w:rPr>
              <w:rFonts w:cs="Arial"/>
              <w:sz w:val="20"/>
              <w:szCs w:val="20"/>
              <w:highlight w:val="yellow"/>
              <w:rPrChange w:id="699" w:author="James Collocott" w:date="2015-11-03T16:19:00Z">
                <w:rPr>
                  <w:rFonts w:cs="Arial"/>
                </w:rPr>
              </w:rPrChange>
            </w:rPr>
            <w:delText>(to be written out in full, with “FTE” in brackets)</w:delText>
          </w:r>
        </w:del>
      </w:ins>
      <w:ins w:id="700" w:author="James Collocott" w:date="2015-11-03T16:20:00Z">
        <w:r w:rsidR="004B4D7C" w:rsidRPr="008F1C96">
          <w:rPr>
            <w:rFonts w:cs="Arial"/>
            <w:sz w:val="20"/>
            <w:szCs w:val="20"/>
          </w:rPr>
          <w:t xml:space="preserve"> </w:t>
        </w:r>
      </w:ins>
      <w:r w:rsidRPr="008F1C96">
        <w:rPr>
          <w:rFonts w:cs="Arial"/>
          <w:sz w:val="20"/>
          <w:szCs w:val="20"/>
        </w:rPr>
        <w:t>p.a.</w:t>
      </w:r>
    </w:p>
    <w:p w14:paraId="369B8C98" w14:textId="260DA937" w:rsidR="009D65C8" w:rsidRPr="008F1C96" w:rsidRDefault="004B4D7C"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701" w:name="_Toc322531795"/>
      <w:bookmarkStart w:id="702" w:name="_Toc322531871"/>
      <w:bookmarkStart w:id="703" w:name="_Toc322531874"/>
      <w:bookmarkStart w:id="704" w:name="_Toc322531876"/>
      <w:bookmarkStart w:id="705" w:name="_Toc322531877"/>
      <w:bookmarkStart w:id="706" w:name="_Toc368877468"/>
      <w:bookmarkEnd w:id="701"/>
      <w:bookmarkEnd w:id="702"/>
      <w:bookmarkEnd w:id="703"/>
      <w:bookmarkEnd w:id="704"/>
      <w:bookmarkEnd w:id="705"/>
      <w:ins w:id="707" w:author="James Collocott" w:date="2015-11-03T16:16:00Z">
        <w:r w:rsidRPr="008F1C96">
          <w:rPr>
            <w:rFonts w:cs="Arial"/>
            <w:sz w:val="20"/>
            <w:szCs w:val="20"/>
          </w:rPr>
          <w:br w:type="page"/>
        </w:r>
      </w:ins>
      <w:bookmarkStart w:id="708" w:name="_Toc435575515"/>
      <w:r w:rsidR="009D65C8" w:rsidRPr="008F1C96">
        <w:rPr>
          <w:rFonts w:cs="Arial"/>
          <w:sz w:val="20"/>
          <w:szCs w:val="20"/>
        </w:rPr>
        <w:lastRenderedPageBreak/>
        <w:t>Material Life Cycle</w:t>
      </w:r>
      <w:bookmarkEnd w:id="706"/>
      <w:bookmarkEnd w:id="708"/>
    </w:p>
    <w:p w14:paraId="086D775E" w14:textId="738BE73B" w:rsidR="009D65C8" w:rsidRPr="008F1C96" w:rsidRDefault="009D65C8" w:rsidP="00175426">
      <w:pPr>
        <w:autoSpaceDE w:val="0"/>
        <w:autoSpaceDN w:val="0"/>
        <w:adjustRightInd w:val="0"/>
        <w:jc w:val="both"/>
        <w:rPr>
          <w:rFonts w:cs="Arial"/>
          <w:sz w:val="20"/>
          <w:szCs w:val="20"/>
          <w:lang w:eastAsia="bg-BG"/>
        </w:rPr>
      </w:pPr>
      <w:r w:rsidRPr="008F1C96">
        <w:rPr>
          <w:rFonts w:cs="Arial"/>
          <w:sz w:val="20"/>
          <w:szCs w:val="20"/>
          <w:lang w:eastAsia="bg-BG"/>
        </w:rPr>
        <w:t xml:space="preserve">Material life cycle is the life cycle of a product or service. </w:t>
      </w:r>
      <w:ins w:id="709" w:author="James Collocott" w:date="2015-11-03T16:16:00Z">
        <w:r w:rsidR="004B4D7C" w:rsidRPr="008F1C96">
          <w:rPr>
            <w:rFonts w:cs="Arial"/>
            <w:sz w:val="20"/>
            <w:szCs w:val="20"/>
            <w:lang w:eastAsia="bg-BG"/>
          </w:rPr>
          <w:t xml:space="preserve"> </w:t>
        </w:r>
      </w:ins>
      <w:r w:rsidRPr="008F1C96">
        <w:rPr>
          <w:rFonts w:cs="Arial"/>
          <w:sz w:val="20"/>
          <w:szCs w:val="20"/>
          <w:lang w:eastAsia="bg-BG"/>
        </w:rPr>
        <w:t>As environmental awareness increases and community expectations grow, organizations need to move beyond compliance</w:t>
      </w:r>
      <w:ins w:id="710" w:author="James Collocott" w:date="2015-11-03T16:20:00Z">
        <w:r w:rsidR="004B4D7C" w:rsidRPr="008F1C96">
          <w:rPr>
            <w:rFonts w:cs="Arial"/>
            <w:sz w:val="20"/>
            <w:szCs w:val="20"/>
            <w:lang w:eastAsia="bg-BG"/>
          </w:rPr>
          <w:t>,</w:t>
        </w:r>
      </w:ins>
      <w:r w:rsidRPr="008F1C96">
        <w:rPr>
          <w:rFonts w:cs="Arial"/>
          <w:sz w:val="20"/>
          <w:szCs w:val="20"/>
          <w:lang w:eastAsia="bg-BG"/>
        </w:rPr>
        <w:t xml:space="preserve"> to pollution prevention strategies and environmental management systems that will improve their performance. </w:t>
      </w:r>
      <w:ins w:id="711" w:author="James Collocott" w:date="2015-11-03T16:16:00Z">
        <w:r w:rsidR="004B4D7C" w:rsidRPr="008F1C96">
          <w:rPr>
            <w:rFonts w:cs="Arial"/>
            <w:sz w:val="20"/>
            <w:szCs w:val="20"/>
            <w:lang w:eastAsia="bg-BG"/>
          </w:rPr>
          <w:t xml:space="preserve"> </w:t>
        </w:r>
      </w:ins>
      <w:r w:rsidRPr="008F1C96">
        <w:rPr>
          <w:rFonts w:cs="Arial"/>
          <w:sz w:val="20"/>
          <w:szCs w:val="20"/>
          <w:lang w:eastAsia="bg-BG"/>
        </w:rPr>
        <w:t xml:space="preserve">Part of the process is to manage the total material life cycle of their products and services towards more sustainable consumption and production. </w:t>
      </w:r>
    </w:p>
    <w:p w14:paraId="256960F6" w14:textId="5672B7E5" w:rsidR="009D65C8" w:rsidRPr="008F1C96" w:rsidRDefault="009D65C8" w:rsidP="009B3B18">
      <w:pPr>
        <w:autoSpaceDE w:val="0"/>
        <w:autoSpaceDN w:val="0"/>
        <w:adjustRightInd w:val="0"/>
        <w:spacing w:before="120"/>
        <w:jc w:val="both"/>
        <w:rPr>
          <w:rFonts w:cs="Arial"/>
          <w:sz w:val="20"/>
          <w:szCs w:val="20"/>
          <w:lang w:eastAsia="bg-BG"/>
        </w:rPr>
      </w:pPr>
      <w:r w:rsidRPr="008F1C96">
        <w:rPr>
          <w:rFonts w:cs="Arial"/>
          <w:sz w:val="20"/>
          <w:szCs w:val="20"/>
          <w:lang w:eastAsia="bg-BG"/>
        </w:rPr>
        <w:t>Material life cycle assessment (also known as life cycle analysis, cradle-to-grave-analysis) is the environmental impact of a given product</w:t>
      </w:r>
      <w:ins w:id="712" w:author="James Collocott" w:date="2015-11-03T16:20:00Z">
        <w:r w:rsidR="004B4D7C" w:rsidRPr="008F1C96">
          <w:rPr>
            <w:rFonts w:cs="Arial"/>
            <w:sz w:val="20"/>
            <w:szCs w:val="20"/>
            <w:lang w:eastAsia="bg-BG"/>
          </w:rPr>
          <w:t>,</w:t>
        </w:r>
      </w:ins>
      <w:r w:rsidRPr="008F1C96">
        <w:rPr>
          <w:rFonts w:cs="Arial"/>
          <w:sz w:val="20"/>
          <w:szCs w:val="20"/>
          <w:lang w:eastAsia="bg-BG"/>
        </w:rPr>
        <w:t xml:space="preserve"> or service throughout its lifespan</w:t>
      </w:r>
      <w:ins w:id="713" w:author="James Collocott" w:date="2015-11-03T16:21:00Z">
        <w:r w:rsidR="004B4D7C" w:rsidRPr="008F1C96">
          <w:rPr>
            <w:rFonts w:cs="Arial"/>
            <w:sz w:val="20"/>
            <w:szCs w:val="20"/>
            <w:lang w:eastAsia="bg-BG"/>
          </w:rPr>
          <w:t>,</w:t>
        </w:r>
      </w:ins>
      <w:r w:rsidRPr="008F1C96">
        <w:rPr>
          <w:rFonts w:cs="Arial"/>
          <w:sz w:val="20"/>
          <w:szCs w:val="20"/>
          <w:lang w:eastAsia="bg-BG"/>
        </w:rPr>
        <w:t xml:space="preserve"> including raw material extraction, manufacture, distribution, use, pollution caused by usage (e.g. greenhouse gases, depletion of fossil fuels), ultimate product disposal and material transportation. </w:t>
      </w:r>
      <w:ins w:id="714" w:author="James Collocott" w:date="2015-11-03T16:16:00Z">
        <w:r w:rsidR="004B4D7C" w:rsidRPr="008F1C96">
          <w:rPr>
            <w:rFonts w:cs="Arial"/>
            <w:sz w:val="20"/>
            <w:szCs w:val="20"/>
            <w:lang w:eastAsia="bg-BG"/>
          </w:rPr>
          <w:t xml:space="preserve"> </w:t>
        </w:r>
      </w:ins>
      <w:r w:rsidRPr="008F1C96">
        <w:rPr>
          <w:rFonts w:cs="Arial"/>
          <w:sz w:val="20"/>
          <w:szCs w:val="20"/>
          <w:lang w:eastAsia="bg-BG"/>
        </w:rPr>
        <w:t>The goal is to provide a more accurate picture of the true environmental trade-offs in product and process selection, to optimize the environmental performance of a single product</w:t>
      </w:r>
      <w:ins w:id="715" w:author="James Collocott" w:date="2015-11-03T16:21:00Z">
        <w:r w:rsidR="004B4D7C" w:rsidRPr="008F1C96">
          <w:rPr>
            <w:rFonts w:cs="Arial"/>
            <w:sz w:val="20"/>
            <w:szCs w:val="20"/>
            <w:lang w:eastAsia="bg-BG"/>
          </w:rPr>
          <w:t>,</w:t>
        </w:r>
      </w:ins>
      <w:r w:rsidRPr="008F1C96">
        <w:rPr>
          <w:rFonts w:cs="Arial"/>
          <w:sz w:val="20"/>
          <w:szCs w:val="20"/>
          <w:lang w:eastAsia="bg-BG"/>
        </w:rPr>
        <w:t xml:space="preserve"> or to optimize the environmental performance of an organisation. </w:t>
      </w:r>
    </w:p>
    <w:p w14:paraId="28A880E7" w14:textId="77777777" w:rsidR="009D65C8" w:rsidRPr="008F1C96" w:rsidRDefault="009D65C8" w:rsidP="0041609F">
      <w:pPr>
        <w:pStyle w:val="Heading1"/>
        <w:keepNext w:val="0"/>
        <w:numPr>
          <w:ilvl w:val="0"/>
          <w:numId w:val="34"/>
        </w:numPr>
        <w:spacing w:after="120"/>
        <w:ind w:left="567" w:hanging="567"/>
        <w:rPr>
          <w:rFonts w:cs="Arial"/>
          <w:sz w:val="20"/>
          <w:szCs w:val="20"/>
        </w:rPr>
      </w:pPr>
      <w:bookmarkStart w:id="716" w:name="_Toc435575516"/>
      <w:r w:rsidRPr="008F1C96">
        <w:rPr>
          <w:rFonts w:cs="Arial"/>
          <w:sz w:val="20"/>
          <w:szCs w:val="20"/>
        </w:rPr>
        <w:t>Technical considerations</w:t>
      </w:r>
      <w:bookmarkEnd w:id="716"/>
      <w:r w:rsidRPr="008F1C96">
        <w:rPr>
          <w:rFonts w:cs="Arial"/>
          <w:sz w:val="20"/>
          <w:szCs w:val="20"/>
        </w:rPr>
        <w:t xml:space="preserve"> </w:t>
      </w:r>
    </w:p>
    <w:p w14:paraId="6365E300" w14:textId="33E6327F" w:rsidR="009D65C8" w:rsidRPr="008F1C96" w:rsidRDefault="009D65C8" w:rsidP="00175426">
      <w:pPr>
        <w:autoSpaceDE w:val="0"/>
        <w:autoSpaceDN w:val="0"/>
        <w:adjustRightInd w:val="0"/>
        <w:jc w:val="both"/>
        <w:rPr>
          <w:rFonts w:cs="Arial"/>
          <w:sz w:val="20"/>
          <w:szCs w:val="20"/>
          <w:lang w:eastAsia="bg-BG"/>
        </w:rPr>
      </w:pPr>
      <w:r w:rsidRPr="008F1C96">
        <w:rPr>
          <w:rFonts w:cs="Arial"/>
          <w:sz w:val="20"/>
          <w:szCs w:val="20"/>
          <w:lang w:eastAsia="bg-BG"/>
        </w:rPr>
        <w:t>As AtoN management and maintenance involves physical processes such as fabrication, maintenance, construction and the use of hazardous materials in marine environments, technical aspects are an important consideration.</w:t>
      </w:r>
      <w:ins w:id="717" w:author="James Collocott" w:date="2015-11-03T16:16:00Z">
        <w:r w:rsidR="004B4D7C" w:rsidRPr="008F1C96">
          <w:rPr>
            <w:rFonts w:cs="Arial"/>
            <w:sz w:val="20"/>
            <w:szCs w:val="20"/>
            <w:lang w:eastAsia="bg-BG"/>
          </w:rPr>
          <w:t xml:space="preserve"> </w:t>
        </w:r>
      </w:ins>
      <w:r w:rsidRPr="008F1C96">
        <w:rPr>
          <w:rFonts w:cs="Arial"/>
          <w:sz w:val="20"/>
          <w:szCs w:val="20"/>
          <w:lang w:eastAsia="bg-BG"/>
        </w:rPr>
        <w:t xml:space="preserve"> This section addresses specific areas of concern and potential solutions to minimize the environmental impact of AtoN equipment and activities.</w:t>
      </w:r>
    </w:p>
    <w:p w14:paraId="6AE089AF" w14:textId="77777777" w:rsidR="000B7C6E" w:rsidRDefault="000B7C6E">
      <w:pPr>
        <w:pStyle w:val="Heading2"/>
        <w:keepNext w:val="0"/>
        <w:numPr>
          <w:ilvl w:val="0"/>
          <w:numId w:val="0"/>
        </w:numPr>
        <w:tabs>
          <w:tab w:val="clear" w:pos="851"/>
          <w:tab w:val="num" w:pos="2555"/>
        </w:tabs>
        <w:spacing w:before="240"/>
        <w:rPr>
          <w:ins w:id="718" w:author="Adam Hay" w:date="2015-11-18T01:59:00Z"/>
          <w:rFonts w:cs="Arial"/>
          <w:sz w:val="20"/>
        </w:rPr>
        <w:pPrChange w:id="719" w:author="Adam Hay" w:date="2015-11-18T01:59:00Z">
          <w:pPr>
            <w:pStyle w:val="Heading2"/>
            <w:keepNext w:val="0"/>
            <w:numPr>
              <w:numId w:val="34"/>
            </w:numPr>
            <w:tabs>
              <w:tab w:val="clear" w:pos="576"/>
              <w:tab w:val="clear" w:pos="851"/>
              <w:tab w:val="num" w:pos="0"/>
              <w:tab w:val="num" w:pos="567"/>
              <w:tab w:val="num" w:pos="2555"/>
            </w:tabs>
            <w:spacing w:before="240"/>
            <w:ind w:left="0" w:firstLine="0"/>
          </w:pPr>
        </w:pPrChange>
      </w:pPr>
    </w:p>
    <w:p w14:paraId="39A4EFA8" w14:textId="77777777" w:rsidR="000B7C6E" w:rsidRPr="00B10169" w:rsidRDefault="000B7C6E" w:rsidP="000B7C6E">
      <w:pPr>
        <w:pStyle w:val="Heading2"/>
        <w:keepNext w:val="0"/>
        <w:numPr>
          <w:ilvl w:val="1"/>
          <w:numId w:val="34"/>
        </w:numPr>
        <w:tabs>
          <w:tab w:val="clear" w:pos="851"/>
          <w:tab w:val="num" w:pos="0"/>
          <w:tab w:val="num" w:pos="567"/>
        </w:tabs>
        <w:spacing w:before="240"/>
        <w:ind w:left="0" w:firstLine="0"/>
        <w:jc w:val="left"/>
        <w:rPr>
          <w:ins w:id="720" w:author="Adam Hay" w:date="2015-11-18T01:59:00Z"/>
          <w:rFonts w:cs="Arial"/>
          <w:sz w:val="20"/>
        </w:rPr>
      </w:pPr>
      <w:bookmarkStart w:id="721" w:name="_Toc435575517"/>
      <w:ins w:id="722" w:author="Adam Hay" w:date="2015-11-18T01:59:00Z">
        <w:r w:rsidRPr="00B10169">
          <w:rPr>
            <w:rFonts w:cs="Arial"/>
            <w:sz w:val="20"/>
          </w:rPr>
          <w:t>Waste Management</w:t>
        </w:r>
        <w:bookmarkEnd w:id="721"/>
      </w:ins>
    </w:p>
    <w:p w14:paraId="078ACE56" w14:textId="77777777" w:rsidR="000B7C6E" w:rsidRPr="008F1C96" w:rsidRDefault="000B7C6E" w:rsidP="000B7C6E">
      <w:pPr>
        <w:spacing w:before="120"/>
        <w:jc w:val="both"/>
        <w:rPr>
          <w:ins w:id="723" w:author="Adam Hay" w:date="2015-11-18T01:59:00Z"/>
          <w:rFonts w:cs="Arial"/>
          <w:sz w:val="20"/>
          <w:szCs w:val="20"/>
        </w:rPr>
      </w:pPr>
      <w:ins w:id="724" w:author="Adam Hay" w:date="2015-11-18T01:59:00Z">
        <w:r w:rsidRPr="008F1C96">
          <w:rPr>
            <w:rFonts w:cs="Arial"/>
            <w:sz w:val="20"/>
            <w:szCs w:val="20"/>
          </w:rPr>
          <w:t>In any organization, the uncontrolled generation of waste has the potential to create environmental damage and goes directly against the principles of sustainable operations.  Waste should be managed for a number of key reasons;</w:t>
        </w:r>
      </w:ins>
    </w:p>
    <w:p w14:paraId="731A6599" w14:textId="77777777" w:rsidR="000B7C6E" w:rsidRPr="008F1C96" w:rsidRDefault="000B7C6E" w:rsidP="000B7C6E">
      <w:pPr>
        <w:numPr>
          <w:ilvl w:val="0"/>
          <w:numId w:val="36"/>
        </w:numPr>
        <w:spacing w:before="120"/>
        <w:rPr>
          <w:ins w:id="725" w:author="Adam Hay" w:date="2015-11-18T01:59:00Z"/>
          <w:rFonts w:cs="Arial"/>
          <w:sz w:val="20"/>
          <w:szCs w:val="20"/>
        </w:rPr>
      </w:pPr>
      <w:ins w:id="726" w:author="Adam Hay" w:date="2015-11-18T01:59:00Z">
        <w:r w:rsidRPr="008F1C96">
          <w:rPr>
            <w:rFonts w:cs="Arial"/>
            <w:sz w:val="20"/>
            <w:szCs w:val="20"/>
          </w:rPr>
          <w:t>To conserve resources of water, energy and raw materials</w:t>
        </w:r>
      </w:ins>
    </w:p>
    <w:p w14:paraId="56B88CCD" w14:textId="77777777" w:rsidR="000B7C6E" w:rsidRPr="008F1C96" w:rsidRDefault="000B7C6E" w:rsidP="000B7C6E">
      <w:pPr>
        <w:numPr>
          <w:ilvl w:val="0"/>
          <w:numId w:val="36"/>
        </w:numPr>
        <w:spacing w:before="120"/>
        <w:rPr>
          <w:ins w:id="727" w:author="Adam Hay" w:date="2015-11-18T01:59:00Z"/>
          <w:rFonts w:cs="Arial"/>
          <w:sz w:val="20"/>
          <w:szCs w:val="20"/>
        </w:rPr>
      </w:pPr>
      <w:ins w:id="728" w:author="Adam Hay" w:date="2015-11-18T01:59:00Z">
        <w:r w:rsidRPr="008F1C96">
          <w:rPr>
            <w:rFonts w:cs="Arial"/>
            <w:sz w:val="20"/>
            <w:szCs w:val="20"/>
          </w:rPr>
          <w:t>To minimize pollution of land, air and water</w:t>
        </w:r>
      </w:ins>
    </w:p>
    <w:p w14:paraId="00FE75CF" w14:textId="77777777" w:rsidR="000B7C6E" w:rsidRPr="008F1C96" w:rsidRDefault="000B7C6E" w:rsidP="000B7C6E">
      <w:pPr>
        <w:numPr>
          <w:ilvl w:val="0"/>
          <w:numId w:val="36"/>
        </w:numPr>
        <w:spacing w:before="120"/>
        <w:rPr>
          <w:ins w:id="729" w:author="Adam Hay" w:date="2015-11-18T01:59:00Z"/>
          <w:rFonts w:cs="Arial"/>
          <w:sz w:val="20"/>
          <w:szCs w:val="20"/>
        </w:rPr>
      </w:pPr>
      <w:ins w:id="730" w:author="Adam Hay" w:date="2015-11-18T01:59:00Z">
        <w:r w:rsidRPr="008F1C96">
          <w:rPr>
            <w:rFonts w:cs="Arial"/>
            <w:sz w:val="20"/>
            <w:szCs w:val="20"/>
          </w:rPr>
          <w:t>To enhance business performance and maintain corporate social responsibility and</w:t>
        </w:r>
      </w:ins>
    </w:p>
    <w:p w14:paraId="3CFA37CD" w14:textId="77777777" w:rsidR="000B7C6E" w:rsidRPr="008F1C96" w:rsidRDefault="000B7C6E" w:rsidP="000B7C6E">
      <w:pPr>
        <w:numPr>
          <w:ilvl w:val="0"/>
          <w:numId w:val="36"/>
        </w:numPr>
        <w:spacing w:before="120"/>
        <w:rPr>
          <w:ins w:id="731" w:author="Adam Hay" w:date="2015-11-18T01:59:00Z"/>
          <w:rFonts w:cs="Arial"/>
          <w:sz w:val="20"/>
          <w:szCs w:val="20"/>
        </w:rPr>
      </w:pPr>
      <w:ins w:id="732" w:author="Adam Hay" w:date="2015-11-18T01:59:00Z">
        <w:r w:rsidRPr="008F1C96">
          <w:rPr>
            <w:rFonts w:cs="Arial"/>
            <w:sz w:val="20"/>
            <w:szCs w:val="20"/>
          </w:rPr>
          <w:t>To improve occupational Health &amp; Safety</w:t>
        </w:r>
      </w:ins>
    </w:p>
    <w:p w14:paraId="663B96C0" w14:textId="77777777" w:rsidR="000B7C6E" w:rsidRPr="008F1C96" w:rsidRDefault="000B7C6E" w:rsidP="000B7C6E">
      <w:pPr>
        <w:spacing w:before="120"/>
        <w:jc w:val="both"/>
        <w:rPr>
          <w:ins w:id="733" w:author="Adam Hay" w:date="2015-11-18T01:59:00Z"/>
          <w:rFonts w:cs="Arial"/>
          <w:sz w:val="20"/>
          <w:szCs w:val="20"/>
        </w:rPr>
      </w:pPr>
      <w:ins w:id="734" w:author="Adam Hay" w:date="2015-11-18T01:59:00Z">
        <w:r w:rsidRPr="008F1C96">
          <w:rPr>
            <w:rFonts w:cs="Arial"/>
            <w:sz w:val="20"/>
            <w:szCs w:val="20"/>
            <w:highlight w:val="yellow"/>
          </w:rPr>
          <w:t>Where relevant, a</w:t>
        </w:r>
        <w:r w:rsidRPr="006B4952">
          <w:rPr>
            <w:rFonts w:cs="Arial"/>
            <w:sz w:val="20"/>
            <w:szCs w:val="20"/>
            <w:highlight w:val="yellow"/>
          </w:rPr>
          <w:t>ddress the issue of waste having to be removed from automated AtoN sites when the maintenance/construction team departs</w:t>
        </w:r>
      </w:ins>
    </w:p>
    <w:p w14:paraId="171342E8" w14:textId="77777777" w:rsidR="000B7C6E" w:rsidRPr="006B4952" w:rsidRDefault="000B7C6E" w:rsidP="000B7C6E">
      <w:pPr>
        <w:pStyle w:val="Heading2"/>
        <w:keepNext w:val="0"/>
        <w:numPr>
          <w:ilvl w:val="2"/>
          <w:numId w:val="34"/>
        </w:numPr>
        <w:tabs>
          <w:tab w:val="clear" w:pos="1571"/>
          <w:tab w:val="num" w:pos="851"/>
          <w:tab w:val="num" w:pos="2555"/>
        </w:tabs>
        <w:spacing w:before="240"/>
        <w:ind w:left="851" w:hanging="851"/>
        <w:jc w:val="left"/>
        <w:rPr>
          <w:ins w:id="735" w:author="Adam Hay" w:date="2015-11-18T01:59:00Z"/>
          <w:rFonts w:cs="Arial"/>
          <w:b w:val="0"/>
          <w:bCs/>
          <w:sz w:val="20"/>
        </w:rPr>
      </w:pPr>
      <w:bookmarkStart w:id="736" w:name="_Toc435575518"/>
      <w:ins w:id="737" w:author="Adam Hay" w:date="2015-11-18T01:59:00Z">
        <w:r w:rsidRPr="006B4952">
          <w:rPr>
            <w:rFonts w:cs="Arial"/>
            <w:b w:val="0"/>
            <w:bCs/>
            <w:sz w:val="20"/>
          </w:rPr>
          <w:t>Waste hierarchy</w:t>
        </w:r>
        <w:bookmarkEnd w:id="736"/>
      </w:ins>
    </w:p>
    <w:p w14:paraId="58FA7B1F" w14:textId="77777777" w:rsidR="000B7C6E" w:rsidRPr="006B4952" w:rsidRDefault="000B7C6E" w:rsidP="000B7C6E">
      <w:pPr>
        <w:spacing w:before="120" w:after="120"/>
        <w:jc w:val="both"/>
        <w:rPr>
          <w:ins w:id="738" w:author="Adam Hay" w:date="2015-11-18T01:59:00Z"/>
          <w:rFonts w:cs="Arial"/>
          <w:sz w:val="20"/>
          <w:szCs w:val="20"/>
        </w:rPr>
      </w:pPr>
      <w:ins w:id="739" w:author="Adam Hay" w:date="2015-11-18T01:59:00Z">
        <w:r w:rsidRPr="006B4952">
          <w:rPr>
            <w:rFonts w:cs="Arial"/>
            <w:noProof/>
            <w:sz w:val="20"/>
            <w:szCs w:val="20"/>
            <w:lang w:val="en-AU" w:eastAsia="en-AU"/>
          </w:rPr>
          <mc:AlternateContent>
            <mc:Choice Requires="wpg">
              <w:drawing>
                <wp:anchor distT="0" distB="0" distL="114300" distR="114300" simplePos="0" relativeHeight="251662336" behindDoc="0" locked="0" layoutInCell="1" allowOverlap="1" wp14:anchorId="31686FA8" wp14:editId="0E904BDD">
                  <wp:simplePos x="0" y="0"/>
                  <wp:positionH relativeFrom="margin">
                    <wp:posOffset>3762375</wp:posOffset>
                  </wp:positionH>
                  <wp:positionV relativeFrom="margin">
                    <wp:posOffset>3482340</wp:posOffset>
                  </wp:positionV>
                  <wp:extent cx="2141855" cy="2231390"/>
                  <wp:effectExtent l="76200" t="57150" r="48895" b="92710"/>
                  <wp:wrapSquare wrapText="bothSides"/>
                  <wp:docPr id="9" name="Group 9"/>
                  <wp:cNvGraphicFramePr/>
                  <a:graphic xmlns:a="http://schemas.openxmlformats.org/drawingml/2006/main">
                    <a:graphicData uri="http://schemas.microsoft.com/office/word/2010/wordprocessingGroup">
                      <wpg:wgp>
                        <wpg:cNvGrpSpPr/>
                        <wpg:grpSpPr>
                          <a:xfrm>
                            <a:off x="0" y="0"/>
                            <a:ext cx="2141855" cy="2231390"/>
                            <a:chOff x="0" y="0"/>
                            <a:chExt cx="2019869" cy="1975865"/>
                          </a:xfrm>
                        </wpg:grpSpPr>
                        <wpg:grpSp>
                          <wpg:cNvPr id="10" name="Group 10"/>
                          <wpg:cNvGrpSpPr/>
                          <wpg:grpSpPr>
                            <a:xfrm>
                              <a:off x="0" y="0"/>
                              <a:ext cx="2019869" cy="1975865"/>
                              <a:chOff x="0" y="0"/>
                              <a:chExt cx="2019869" cy="1975865"/>
                            </a:xfrm>
                          </wpg:grpSpPr>
                          <wpg:grpSp>
                            <wpg:cNvPr id="11" name="Group 11"/>
                            <wpg:cNvGrpSpPr/>
                            <wpg:grpSpPr>
                              <a:xfrm>
                                <a:off x="0" y="0"/>
                                <a:ext cx="2019869" cy="1975865"/>
                                <a:chOff x="0" y="0"/>
                                <a:chExt cx="2019869" cy="1975865"/>
                              </a:xfrm>
                            </wpg:grpSpPr>
                            <wpg:grpSp>
                              <wpg:cNvPr id="12" name="Group 12"/>
                              <wpg:cNvGrpSpPr/>
                              <wpg:grpSpPr>
                                <a:xfrm>
                                  <a:off x="0" y="0"/>
                                  <a:ext cx="2019869" cy="1971272"/>
                                  <a:chOff x="-197870" y="81885"/>
                                  <a:chExt cx="2019869" cy="2060812"/>
                                </a:xfrm>
                              </wpg:grpSpPr>
                              <wpg:grpSp>
                                <wpg:cNvPr id="13" name="Group 13"/>
                                <wpg:cNvGrpSpPr/>
                                <wpg:grpSpPr>
                                  <a:xfrm>
                                    <a:off x="-197870" y="81885"/>
                                    <a:ext cx="2019869" cy="2060812"/>
                                    <a:chOff x="-197870" y="81885"/>
                                    <a:chExt cx="2019869" cy="2060812"/>
                                  </a:xfrm>
                                </wpg:grpSpPr>
                                <wps:wsp>
                                  <wps:cNvPr id="14" name="Isosceles Triangle 14"/>
                                  <wps:cNvSpPr/>
                                  <wps:spPr>
                                    <a:xfrm rot="10800000">
                                      <a:off x="-197870" y="81885"/>
                                      <a:ext cx="2019869" cy="2060812"/>
                                    </a:xfrm>
                                    <a:prstGeom prst="triangle">
                                      <a:avLst/>
                                    </a:prstGeom>
                                    <a:solidFill>
                                      <a:srgbClr val="FF0000"/>
                                    </a:solidFill>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Isosceles Triangle 15"/>
                                  <wps:cNvSpPr/>
                                  <wps:spPr>
                                    <a:xfrm rot="10800000">
                                      <a:off x="41239" y="574119"/>
                                      <a:ext cx="1534458" cy="1525878"/>
                                    </a:xfrm>
                                    <a:prstGeom prst="triangle">
                                      <a:avLst/>
                                    </a:prstGeom>
                                    <a:solidFill>
                                      <a:srgbClr val="6666FF"/>
                                    </a:solidFill>
                                    <a:ln/>
                                  </wps:spPr>
                                  <wps:style>
                                    <a:lnRef idx="0">
                                      <a:schemeClr val="accent4"/>
                                    </a:lnRef>
                                    <a:fillRef idx="3">
                                      <a:schemeClr val="accent4"/>
                                    </a:fillRef>
                                    <a:effectRef idx="3">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Isosceles Triangle 16"/>
                                  <wps:cNvSpPr/>
                                  <wps:spPr>
                                    <a:xfrm rot="10800000">
                                      <a:off x="232014" y="970787"/>
                                      <a:ext cx="1160060" cy="1171906"/>
                                    </a:xfrm>
                                    <a:prstGeom prst="triangle">
                                      <a:avLst/>
                                    </a:prstGeom>
                                    <a:solidFill>
                                      <a:srgbClr val="92D050"/>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27642" y="260233"/>
                                      <a:ext cx="1542198" cy="259308"/>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6944AC8A" w14:textId="77777777" w:rsidR="000B7C6E" w:rsidRPr="00E22D26" w:rsidRDefault="000B7C6E" w:rsidP="000B7C6E">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Reduce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cene3d>
                                      <a:camera prst="orthographicFront"/>
                                      <a:lightRig rig="balanced" dir="t">
                                        <a:rot lat="0" lon="0" rev="2100000"/>
                                      </a:lightRig>
                                    </a:scene3d>
                                    <a:sp3d extrusionH="57150" prstMaterial="metal">
                                      <a:bevelT w="38100" h="25400"/>
                                      <a:contourClr>
                                        <a:schemeClr val="bg2"/>
                                      </a:contourClr>
                                    </a:sp3d>
                                  </wps:bodyPr>
                                </wps:wsp>
                              </wpg:grpSp>
                              <wps:wsp>
                                <wps:cNvPr id="18" name="Rectangle 18"/>
                                <wps:cNvSpPr/>
                                <wps:spPr>
                                  <a:xfrm>
                                    <a:off x="211590" y="616489"/>
                                    <a:ext cx="1159510" cy="293029"/>
                                  </a:xfrm>
                                  <a:prstGeom prst="rect">
                                    <a:avLst/>
                                  </a:prstGeom>
                                  <a:noFill/>
                                  <a:ln w="25400" cap="flat" cmpd="sng" algn="ctr">
                                    <a:noFill/>
                                    <a:prstDash val="solid"/>
                                  </a:ln>
                                  <a:effectLst/>
                                </wps:spPr>
                                <wps:txbx>
                                  <w:txbxContent>
                                    <w:p w14:paraId="2136D7C4" w14:textId="77777777" w:rsidR="000B7C6E" w:rsidRPr="00E22D26" w:rsidRDefault="000B7C6E" w:rsidP="000B7C6E">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Reuse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9" name="Isosceles Triangle 19"/>
                              <wps:cNvSpPr/>
                              <wps:spPr>
                                <a:xfrm rot="10800000">
                                  <a:off x="627797" y="1241947"/>
                                  <a:ext cx="777737" cy="733918"/>
                                </a:xfrm>
                                <a:prstGeom prst="triangle">
                                  <a:avLst/>
                                </a:prstGeom>
                                <a:solidFill>
                                  <a:srgbClr val="00FFFF"/>
                                </a:solidFill>
                                <a:ln/>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 name="Rectangle 20"/>
                            <wps:cNvSpPr/>
                            <wps:spPr>
                              <a:xfrm>
                                <a:off x="661917" y="914400"/>
                                <a:ext cx="695960" cy="292735"/>
                              </a:xfrm>
                              <a:prstGeom prst="rect">
                                <a:avLst/>
                              </a:prstGeom>
                              <a:noFill/>
                              <a:ln w="25400" cap="flat" cmpd="sng" algn="ctr">
                                <a:noFill/>
                                <a:prstDash val="solid"/>
                              </a:ln>
                              <a:effectLst/>
                            </wps:spPr>
                            <wps:txbx>
                              <w:txbxContent>
                                <w:p w14:paraId="3377ABC7" w14:textId="77777777" w:rsidR="000B7C6E" w:rsidRPr="00E22D26" w:rsidRDefault="000B7C6E" w:rsidP="000B7C6E">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Recycle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1" name="Rectangle 21"/>
                          <wps:cNvSpPr/>
                          <wps:spPr>
                            <a:xfrm>
                              <a:off x="562065" y="1337481"/>
                              <a:ext cx="914400" cy="29342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603EC63" w14:textId="77777777" w:rsidR="000B7C6E" w:rsidRPr="00E22D26" w:rsidRDefault="000B7C6E" w:rsidP="000B7C6E">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Disposal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1686FA8" id="Group 9" o:spid="_x0000_s1033" style="position:absolute;left:0;text-align:left;margin-left:296.25pt;margin-top:274.2pt;width:168.65pt;height:175.7pt;z-index:251662336;mso-position-horizontal-relative:margin;mso-position-vertical-relative:margin;mso-width-relative:margin;mso-height-relative:margin" coordsize="20198,197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">
                  <v:group id="Group 10" o:spid="_x0000_s1034" style="position:absolute;width:20198;height:19758" coordsize="20198,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Group 11" o:spid="_x0000_s1035" style="position:absolute;width:20198;height:19758" coordsize="20198,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group id="Group 12" o:spid="_x0000_s1036" style="position:absolute;width:20198;height:19712" coordorigin="-1978,818" coordsize="20198,20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group id="Group 13" o:spid="_x0000_s1037" style="position:absolute;left:-1978;top:818;width:20197;height:20608" coordorigin="-1978,818" coordsize="20198,20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4" o:spid="_x0000_s1038" type="#_x0000_t5" style="position:absolute;left:-1978;top:818;width:20197;height:2060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72s8IA&#10;AADbAAAADwAAAGRycy9kb3ducmV2LnhtbERPTU/CQBC9k/AfNmPCDbYqUVNYiBqNHLxQTfQ4doe2&#10;0J1tukNZ/j1rYuJtXt7nLNfRtWqgPjSeDVzPMlDEpbcNVwY+P16nD6CCIFtsPZOBMwVYr8ajJebW&#10;n3hLQyGVSiEccjRQi3S51qGsyWGY+Y44cTvfO5QE+0rbHk8p3LX6JsvutMOGU0ONHT3XVB6KozMQ&#10;48tXlPedvt+/fd/q6qeQ4akwZnIVHxeghKL8i//cG5vmz+H3l3S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XvazwgAAANsAAAAPAAAAAAAAAAAAAAAAAJgCAABkcnMvZG93&#10;bnJldi54bWxQSwUGAAAAAAQABAD1AAAAhwMAAAAA&#10;" fillcolor="red" stroked="f">
                            <v:shadow on="t" color="black" opacity="22937f" origin=",.5" offset="0,.63889mm"/>
                          </v:shape>
                          <v:shape id="Isosceles Triangle 15" o:spid="_x0000_s1039" type="#_x0000_t5" style="position:absolute;left:412;top:5741;width:15344;height:1525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l4gb0A&#10;AADbAAAADwAAAGRycy9kb3ducmV2LnhtbERPyQrCMBC9C/5DGMGbpgouVKOIoIg3FxRvQzO2xWZS&#10;mljr3xtB8DaPt8582ZhC1FS53LKCQT8CQZxYnXOq4Hza9KYgnEfWWFgmBW9ysFy0W3OMtX3xgeqj&#10;T0UIYRejgsz7MpbSJRkZdH1bEgfubiuDPsAqlbrCVwg3hRxG0VgazDk0ZFjSOqPkcXwaBdeBub3v&#10;fizr/chezNZSfpo8lep2mtUMhKfG/8U/906H+SP4/hIOkI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bLl4gb0AAADbAAAADwAAAAAAAAAAAAAAAACYAgAAZHJzL2Rvd25yZXYu&#10;eG1sUEsFBgAAAAAEAAQA9QAAAIIDAAAAAA==&#10;" fillcolor="#66f" stroked="f">
                            <v:shadow on="t" color="black" opacity="22937f" origin=",.5" offset="0,.63889mm"/>
                          </v:shape>
                          <v:shape id="Isosceles Triangle 16" o:spid="_x0000_s1040" type="#_x0000_t5" style="position:absolute;left:2320;top:9707;width:11600;height:11719;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8TirwA&#10;AADbAAAADwAAAGRycy9kb3ducmV2LnhtbERPSwrCMBDdC94hjODOpn4QqUYRUXGjYPUAQzO2xWZS&#10;mqj19kYQ3M3jfWexak0lntS40rKCYRSDIM6sLjlXcL3sBjMQziNrrCyTgjc5WC27nQUm2r74TM/U&#10;5yKEsEtQQeF9nUjpsoIMusjWxIG72cagD7DJpW7wFcJNJUdxPJUGSw4NBda0KSi7pw+jIK309TaO&#10;T8fdfvLwB2fk1pFUqt9r13MQnlr/F//cBx3mT+H7SzhALj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yXxOKvAAAANsAAAAPAAAAAAAAAAAAAAAAAJgCAABkcnMvZG93bnJldi54&#10;bWxQSwUGAAAAAAQABAD1AAAAgQMAAAAA&#10;" fillcolor="#92d050" stroked="f">
                            <v:shadow on="t" color="black" opacity="22937f" origin=",.5" offset="0,.63889mm"/>
                          </v:shape>
                          <v:rect id="Rectangle 17" o:spid="_x0000_s1041" style="position:absolute;left:276;top:2602;width:15422;height:25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Gq3sAA&#10;AADbAAAADwAAAGRycy9kb3ducmV2LnhtbERPTYvCMBC9L/gfwgh7W1NFdqUapYjKetQK4m1sxrba&#10;TEoTa/33G2HB2zze58wWnalES40rLSsYDiIQxJnVJecKDun6awLCeWSNlWVS8CQHi3nvY4axtg/e&#10;Ubv3uQgh7GJUUHhfx1K6rCCDbmBr4sBdbGPQB9jkUjf4COGmkqMo+pYGSw4NBda0LCi77e9GgTu3&#10;2/RZJ8fryWXnZMUmHW83Sn32u2QKwlPn3+J/968O83/g9Us4QM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zGq3sAAAADbAAAADwAAAAAAAAAAAAAAAACYAgAAZHJzL2Rvd25y&#10;ZXYueG1sUEsFBgAAAAAEAAQA9QAAAIUDAAAAAA==&#10;" filled="f" stroked="f" strokeweight="2pt">
                            <v:textbox>
                              <w:txbxContent>
                                <w:p w14:paraId="6944AC8A" w14:textId="77777777" w:rsidR="000B7C6E" w:rsidRPr="00E22D26" w:rsidRDefault="000B7C6E" w:rsidP="000B7C6E">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Reduce</w:t>
                                  </w:r>
                                </w:p>
                              </w:txbxContent>
                            </v:textbox>
                          </v:rect>
                        </v:group>
                        <v:rect id="Rectangle 18" o:spid="_x0000_s1042" style="position:absolute;left:2115;top:6164;width:11596;height:29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4+rMMA&#10;AADbAAAADwAAAGRycy9kb3ducmV2LnhtbESPQWvCQBCF7wX/wzJCb3VjKaVEVwmiRY81gngbs2MS&#10;zc6G7Brjv+8cCr3N8N689818ObhG9dSF2rOB6SQBRVx4W3Np4JBv3r5AhYhssfFMBp4UYLkYvcwx&#10;tf7BP9TvY6kkhEOKBqoY21TrUFTkMEx8SyzaxXcOo6xdqW2HDwl3jX5Pkk/tsGZpqLClVUXFbX93&#10;BsK53+XPNjteT6E4Z2t2+cfu25jX8ZDNQEUa4r/573prBV9g5RcZQC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4+rMMAAADbAAAADwAAAAAAAAAAAAAAAACYAgAAZHJzL2Rv&#10;d25yZXYueG1sUEsFBgAAAAAEAAQA9QAAAIgDAAAAAA==&#10;" filled="f" stroked="f" strokeweight="2pt">
                          <v:textbox>
                            <w:txbxContent>
                              <w:p w14:paraId="2136D7C4" w14:textId="77777777" w:rsidR="000B7C6E" w:rsidRPr="00E22D26" w:rsidRDefault="000B7C6E" w:rsidP="000B7C6E">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Reuse</w:t>
                                </w:r>
                              </w:p>
                            </w:txbxContent>
                          </v:textbox>
                        </v:rect>
                      </v:group>
                      <v:shape id="Isosceles Triangle 19" o:spid="_x0000_s1043" type="#_x0000_t5" style="position:absolute;left:6277;top:12419;width:7778;height:7339;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gxksIA&#10;AADbAAAADwAAAGRycy9kb3ducmV2LnhtbERPTUsDMRC9C/6HMAVvNtmCpV2bllpaUKGHroLXYTPu&#10;BjeTJUm7q7/eCEJv83ifs9qMrhMXCtF61lBMFQji2hvLjYb3t8P9AkRMyAY7z6ThmyJs1rc3KyyN&#10;H/hElyo1IodwLFFDm1JfShnrlhzGqe+JM/fpg8OUYWikCTjkcNfJmVJz6dBybmixp11L9Vd1dhrU&#10;zBaqn594/2Rfh/QRHorjz4vWd5Nx+wgi0Ziu4n/3s8nzl/D3Sz5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eDGSwgAAANsAAAAPAAAAAAAAAAAAAAAAAJgCAABkcnMvZG93&#10;bnJldi54bWxQSwUGAAAAAAQABAD1AAAAhwMAAAAA&#10;" fillcolor="aqua" stroked="f">
                        <v:shadow on="t" color="black" opacity="22937f" origin=",.5" offset="0,.63889mm"/>
                      </v:shape>
                    </v:group>
                    <v:rect id="Rectangle 20" o:spid="_x0000_s1044" style="position:absolute;left:6619;top:9144;width:6959;height:29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4F8AA&#10;AADbAAAADwAAAGRycy9kb3ducmV2LnhtbERPTWuDQBC9B/Iflgn0lqyREop1FSlpaY7VQult4k7U&#10;1J0Vd2v033cPgR4f7zvNZ9OLiUbXWVaw30UgiGurO24UfFav2ycQziNr7C2TgoUc5Nl6lWKi7Y0/&#10;aCp9I0IIuwQVtN4PiZSubsmg29mBOHAXOxr0AY6N1CPeQrjpZRxFB2mw49DQ4kAvLdU/5a9R4M7T&#10;qVqG4uv67epzcWRTPZ7elHrYzMUzCE+z/xff3e9aQRzWhy/hB8js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T4F8AAAADbAAAADwAAAAAAAAAAAAAAAACYAgAAZHJzL2Rvd25y&#10;ZXYueG1sUEsFBgAAAAAEAAQA9QAAAIUDAAAAAA==&#10;" filled="f" stroked="f" strokeweight="2pt">
                      <v:textbox>
                        <w:txbxContent>
                          <w:p w14:paraId="3377ABC7" w14:textId="77777777" w:rsidR="000B7C6E" w:rsidRPr="00E22D26" w:rsidRDefault="000B7C6E" w:rsidP="000B7C6E">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Recycle</w:t>
                            </w:r>
                          </w:p>
                        </w:txbxContent>
                      </v:textbox>
                    </v:rect>
                  </v:group>
                  <v:rect id="Rectangle 21" o:spid="_x0000_s1045" style="position:absolute;left:5620;top:13374;width:9144;height:29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hdjMMA&#10;AADbAAAADwAAAGRycy9kb3ducmV2LnhtbESPQWvCQBSE7wX/w/KE3upGKaXErBKKluZYI4i3l+wz&#10;ic2+DdltTP59VxB6HGbmGybZjqYVA/WusaxguYhAEJdWN1wpOOb7l3cQziNrbC2TgokcbDezpwRj&#10;bW/8TcPBVyJA2MWooPa+i6V0ZU0G3cJ2xMG72N6gD7KvpO7xFuCmlasoepMGGw4LNXb0UVP5c/g1&#10;ClwxZPnUpafr2ZVFumOTv2afSj3Px3QNwtPo/8OP9pdWsFrC/Uv4AXL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hdjMMAAADbAAAADwAAAAAAAAAAAAAAAACYAgAAZHJzL2Rv&#10;d25yZXYueG1sUEsFBgAAAAAEAAQA9QAAAIgDAAAAAA==&#10;" filled="f" stroked="f" strokeweight="2pt">
                    <v:textbox>
                      <w:txbxContent>
                        <w:p w14:paraId="2603EC63" w14:textId="77777777" w:rsidR="000B7C6E" w:rsidRPr="00E22D26" w:rsidRDefault="000B7C6E" w:rsidP="000B7C6E">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Disposal</w:t>
                          </w:r>
                        </w:p>
                      </w:txbxContent>
                    </v:textbox>
                  </v:rect>
                  <w10:wrap type="square" anchorx="margin" anchory="margin"/>
                </v:group>
              </w:pict>
            </mc:Fallback>
          </mc:AlternateContent>
        </w:r>
        <w:r w:rsidRPr="006B4952">
          <w:rPr>
            <w:rFonts w:cs="Arial"/>
            <w:sz w:val="20"/>
            <w:szCs w:val="20"/>
          </w:rPr>
          <w:t>A useful model when dealing with a waste stream originating from any source is the “waste hierarchy” (Figure 1).  It provides a tool for structuring an efficient waste management strategy.  It indicates an order of preference for actions to reduce and manage waste and is usually presented in the form of a pyramid.  This concept uses principles of waste avoidance/reduction to minimize the amount of waste produced and reuse/recycling to minimize the residual waste material.  It thereby reduces the environmental and economic costs and ensures a consistent approach with legislative intent.  It provides a tool for structuring a waste management strategy and can be used as a model for all waste management operations, including those associated with oil spill response activities.  This concept of waste hierarchy uses principles of:</w:t>
        </w:r>
      </w:ins>
    </w:p>
    <w:p w14:paraId="1C5240FC" w14:textId="77777777" w:rsidR="000B7C6E" w:rsidRPr="006B4952" w:rsidRDefault="000B7C6E" w:rsidP="000B7C6E">
      <w:pPr>
        <w:pStyle w:val="ListParagraph"/>
        <w:numPr>
          <w:ilvl w:val="0"/>
          <w:numId w:val="49"/>
        </w:numPr>
        <w:tabs>
          <w:tab w:val="left" w:pos="915"/>
        </w:tabs>
        <w:spacing w:before="120" w:after="120"/>
        <w:ind w:left="426" w:hanging="426"/>
        <w:jc w:val="both"/>
        <w:rPr>
          <w:ins w:id="740" w:author="Adam Hay" w:date="2015-11-18T01:59:00Z"/>
          <w:rFonts w:cs="Arial"/>
          <w:bCs/>
          <w:sz w:val="20"/>
          <w:szCs w:val="20"/>
        </w:rPr>
      </w:pPr>
      <w:ins w:id="741" w:author="Adam Hay" w:date="2015-11-18T01:59:00Z">
        <w:r w:rsidRPr="006B4952">
          <w:rPr>
            <w:rFonts w:cs="Arial"/>
            <w:b/>
            <w:sz w:val="20"/>
            <w:szCs w:val="20"/>
          </w:rPr>
          <w:t>Reduction/reduce</w:t>
        </w:r>
      </w:ins>
    </w:p>
    <w:p w14:paraId="1A93CC88" w14:textId="77777777" w:rsidR="000B7C6E" w:rsidRPr="006B4952" w:rsidRDefault="000B7C6E" w:rsidP="000B7C6E">
      <w:pPr>
        <w:tabs>
          <w:tab w:val="left" w:pos="915"/>
        </w:tabs>
        <w:spacing w:before="120" w:after="120"/>
        <w:jc w:val="both"/>
        <w:rPr>
          <w:ins w:id="742" w:author="Adam Hay" w:date="2015-11-18T01:59:00Z"/>
          <w:rFonts w:cs="Arial"/>
          <w:sz w:val="20"/>
          <w:szCs w:val="20"/>
        </w:rPr>
      </w:pPr>
      <w:ins w:id="743" w:author="Adam Hay" w:date="2015-11-18T01:59:00Z">
        <w:r w:rsidRPr="006B4952">
          <w:rPr>
            <w:rFonts w:cs="Arial"/>
            <w:sz w:val="20"/>
            <w:szCs w:val="20"/>
          </w:rPr>
          <w:t>It is the minimization of waste at its source to minimize the quantity required to be treated and disposed of, achieved usually through better product design and/or process management.</w:t>
        </w:r>
      </w:ins>
    </w:p>
    <w:p w14:paraId="331A2DBC" w14:textId="77777777" w:rsidR="000B7C6E" w:rsidRPr="006B4952" w:rsidRDefault="000B7C6E" w:rsidP="000B7C6E">
      <w:pPr>
        <w:tabs>
          <w:tab w:val="left" w:pos="915"/>
        </w:tabs>
        <w:spacing w:before="120" w:after="120"/>
        <w:jc w:val="both"/>
        <w:rPr>
          <w:ins w:id="744" w:author="Adam Hay" w:date="2015-11-18T01:59:00Z"/>
          <w:rFonts w:cs="Arial"/>
          <w:bCs/>
          <w:sz w:val="20"/>
          <w:szCs w:val="20"/>
          <w:u w:val="single"/>
        </w:rPr>
      </w:pPr>
      <w:ins w:id="745" w:author="Adam Hay" w:date="2015-11-18T01:59:00Z">
        <w:r w:rsidRPr="006B4952">
          <w:rPr>
            <w:rFonts w:cs="Arial"/>
            <w:bCs/>
            <w:sz w:val="20"/>
            <w:szCs w:val="20"/>
            <w:u w:val="single"/>
          </w:rPr>
          <w:lastRenderedPageBreak/>
          <w:t>Examples of waste reduction</w:t>
        </w:r>
      </w:ins>
    </w:p>
    <w:p w14:paraId="0E596535" w14:textId="77777777" w:rsidR="000B7C6E" w:rsidRPr="006B4952" w:rsidRDefault="000B7C6E" w:rsidP="000B7C6E">
      <w:pPr>
        <w:pStyle w:val="ListParagraph"/>
        <w:numPr>
          <w:ilvl w:val="0"/>
          <w:numId w:val="46"/>
        </w:numPr>
        <w:spacing w:before="120" w:after="120"/>
        <w:ind w:left="426" w:hanging="426"/>
        <w:contextualSpacing w:val="0"/>
        <w:jc w:val="both"/>
        <w:rPr>
          <w:ins w:id="746" w:author="Adam Hay" w:date="2015-11-18T01:59:00Z"/>
          <w:rFonts w:cs="Arial"/>
          <w:sz w:val="20"/>
          <w:szCs w:val="20"/>
        </w:rPr>
      </w:pPr>
      <w:ins w:id="747" w:author="Adam Hay" w:date="2015-11-18T01:59:00Z">
        <w:r w:rsidRPr="006B4952">
          <w:rPr>
            <w:rFonts w:cs="Arial"/>
            <w:sz w:val="20"/>
            <w:szCs w:val="20"/>
          </w:rPr>
          <w:t>Cover storage to prevent rainwater infiltration</w:t>
        </w:r>
      </w:ins>
    </w:p>
    <w:p w14:paraId="168C68EA" w14:textId="77777777" w:rsidR="000B7C6E" w:rsidRPr="006B4952" w:rsidRDefault="000B7C6E" w:rsidP="000B7C6E">
      <w:pPr>
        <w:pStyle w:val="ListParagraph"/>
        <w:numPr>
          <w:ilvl w:val="0"/>
          <w:numId w:val="46"/>
        </w:numPr>
        <w:spacing w:before="120" w:after="120"/>
        <w:ind w:left="426" w:hanging="426"/>
        <w:contextualSpacing w:val="0"/>
        <w:jc w:val="both"/>
        <w:rPr>
          <w:ins w:id="748" w:author="Adam Hay" w:date="2015-11-18T01:59:00Z"/>
          <w:rFonts w:cs="Arial"/>
          <w:sz w:val="20"/>
          <w:szCs w:val="20"/>
        </w:rPr>
      </w:pPr>
      <w:ins w:id="749" w:author="Adam Hay" w:date="2015-11-18T01:59:00Z">
        <w:r w:rsidRPr="006B4952">
          <w:rPr>
            <w:rFonts w:cs="Arial"/>
            <w:sz w:val="20"/>
            <w:szCs w:val="20"/>
          </w:rPr>
          <w:t>Reuse equipment and personal protective equipment (PPE) where possible</w:t>
        </w:r>
      </w:ins>
    </w:p>
    <w:p w14:paraId="23A19780" w14:textId="77777777" w:rsidR="000B7C6E" w:rsidRPr="006B4952" w:rsidRDefault="000B7C6E" w:rsidP="000B7C6E">
      <w:pPr>
        <w:pStyle w:val="ListParagraph"/>
        <w:numPr>
          <w:ilvl w:val="0"/>
          <w:numId w:val="46"/>
        </w:numPr>
        <w:spacing w:before="120" w:after="120"/>
        <w:ind w:left="426" w:hanging="426"/>
        <w:contextualSpacing w:val="0"/>
        <w:jc w:val="both"/>
        <w:rPr>
          <w:ins w:id="750" w:author="Adam Hay" w:date="2015-11-18T01:59:00Z"/>
          <w:rFonts w:cs="Arial"/>
          <w:sz w:val="20"/>
          <w:szCs w:val="20"/>
        </w:rPr>
      </w:pPr>
      <w:ins w:id="751" w:author="Adam Hay" w:date="2015-11-18T01:59:00Z">
        <w:r w:rsidRPr="006B4952">
          <w:rPr>
            <w:rFonts w:cs="Arial"/>
            <w:noProof/>
            <w:sz w:val="20"/>
            <w:szCs w:val="20"/>
            <w:lang w:val="en-AU" w:eastAsia="en-AU"/>
          </w:rPr>
          <mc:AlternateContent>
            <mc:Choice Requires="wps">
              <w:drawing>
                <wp:anchor distT="0" distB="0" distL="114300" distR="114300" simplePos="0" relativeHeight="251661312" behindDoc="0" locked="0" layoutInCell="1" allowOverlap="1" wp14:anchorId="50BB09DE" wp14:editId="32766669">
                  <wp:simplePos x="0" y="0"/>
                  <wp:positionH relativeFrom="column">
                    <wp:posOffset>3362325</wp:posOffset>
                  </wp:positionH>
                  <wp:positionV relativeFrom="paragraph">
                    <wp:posOffset>100965</wp:posOffset>
                  </wp:positionV>
                  <wp:extent cx="2686050" cy="409575"/>
                  <wp:effectExtent l="0" t="0" r="0" b="9525"/>
                  <wp:wrapSquare wrapText="bothSides"/>
                  <wp:docPr id="22" name="Text Box 22"/>
                  <wp:cNvGraphicFramePr/>
                  <a:graphic xmlns:a="http://schemas.openxmlformats.org/drawingml/2006/main">
                    <a:graphicData uri="http://schemas.microsoft.com/office/word/2010/wordprocessingShape">
                      <wps:wsp>
                        <wps:cNvSpPr txBox="1"/>
                        <wps:spPr>
                          <a:xfrm>
                            <a:off x="0" y="0"/>
                            <a:ext cx="2686050" cy="409575"/>
                          </a:xfrm>
                          <a:prstGeom prst="rect">
                            <a:avLst/>
                          </a:prstGeom>
                          <a:solidFill>
                            <a:prstClr val="white"/>
                          </a:solidFill>
                          <a:ln>
                            <a:noFill/>
                          </a:ln>
                          <a:effectLst/>
                        </wps:spPr>
                        <wps:txbx>
                          <w:txbxContent>
                            <w:p w14:paraId="61429DFE" w14:textId="77777777" w:rsidR="000B7C6E" w:rsidRPr="006B4952" w:rsidRDefault="000B7C6E" w:rsidP="000B7C6E">
                              <w:pPr>
                                <w:spacing w:line="360" w:lineRule="auto"/>
                                <w:jc w:val="center"/>
                                <w:rPr>
                                  <w:rFonts w:cs="Arial"/>
                                  <w:i/>
                                  <w:iCs/>
                                  <w:noProof/>
                                  <w:sz w:val="20"/>
                                  <w:szCs w:val="20"/>
                                </w:rPr>
                              </w:pPr>
                              <w:r w:rsidRPr="006B4952">
                                <w:rPr>
                                  <w:rFonts w:cs="Arial"/>
                                  <w:i/>
                                  <w:iCs/>
                                  <w:sz w:val="20"/>
                                  <w:szCs w:val="20"/>
                                </w:rPr>
                                <w:t>Figure 1 “Waste hierarchy”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BB09DE" id="Text Box 22" o:spid="_x0000_s1046" type="#_x0000_t202" style="position:absolute;left:0;text-align:left;margin-left:264.75pt;margin-top:7.95pt;width:211.5pt;height:3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" stroked="f">
                  <v:textbox inset="0,0,0,0">
                    <w:txbxContent>
                      <w:p w14:paraId="61429DFE" w14:textId="77777777" w:rsidR="000B7C6E" w:rsidRPr="006B4952" w:rsidRDefault="000B7C6E" w:rsidP="000B7C6E">
                        <w:pPr>
                          <w:spacing w:line="360" w:lineRule="auto"/>
                          <w:jc w:val="center"/>
                          <w:rPr>
                            <w:rFonts w:cs="Arial"/>
                            <w:i/>
                            <w:iCs/>
                            <w:noProof/>
                            <w:sz w:val="20"/>
                            <w:szCs w:val="20"/>
                          </w:rPr>
                        </w:pPr>
                        <w:r w:rsidRPr="006B4952">
                          <w:rPr>
                            <w:rFonts w:cs="Arial"/>
                            <w:i/>
                            <w:iCs/>
                            <w:sz w:val="20"/>
                            <w:szCs w:val="20"/>
                          </w:rPr>
                          <w:t>Figure 1 “Waste hierarchy”</w:t>
                        </w:r>
                      </w:p>
                    </w:txbxContent>
                  </v:textbox>
                  <w10:wrap type="square"/>
                </v:shape>
              </w:pict>
            </mc:Fallback>
          </mc:AlternateContent>
        </w:r>
        <w:r w:rsidRPr="006B4952">
          <w:rPr>
            <w:rFonts w:cs="Arial"/>
            <w:sz w:val="20"/>
            <w:szCs w:val="20"/>
          </w:rPr>
          <w:t>Remove beach debris before impact and</w:t>
        </w:r>
      </w:ins>
    </w:p>
    <w:p w14:paraId="093DCFB6" w14:textId="77777777" w:rsidR="000B7C6E" w:rsidRPr="006B4952" w:rsidRDefault="000B7C6E" w:rsidP="000B7C6E">
      <w:pPr>
        <w:pStyle w:val="ListParagraph"/>
        <w:numPr>
          <w:ilvl w:val="0"/>
          <w:numId w:val="46"/>
        </w:numPr>
        <w:spacing w:before="120" w:after="120"/>
        <w:ind w:left="426" w:hanging="426"/>
        <w:contextualSpacing w:val="0"/>
        <w:jc w:val="both"/>
        <w:rPr>
          <w:ins w:id="752" w:author="Adam Hay" w:date="2015-11-18T01:59:00Z"/>
          <w:rFonts w:cs="Arial"/>
          <w:sz w:val="20"/>
          <w:szCs w:val="20"/>
        </w:rPr>
      </w:pPr>
      <w:ins w:id="753" w:author="Adam Hay" w:date="2015-11-18T01:59:00Z">
        <w:r w:rsidRPr="006B4952">
          <w:rPr>
            <w:rFonts w:cs="Arial"/>
            <w:sz w:val="20"/>
            <w:szCs w:val="20"/>
          </w:rPr>
          <w:t>Use sorbents sparingly</w:t>
        </w:r>
      </w:ins>
    </w:p>
    <w:p w14:paraId="2356342A" w14:textId="77777777" w:rsidR="000B7C6E" w:rsidRPr="006B4952" w:rsidRDefault="000B7C6E" w:rsidP="000B7C6E">
      <w:pPr>
        <w:pStyle w:val="ListParagraph"/>
        <w:numPr>
          <w:ilvl w:val="0"/>
          <w:numId w:val="49"/>
        </w:numPr>
        <w:tabs>
          <w:tab w:val="left" w:pos="915"/>
        </w:tabs>
        <w:spacing w:before="120" w:after="120"/>
        <w:ind w:left="426" w:hanging="426"/>
        <w:jc w:val="both"/>
        <w:rPr>
          <w:ins w:id="754" w:author="Adam Hay" w:date="2015-11-18T01:59:00Z"/>
          <w:rFonts w:cs="Arial"/>
          <w:bCs/>
          <w:sz w:val="20"/>
          <w:szCs w:val="20"/>
        </w:rPr>
      </w:pPr>
      <w:ins w:id="755" w:author="Adam Hay" w:date="2015-11-18T01:59:00Z">
        <w:r w:rsidRPr="006B4952">
          <w:rPr>
            <w:rFonts w:cs="Arial"/>
            <w:b/>
            <w:sz w:val="20"/>
            <w:szCs w:val="20"/>
          </w:rPr>
          <w:t>Reuse</w:t>
        </w:r>
      </w:ins>
    </w:p>
    <w:p w14:paraId="3D1BE7D4" w14:textId="77777777" w:rsidR="000B7C6E" w:rsidRPr="006B4952" w:rsidRDefault="000B7C6E" w:rsidP="000B7C6E">
      <w:pPr>
        <w:tabs>
          <w:tab w:val="left" w:pos="915"/>
        </w:tabs>
        <w:spacing w:before="120" w:after="120"/>
        <w:jc w:val="both"/>
        <w:rPr>
          <w:ins w:id="756" w:author="Adam Hay" w:date="2015-11-18T01:59:00Z"/>
          <w:rFonts w:cs="Arial"/>
          <w:sz w:val="20"/>
          <w:szCs w:val="20"/>
        </w:rPr>
      </w:pPr>
      <w:ins w:id="757" w:author="Adam Hay" w:date="2015-11-18T01:59:00Z">
        <w:r w:rsidRPr="006B4952">
          <w:rPr>
            <w:rFonts w:cs="Arial"/>
            <w:sz w:val="20"/>
            <w:szCs w:val="20"/>
          </w:rPr>
          <w:t>This is the reuse of an item for its original purpose, i.e. clean-up equipment should be cleaned and reused in place of disposable items.</w:t>
        </w:r>
      </w:ins>
    </w:p>
    <w:p w14:paraId="72998F2C" w14:textId="77777777" w:rsidR="000B7C6E" w:rsidRPr="006B4952" w:rsidRDefault="000B7C6E" w:rsidP="000B7C6E">
      <w:pPr>
        <w:tabs>
          <w:tab w:val="left" w:pos="915"/>
        </w:tabs>
        <w:spacing w:before="120" w:after="120"/>
        <w:jc w:val="both"/>
        <w:rPr>
          <w:ins w:id="758" w:author="Adam Hay" w:date="2015-11-18T01:59:00Z"/>
          <w:rFonts w:cs="Arial"/>
          <w:bCs/>
          <w:sz w:val="20"/>
          <w:szCs w:val="20"/>
          <w:u w:val="single"/>
        </w:rPr>
      </w:pPr>
      <w:ins w:id="759" w:author="Adam Hay" w:date="2015-11-18T01:59:00Z">
        <w:r w:rsidRPr="006B4952">
          <w:rPr>
            <w:rFonts w:cs="Arial"/>
            <w:bCs/>
            <w:sz w:val="20"/>
            <w:szCs w:val="20"/>
            <w:u w:val="single"/>
          </w:rPr>
          <w:t>Examples of reuse</w:t>
        </w:r>
      </w:ins>
    </w:p>
    <w:p w14:paraId="08167F0D" w14:textId="77777777" w:rsidR="000B7C6E" w:rsidRPr="006B4952" w:rsidRDefault="000B7C6E" w:rsidP="000B7C6E">
      <w:pPr>
        <w:pStyle w:val="ListParagraph"/>
        <w:numPr>
          <w:ilvl w:val="0"/>
          <w:numId w:val="46"/>
        </w:numPr>
        <w:tabs>
          <w:tab w:val="left" w:pos="915"/>
        </w:tabs>
        <w:spacing w:before="120" w:after="120"/>
        <w:ind w:left="426" w:hanging="426"/>
        <w:contextualSpacing w:val="0"/>
        <w:jc w:val="both"/>
        <w:rPr>
          <w:ins w:id="760" w:author="Adam Hay" w:date="2015-11-18T01:59:00Z"/>
          <w:rFonts w:cs="Arial"/>
          <w:sz w:val="20"/>
          <w:szCs w:val="20"/>
        </w:rPr>
      </w:pPr>
      <w:ins w:id="761" w:author="Adam Hay" w:date="2015-11-18T01:59:00Z">
        <w:r w:rsidRPr="006B4952">
          <w:rPr>
            <w:rFonts w:cs="Arial"/>
            <w:sz w:val="20"/>
            <w:szCs w:val="20"/>
          </w:rPr>
          <w:t>Cleaning of PPE so that it can be reused e.g. rubber boots, hardhats, goggles etc.</w:t>
        </w:r>
      </w:ins>
    </w:p>
    <w:p w14:paraId="6214D722" w14:textId="77777777" w:rsidR="000B7C6E" w:rsidRPr="006B4952" w:rsidRDefault="000B7C6E" w:rsidP="000B7C6E">
      <w:pPr>
        <w:pStyle w:val="ListParagraph"/>
        <w:numPr>
          <w:ilvl w:val="0"/>
          <w:numId w:val="46"/>
        </w:numPr>
        <w:tabs>
          <w:tab w:val="left" w:pos="915"/>
        </w:tabs>
        <w:spacing w:before="120" w:after="120"/>
        <w:ind w:left="426" w:hanging="426"/>
        <w:contextualSpacing w:val="0"/>
        <w:jc w:val="both"/>
        <w:rPr>
          <w:ins w:id="762" w:author="Adam Hay" w:date="2015-11-18T01:59:00Z"/>
          <w:rFonts w:cs="Arial"/>
          <w:sz w:val="20"/>
          <w:szCs w:val="20"/>
        </w:rPr>
      </w:pPr>
      <w:ins w:id="763" w:author="Adam Hay" w:date="2015-11-18T01:59:00Z">
        <w:r w:rsidRPr="006B4952">
          <w:rPr>
            <w:rFonts w:cs="Arial"/>
            <w:sz w:val="20"/>
            <w:szCs w:val="20"/>
          </w:rPr>
          <w:t>Ensure that no further impact is caused through the cleaning</w:t>
        </w:r>
      </w:ins>
    </w:p>
    <w:p w14:paraId="548E2325" w14:textId="77777777" w:rsidR="000B7C6E" w:rsidRPr="006B4952" w:rsidRDefault="000B7C6E" w:rsidP="000B7C6E">
      <w:pPr>
        <w:pStyle w:val="ListParagraph"/>
        <w:numPr>
          <w:ilvl w:val="0"/>
          <w:numId w:val="49"/>
        </w:numPr>
        <w:tabs>
          <w:tab w:val="left" w:pos="915"/>
        </w:tabs>
        <w:spacing w:before="120" w:after="120"/>
        <w:ind w:left="426" w:hanging="426"/>
        <w:jc w:val="both"/>
        <w:rPr>
          <w:ins w:id="764" w:author="Adam Hay" w:date="2015-11-18T01:59:00Z"/>
          <w:rFonts w:cs="Arial"/>
          <w:bCs/>
          <w:sz w:val="20"/>
          <w:szCs w:val="20"/>
        </w:rPr>
      </w:pPr>
      <w:ins w:id="765" w:author="Adam Hay" w:date="2015-11-18T01:59:00Z">
        <w:r w:rsidRPr="006B4952">
          <w:rPr>
            <w:rFonts w:cs="Arial"/>
            <w:b/>
            <w:sz w:val="20"/>
            <w:szCs w:val="20"/>
          </w:rPr>
          <w:t>Recycling/recover</w:t>
        </w:r>
      </w:ins>
    </w:p>
    <w:p w14:paraId="6BE71C94" w14:textId="77777777" w:rsidR="000B7C6E" w:rsidRPr="006B4952" w:rsidRDefault="000B7C6E" w:rsidP="000B7C6E">
      <w:pPr>
        <w:tabs>
          <w:tab w:val="left" w:pos="915"/>
        </w:tabs>
        <w:spacing w:before="120" w:after="120"/>
        <w:jc w:val="both"/>
        <w:rPr>
          <w:ins w:id="766" w:author="Adam Hay" w:date="2015-11-18T01:59:00Z"/>
          <w:rFonts w:cs="Arial"/>
          <w:b/>
          <w:sz w:val="20"/>
          <w:szCs w:val="20"/>
        </w:rPr>
      </w:pPr>
      <w:ins w:id="767" w:author="Adam Hay" w:date="2015-11-18T01:59:00Z">
        <w:r w:rsidRPr="006B4952">
          <w:rPr>
            <w:rFonts w:cs="Arial"/>
            <w:sz w:val="20"/>
            <w:szCs w:val="20"/>
          </w:rPr>
          <w:t>It reduces the amount of waste for disposal; saves natural resources;</w:t>
        </w:r>
        <w:r w:rsidRPr="006B4952">
          <w:rPr>
            <w:rFonts w:cs="Arial"/>
            <w:b/>
            <w:sz w:val="20"/>
            <w:szCs w:val="20"/>
          </w:rPr>
          <w:t xml:space="preserve"> </w:t>
        </w:r>
        <w:r w:rsidRPr="006B4952">
          <w:rPr>
            <w:rFonts w:cs="Arial"/>
            <w:sz w:val="20"/>
            <w:szCs w:val="20"/>
          </w:rPr>
          <w:t>this will be directly affected by the quality of the recovered product, i.e. highly contaminated material is less likely to be suitable for recycling.</w:t>
        </w:r>
      </w:ins>
    </w:p>
    <w:p w14:paraId="1C404750" w14:textId="77777777" w:rsidR="000B7C6E" w:rsidRDefault="000B7C6E" w:rsidP="000B7C6E">
      <w:pPr>
        <w:tabs>
          <w:tab w:val="left" w:pos="915"/>
        </w:tabs>
        <w:spacing w:before="120" w:after="120"/>
        <w:jc w:val="both"/>
        <w:rPr>
          <w:ins w:id="768" w:author="Adam Hay" w:date="2015-11-18T01:59:00Z"/>
          <w:rFonts w:cs="Arial"/>
          <w:bCs/>
          <w:sz w:val="20"/>
          <w:szCs w:val="20"/>
          <w:u w:val="single"/>
        </w:rPr>
      </w:pPr>
      <w:ins w:id="769" w:author="Adam Hay" w:date="2015-11-18T01:59:00Z">
        <w:r>
          <w:rPr>
            <w:rFonts w:cs="Arial"/>
            <w:bCs/>
            <w:sz w:val="20"/>
            <w:szCs w:val="20"/>
            <w:u w:val="single"/>
          </w:rPr>
          <w:br w:type="page"/>
        </w:r>
      </w:ins>
    </w:p>
    <w:p w14:paraId="68FC911E" w14:textId="77777777" w:rsidR="000B7C6E" w:rsidRPr="006B4952" w:rsidRDefault="000B7C6E" w:rsidP="000B7C6E">
      <w:pPr>
        <w:tabs>
          <w:tab w:val="left" w:pos="915"/>
        </w:tabs>
        <w:spacing w:before="120" w:after="120"/>
        <w:jc w:val="both"/>
        <w:rPr>
          <w:ins w:id="770" w:author="Adam Hay" w:date="2015-11-18T01:59:00Z"/>
          <w:rFonts w:cs="Arial"/>
          <w:bCs/>
          <w:sz w:val="20"/>
          <w:szCs w:val="20"/>
          <w:u w:val="single"/>
        </w:rPr>
      </w:pPr>
      <w:ins w:id="771" w:author="Adam Hay" w:date="2015-11-18T01:59:00Z">
        <w:r w:rsidRPr="006B4952">
          <w:rPr>
            <w:rFonts w:cs="Arial"/>
            <w:bCs/>
            <w:sz w:val="20"/>
            <w:szCs w:val="20"/>
            <w:u w:val="single"/>
          </w:rPr>
          <w:lastRenderedPageBreak/>
          <w:t>Examples of recycling/recover</w:t>
        </w:r>
      </w:ins>
    </w:p>
    <w:p w14:paraId="3C58098F" w14:textId="77777777" w:rsidR="000B7C6E" w:rsidRPr="006B4952" w:rsidRDefault="000B7C6E" w:rsidP="000B7C6E">
      <w:pPr>
        <w:pStyle w:val="ListParagraph"/>
        <w:numPr>
          <w:ilvl w:val="0"/>
          <w:numId w:val="46"/>
        </w:numPr>
        <w:spacing w:before="120" w:after="120"/>
        <w:ind w:left="426" w:hanging="426"/>
        <w:contextualSpacing w:val="0"/>
        <w:jc w:val="both"/>
        <w:rPr>
          <w:ins w:id="772" w:author="Adam Hay" w:date="2015-11-18T01:59:00Z"/>
          <w:rFonts w:cs="Arial"/>
          <w:b/>
          <w:sz w:val="20"/>
          <w:szCs w:val="20"/>
        </w:rPr>
      </w:pPr>
      <w:ins w:id="773" w:author="Adam Hay" w:date="2015-11-18T01:59:00Z">
        <w:r w:rsidRPr="006B4952">
          <w:rPr>
            <w:rFonts w:cs="Arial"/>
            <w:sz w:val="20"/>
            <w:szCs w:val="20"/>
          </w:rPr>
          <w:t>Taking waste oil to a refinery for conversion into other usable products.</w:t>
        </w:r>
      </w:ins>
    </w:p>
    <w:p w14:paraId="18738EBD" w14:textId="77777777" w:rsidR="000B7C6E" w:rsidRPr="006B4952" w:rsidRDefault="000B7C6E" w:rsidP="000B7C6E">
      <w:pPr>
        <w:pStyle w:val="ListParagraph"/>
        <w:numPr>
          <w:ilvl w:val="0"/>
          <w:numId w:val="46"/>
        </w:numPr>
        <w:spacing w:before="120" w:after="120"/>
        <w:ind w:left="426" w:hanging="426"/>
        <w:contextualSpacing w:val="0"/>
        <w:jc w:val="both"/>
        <w:rPr>
          <w:ins w:id="774" w:author="Adam Hay" w:date="2015-11-18T01:59:00Z"/>
          <w:rFonts w:cs="Arial"/>
          <w:b/>
          <w:sz w:val="20"/>
          <w:szCs w:val="20"/>
        </w:rPr>
      </w:pPr>
      <w:ins w:id="775" w:author="Adam Hay" w:date="2015-11-18T01:59:00Z">
        <w:r w:rsidRPr="006B4952">
          <w:rPr>
            <w:rFonts w:cs="Arial"/>
            <w:sz w:val="20"/>
            <w:szCs w:val="20"/>
          </w:rPr>
          <w:t>Burning of waste oils to make burner fuel (is an alternative fuel to diesel).</w:t>
        </w:r>
      </w:ins>
    </w:p>
    <w:p w14:paraId="2437AFB2" w14:textId="77777777" w:rsidR="000B7C6E" w:rsidRPr="006B4952" w:rsidRDefault="000B7C6E" w:rsidP="000B7C6E">
      <w:pPr>
        <w:pStyle w:val="ListParagraph"/>
        <w:numPr>
          <w:ilvl w:val="0"/>
          <w:numId w:val="49"/>
        </w:numPr>
        <w:tabs>
          <w:tab w:val="left" w:pos="915"/>
        </w:tabs>
        <w:spacing w:before="120" w:after="120"/>
        <w:ind w:left="426" w:hanging="426"/>
        <w:jc w:val="both"/>
        <w:rPr>
          <w:ins w:id="776" w:author="Adam Hay" w:date="2015-11-18T01:59:00Z"/>
          <w:rFonts w:cs="Arial"/>
          <w:bCs/>
          <w:sz w:val="20"/>
          <w:szCs w:val="20"/>
        </w:rPr>
      </w:pPr>
      <w:ins w:id="777" w:author="Adam Hay" w:date="2015-11-18T01:59:00Z">
        <w:r w:rsidRPr="006B4952">
          <w:rPr>
            <w:rFonts w:cs="Arial"/>
            <w:b/>
            <w:sz w:val="20"/>
            <w:szCs w:val="20"/>
          </w:rPr>
          <w:t>Disposal/refuse</w:t>
        </w:r>
      </w:ins>
    </w:p>
    <w:p w14:paraId="075BFAA3" w14:textId="77777777" w:rsidR="000B7C6E" w:rsidRPr="006B4952" w:rsidRDefault="000B7C6E" w:rsidP="000B7C6E">
      <w:pPr>
        <w:tabs>
          <w:tab w:val="left" w:pos="915"/>
        </w:tabs>
        <w:spacing w:before="120" w:after="120"/>
        <w:jc w:val="both"/>
        <w:rPr>
          <w:ins w:id="778" w:author="Adam Hay" w:date="2015-11-18T01:59:00Z"/>
          <w:rFonts w:cs="Arial"/>
          <w:sz w:val="20"/>
          <w:szCs w:val="20"/>
        </w:rPr>
      </w:pPr>
      <w:ins w:id="779" w:author="Adam Hay" w:date="2015-11-18T01:59:00Z">
        <w:r w:rsidRPr="006B4952">
          <w:rPr>
            <w:rFonts w:cs="Arial"/>
            <w:sz w:val="20"/>
            <w:szCs w:val="20"/>
          </w:rPr>
          <w:t>Refuse is the final and least desirable option.  If none of the above methods cannot be carried out for whatever reason the waste must be disposed of effectively through some means.</w:t>
        </w:r>
      </w:ins>
    </w:p>
    <w:p w14:paraId="6EAAF0D1" w14:textId="77777777" w:rsidR="000B7C6E" w:rsidRPr="006B4952" w:rsidRDefault="000B7C6E" w:rsidP="000B7C6E">
      <w:pPr>
        <w:tabs>
          <w:tab w:val="left" w:pos="915"/>
        </w:tabs>
        <w:spacing w:before="120" w:after="120"/>
        <w:jc w:val="both"/>
        <w:rPr>
          <w:ins w:id="780" w:author="Adam Hay" w:date="2015-11-18T01:59:00Z"/>
          <w:rFonts w:cs="Arial"/>
          <w:bCs/>
          <w:sz w:val="20"/>
          <w:szCs w:val="20"/>
          <w:u w:val="single"/>
        </w:rPr>
      </w:pPr>
      <w:ins w:id="781" w:author="Adam Hay" w:date="2015-11-18T01:59:00Z">
        <w:r w:rsidRPr="006B4952">
          <w:rPr>
            <w:rFonts w:cs="Arial"/>
            <w:bCs/>
            <w:sz w:val="20"/>
            <w:szCs w:val="20"/>
            <w:u w:val="single"/>
          </w:rPr>
          <w:t>Examples of disposal/refuse</w:t>
        </w:r>
      </w:ins>
    </w:p>
    <w:p w14:paraId="2EE56535" w14:textId="77777777" w:rsidR="000B7C6E" w:rsidRPr="006B4952" w:rsidRDefault="000B7C6E" w:rsidP="000B7C6E">
      <w:pPr>
        <w:pStyle w:val="ListParagraph"/>
        <w:numPr>
          <w:ilvl w:val="0"/>
          <w:numId w:val="46"/>
        </w:numPr>
        <w:tabs>
          <w:tab w:val="left" w:pos="426"/>
        </w:tabs>
        <w:spacing w:before="120" w:after="120"/>
        <w:ind w:left="426" w:hanging="426"/>
        <w:contextualSpacing w:val="0"/>
        <w:jc w:val="both"/>
        <w:rPr>
          <w:ins w:id="782" w:author="Adam Hay" w:date="2015-11-18T01:59:00Z"/>
          <w:rFonts w:cs="Arial"/>
          <w:sz w:val="20"/>
          <w:szCs w:val="20"/>
        </w:rPr>
      </w:pPr>
      <w:ins w:id="783" w:author="Adam Hay" w:date="2015-11-18T01:59:00Z">
        <w:r w:rsidRPr="006B4952">
          <w:rPr>
            <w:rFonts w:cs="Arial"/>
            <w:sz w:val="20"/>
            <w:szCs w:val="20"/>
          </w:rPr>
          <w:t>This may be the case for highly mixed wastes of oil, plastics, organic debris, water, sediments which cannot be separated.</w:t>
        </w:r>
      </w:ins>
    </w:p>
    <w:p w14:paraId="430EE719" w14:textId="77777777" w:rsidR="000B7C6E" w:rsidRDefault="000B7C6E">
      <w:pPr>
        <w:pStyle w:val="BodyText"/>
        <w:rPr>
          <w:ins w:id="784" w:author="Adam Hay" w:date="2015-11-18T01:59:00Z"/>
        </w:rPr>
        <w:pPrChange w:id="785" w:author="Adam Hay" w:date="2015-11-18T01:59:00Z">
          <w:pPr>
            <w:pStyle w:val="Heading2"/>
            <w:keepNext w:val="0"/>
            <w:numPr>
              <w:numId w:val="34"/>
            </w:numPr>
            <w:tabs>
              <w:tab w:val="clear" w:pos="576"/>
              <w:tab w:val="clear" w:pos="851"/>
              <w:tab w:val="num" w:pos="0"/>
              <w:tab w:val="num" w:pos="567"/>
              <w:tab w:val="num" w:pos="2555"/>
            </w:tabs>
            <w:spacing w:before="240"/>
            <w:ind w:left="0" w:firstLine="0"/>
          </w:pPr>
        </w:pPrChange>
      </w:pPr>
    </w:p>
    <w:p w14:paraId="2DC492E8" w14:textId="77777777" w:rsidR="000B7C6E" w:rsidRPr="000B7C6E" w:rsidRDefault="000B7C6E">
      <w:pPr>
        <w:pStyle w:val="BodyText"/>
        <w:rPr>
          <w:ins w:id="786" w:author="Adam Hay" w:date="2015-11-18T01:59:00Z"/>
          <w:rPrChange w:id="787" w:author="Adam Hay" w:date="2015-11-18T01:59:00Z">
            <w:rPr>
              <w:ins w:id="788" w:author="Adam Hay" w:date="2015-11-18T01:59:00Z"/>
              <w:rFonts w:cs="Arial"/>
              <w:sz w:val="20"/>
            </w:rPr>
          </w:rPrChange>
        </w:rPr>
        <w:pPrChange w:id="789" w:author="Adam Hay" w:date="2015-11-18T01:59:00Z">
          <w:pPr>
            <w:pStyle w:val="Heading2"/>
            <w:keepNext w:val="0"/>
            <w:numPr>
              <w:numId w:val="34"/>
            </w:numPr>
            <w:tabs>
              <w:tab w:val="clear" w:pos="576"/>
              <w:tab w:val="clear" w:pos="851"/>
              <w:tab w:val="num" w:pos="0"/>
              <w:tab w:val="num" w:pos="567"/>
              <w:tab w:val="num" w:pos="2555"/>
            </w:tabs>
            <w:spacing w:before="240"/>
            <w:ind w:left="0" w:firstLine="0"/>
          </w:pPr>
        </w:pPrChange>
      </w:pPr>
    </w:p>
    <w:p w14:paraId="56C262F8" w14:textId="2CDE0CF4" w:rsidR="009D65C8" w:rsidRPr="008F1C96" w:rsidRDefault="009D65C8" w:rsidP="006C74ED">
      <w:pPr>
        <w:pStyle w:val="Heading2"/>
        <w:keepNext w:val="0"/>
        <w:numPr>
          <w:ilvl w:val="1"/>
          <w:numId w:val="34"/>
        </w:numPr>
        <w:tabs>
          <w:tab w:val="clear" w:pos="851"/>
          <w:tab w:val="num" w:pos="0"/>
          <w:tab w:val="num" w:pos="567"/>
        </w:tabs>
        <w:spacing w:before="240"/>
        <w:ind w:left="0" w:firstLine="0"/>
        <w:rPr>
          <w:rFonts w:cs="Arial"/>
          <w:sz w:val="20"/>
        </w:rPr>
      </w:pPr>
      <w:bookmarkStart w:id="790" w:name="_Toc435575519"/>
      <w:r w:rsidRPr="008F1C96">
        <w:rPr>
          <w:rFonts w:cs="Arial"/>
          <w:sz w:val="20"/>
        </w:rPr>
        <w:t>Hazardous Substances</w:t>
      </w:r>
      <w:ins w:id="791" w:author="Adam Hay" w:date="2015-11-18T02:00:00Z">
        <w:r w:rsidR="000B7C6E">
          <w:rPr>
            <w:rFonts w:cs="Arial"/>
            <w:sz w:val="20"/>
          </w:rPr>
          <w:t xml:space="preserve"> Management</w:t>
        </w:r>
      </w:ins>
      <w:bookmarkEnd w:id="790"/>
    </w:p>
    <w:p w14:paraId="7A5BBA7A" w14:textId="612BA54C" w:rsidR="009D65C8" w:rsidRPr="008F1C96" w:rsidRDefault="009D65C8">
      <w:pPr>
        <w:pStyle w:val="Pa7"/>
        <w:spacing w:after="100" w:line="240" w:lineRule="auto"/>
        <w:jc w:val="both"/>
        <w:rPr>
          <w:rFonts w:ascii="Arial" w:hAnsi="Arial" w:cs="Arial"/>
          <w:color w:val="000000"/>
          <w:sz w:val="20"/>
          <w:szCs w:val="20"/>
          <w:lang w:val="en-GB"/>
          <w:rPrChange w:id="792" w:author="James Collocott" w:date="2015-11-03T16:22:00Z">
            <w:rPr>
              <w:rFonts w:ascii="Arial" w:hAnsi="Arial" w:cs="Arial"/>
              <w:color w:val="000000"/>
              <w:lang w:val="en-GB"/>
            </w:rPr>
          </w:rPrChange>
        </w:rPr>
      </w:pPr>
      <w:r w:rsidRPr="008F1C96">
        <w:rPr>
          <w:rFonts w:ascii="Arial" w:hAnsi="Arial" w:cs="Arial"/>
          <w:color w:val="000000"/>
          <w:sz w:val="20"/>
          <w:szCs w:val="20"/>
          <w:lang w:val="en-GB"/>
          <w:rPrChange w:id="793" w:author="James Collocott" w:date="2015-11-03T16:22:00Z">
            <w:rPr>
              <w:rFonts w:ascii="Arial" w:hAnsi="Arial" w:cs="Arial"/>
              <w:color w:val="000000"/>
              <w:lang w:val="en-GB"/>
            </w:rPr>
          </w:rPrChange>
        </w:rPr>
        <w:t>An organisation must identify and adequately manage environmental hazards</w:t>
      </w:r>
      <w:ins w:id="794" w:author="James Collocott" w:date="2015-11-03T16:21:00Z">
        <w:r w:rsidR="004B4D7C" w:rsidRPr="008F1C96">
          <w:rPr>
            <w:rFonts w:ascii="Arial" w:hAnsi="Arial" w:cs="Arial"/>
            <w:color w:val="000000"/>
            <w:sz w:val="20"/>
            <w:szCs w:val="20"/>
            <w:lang w:val="en-GB"/>
            <w:rPrChange w:id="795" w:author="James Collocott" w:date="2015-11-03T16:22:00Z">
              <w:rPr>
                <w:rFonts w:ascii="Arial" w:hAnsi="Arial" w:cs="Arial"/>
                <w:color w:val="000000"/>
                <w:lang w:val="en-GB"/>
              </w:rPr>
            </w:rPrChange>
          </w:rPr>
          <w:t>,</w:t>
        </w:r>
      </w:ins>
      <w:r w:rsidRPr="008F1C96">
        <w:rPr>
          <w:rFonts w:ascii="Arial" w:hAnsi="Arial" w:cs="Arial"/>
          <w:color w:val="000000"/>
          <w:sz w:val="20"/>
          <w:szCs w:val="20"/>
          <w:lang w:val="en-GB"/>
          <w:rPrChange w:id="796" w:author="James Collocott" w:date="2015-11-03T16:22:00Z">
            <w:rPr>
              <w:rFonts w:ascii="Arial" w:hAnsi="Arial" w:cs="Arial"/>
              <w:color w:val="000000"/>
              <w:lang w:val="en-GB"/>
            </w:rPr>
          </w:rPrChange>
        </w:rPr>
        <w:t xml:space="preserve"> including wastes</w:t>
      </w:r>
      <w:ins w:id="797" w:author="James Collocott" w:date="2015-11-03T16:21:00Z">
        <w:r w:rsidR="004B4D7C" w:rsidRPr="008F1C96">
          <w:rPr>
            <w:rFonts w:ascii="Arial" w:hAnsi="Arial" w:cs="Arial"/>
            <w:color w:val="000000"/>
            <w:sz w:val="20"/>
            <w:szCs w:val="20"/>
            <w:lang w:val="en-GB"/>
            <w:rPrChange w:id="798" w:author="James Collocott" w:date="2015-11-03T16:22:00Z">
              <w:rPr>
                <w:rFonts w:ascii="Arial" w:hAnsi="Arial" w:cs="Arial"/>
                <w:color w:val="000000"/>
                <w:lang w:val="en-GB"/>
              </w:rPr>
            </w:rPrChange>
          </w:rPr>
          <w:t>,</w:t>
        </w:r>
      </w:ins>
      <w:r w:rsidRPr="008F1C96">
        <w:rPr>
          <w:rFonts w:ascii="Arial" w:hAnsi="Arial" w:cs="Arial"/>
          <w:color w:val="000000"/>
          <w:sz w:val="20"/>
          <w:szCs w:val="20"/>
          <w:lang w:val="en-GB"/>
          <w:rPrChange w:id="799" w:author="James Collocott" w:date="2015-11-03T16:22:00Z">
            <w:rPr>
              <w:rFonts w:ascii="Arial" w:hAnsi="Arial" w:cs="Arial"/>
              <w:color w:val="000000"/>
              <w:lang w:val="en-GB"/>
            </w:rPr>
          </w:rPrChange>
        </w:rPr>
        <w:t xml:space="preserve"> or contaminants entering the immediate environment. </w:t>
      </w:r>
      <w:ins w:id="800" w:author="James Collocott" w:date="2015-11-03T16:21:00Z">
        <w:r w:rsidR="004B4D7C" w:rsidRPr="008F1C96">
          <w:rPr>
            <w:rFonts w:ascii="Arial" w:hAnsi="Arial" w:cs="Arial"/>
            <w:color w:val="000000"/>
            <w:sz w:val="20"/>
            <w:szCs w:val="20"/>
            <w:lang w:val="en-GB"/>
            <w:rPrChange w:id="801" w:author="James Collocott" w:date="2015-11-03T16:22:00Z">
              <w:rPr>
                <w:rFonts w:ascii="Arial" w:hAnsi="Arial" w:cs="Arial"/>
                <w:color w:val="000000"/>
                <w:lang w:val="en-GB"/>
              </w:rPr>
            </w:rPrChange>
          </w:rPr>
          <w:t xml:space="preserve"> </w:t>
        </w:r>
      </w:ins>
      <w:r w:rsidRPr="008F1C96">
        <w:rPr>
          <w:rFonts w:ascii="Arial" w:hAnsi="Arial" w:cs="Arial"/>
          <w:color w:val="000000"/>
          <w:sz w:val="20"/>
          <w:szCs w:val="20"/>
          <w:lang w:val="en-GB"/>
          <w:rPrChange w:id="802" w:author="James Collocott" w:date="2015-11-03T16:22:00Z">
            <w:rPr>
              <w:rFonts w:ascii="Arial" w:hAnsi="Arial" w:cs="Arial"/>
              <w:color w:val="000000"/>
              <w:lang w:val="en-GB"/>
            </w:rPr>
          </w:rPrChange>
        </w:rPr>
        <w:t>Potentially, an organisation may have to deal with a wide range of these hazardous substances,</w:t>
      </w:r>
      <w:del w:id="803" w:author="James Collocott" w:date="2015-11-03T16:22:00Z">
        <w:r w:rsidRPr="008F1C96" w:rsidDel="004B4D7C">
          <w:rPr>
            <w:rFonts w:ascii="Arial" w:hAnsi="Arial" w:cs="Arial"/>
            <w:color w:val="000000"/>
            <w:sz w:val="20"/>
            <w:szCs w:val="20"/>
            <w:lang w:val="en-GB"/>
            <w:rPrChange w:id="804" w:author="James Collocott" w:date="2015-11-03T16:22:00Z">
              <w:rPr>
                <w:rFonts w:ascii="Arial" w:hAnsi="Arial" w:cs="Arial"/>
                <w:color w:val="000000"/>
                <w:lang w:val="en-GB"/>
              </w:rPr>
            </w:rPrChange>
          </w:rPr>
          <w:delText xml:space="preserve"> and</w:delText>
        </w:r>
      </w:del>
      <w:r w:rsidRPr="008F1C96">
        <w:rPr>
          <w:rFonts w:ascii="Arial" w:hAnsi="Arial" w:cs="Arial"/>
          <w:color w:val="000000"/>
          <w:sz w:val="20"/>
          <w:szCs w:val="20"/>
          <w:lang w:val="en-GB"/>
          <w:rPrChange w:id="805" w:author="James Collocott" w:date="2015-11-03T16:22:00Z">
            <w:rPr>
              <w:rFonts w:ascii="Arial" w:hAnsi="Arial" w:cs="Arial"/>
              <w:color w:val="000000"/>
              <w:lang w:val="en-GB"/>
            </w:rPr>
          </w:rPrChange>
        </w:rPr>
        <w:t xml:space="preserve"> as well as multiple hazards </w:t>
      </w:r>
      <w:del w:id="806" w:author="James Collocott" w:date="2015-11-03T16:22:00Z">
        <w:r w:rsidRPr="008F1C96" w:rsidDel="004B4D7C">
          <w:rPr>
            <w:rFonts w:ascii="Arial" w:hAnsi="Arial" w:cs="Arial"/>
            <w:color w:val="000000"/>
            <w:sz w:val="20"/>
            <w:szCs w:val="20"/>
            <w:lang w:val="en-GB"/>
            <w:rPrChange w:id="807" w:author="James Collocott" w:date="2015-11-03T16:22:00Z">
              <w:rPr>
                <w:rFonts w:ascii="Arial" w:hAnsi="Arial" w:cs="Arial"/>
                <w:color w:val="000000"/>
                <w:lang w:val="en-GB"/>
              </w:rPr>
            </w:rPrChange>
          </w:rPr>
          <w:delText>in</w:delText>
        </w:r>
      </w:del>
      <w:ins w:id="808" w:author="James Collocott" w:date="2015-11-03T16:22:00Z">
        <w:r w:rsidR="004B4D7C" w:rsidRPr="008F1C96">
          <w:rPr>
            <w:rFonts w:ascii="Arial" w:hAnsi="Arial" w:cs="Arial"/>
            <w:color w:val="000000"/>
            <w:sz w:val="20"/>
            <w:szCs w:val="20"/>
            <w:lang w:val="en-GB"/>
            <w:rPrChange w:id="809" w:author="James Collocott" w:date="2015-11-03T16:22:00Z">
              <w:rPr>
                <w:rFonts w:ascii="Arial" w:hAnsi="Arial" w:cs="Arial"/>
                <w:color w:val="000000"/>
                <w:lang w:val="en-GB"/>
              </w:rPr>
            </w:rPrChange>
          </w:rPr>
          <w:t>at</w:t>
        </w:r>
      </w:ins>
      <w:r w:rsidRPr="008F1C96">
        <w:rPr>
          <w:rFonts w:ascii="Arial" w:hAnsi="Arial" w:cs="Arial"/>
          <w:color w:val="000000"/>
          <w:sz w:val="20"/>
          <w:szCs w:val="20"/>
          <w:lang w:val="en-GB"/>
          <w:rPrChange w:id="810" w:author="James Collocott" w:date="2015-11-03T16:22:00Z">
            <w:rPr>
              <w:rFonts w:ascii="Arial" w:hAnsi="Arial" w:cs="Arial"/>
              <w:color w:val="000000"/>
              <w:lang w:val="en-GB"/>
            </w:rPr>
          </w:rPrChange>
        </w:rPr>
        <w:t xml:space="preserve"> individual sites. </w:t>
      </w:r>
      <w:ins w:id="811" w:author="James Collocott" w:date="2015-11-03T16:21:00Z">
        <w:r w:rsidR="004B4D7C" w:rsidRPr="008F1C96">
          <w:rPr>
            <w:rFonts w:ascii="Arial" w:hAnsi="Arial" w:cs="Arial"/>
            <w:color w:val="000000"/>
            <w:sz w:val="20"/>
            <w:szCs w:val="20"/>
            <w:lang w:val="en-GB"/>
            <w:rPrChange w:id="812" w:author="James Collocott" w:date="2015-11-03T16:22:00Z">
              <w:rPr>
                <w:rFonts w:ascii="Arial" w:hAnsi="Arial" w:cs="Arial"/>
                <w:color w:val="000000"/>
                <w:lang w:val="en-GB"/>
              </w:rPr>
            </w:rPrChange>
          </w:rPr>
          <w:t xml:space="preserve"> </w:t>
        </w:r>
      </w:ins>
      <w:r w:rsidRPr="008F1C96">
        <w:rPr>
          <w:rFonts w:ascii="Arial" w:hAnsi="Arial" w:cs="Arial"/>
          <w:color w:val="000000"/>
          <w:sz w:val="20"/>
          <w:szCs w:val="20"/>
          <w:lang w:val="en-GB"/>
          <w:rPrChange w:id="813" w:author="James Collocott" w:date="2015-11-03T16:22:00Z">
            <w:rPr>
              <w:rFonts w:ascii="Arial" w:hAnsi="Arial" w:cs="Arial"/>
              <w:color w:val="000000"/>
              <w:lang w:val="en-GB"/>
            </w:rPr>
          </w:rPrChange>
        </w:rPr>
        <w:t>These hazards may also arise at varying times</w:t>
      </w:r>
      <w:ins w:id="814" w:author="James Collocott" w:date="2015-11-03T16:22:00Z">
        <w:r w:rsidR="004B4D7C" w:rsidRPr="008F1C96">
          <w:rPr>
            <w:rFonts w:ascii="Arial" w:hAnsi="Arial" w:cs="Arial"/>
            <w:color w:val="000000"/>
            <w:sz w:val="20"/>
            <w:szCs w:val="20"/>
            <w:lang w:val="en-GB"/>
            <w:rPrChange w:id="815" w:author="James Collocott" w:date="2015-11-03T16:22:00Z">
              <w:rPr>
                <w:rFonts w:ascii="Arial" w:hAnsi="Arial" w:cs="Arial"/>
                <w:color w:val="000000"/>
                <w:lang w:val="en-GB"/>
              </w:rPr>
            </w:rPrChange>
          </w:rPr>
          <w:t>,</w:t>
        </w:r>
      </w:ins>
      <w:r w:rsidRPr="008F1C96">
        <w:rPr>
          <w:rFonts w:ascii="Arial" w:hAnsi="Arial" w:cs="Arial"/>
          <w:color w:val="000000"/>
          <w:sz w:val="20"/>
          <w:szCs w:val="20"/>
          <w:lang w:val="en-GB"/>
          <w:rPrChange w:id="816" w:author="James Collocott" w:date="2015-11-03T16:22:00Z">
            <w:rPr>
              <w:rFonts w:ascii="Arial" w:hAnsi="Arial" w:cs="Arial"/>
              <w:color w:val="000000"/>
              <w:lang w:val="en-GB"/>
            </w:rPr>
          </w:rPrChange>
        </w:rPr>
        <w:t xml:space="preserve"> or interact to produce a number of unwanted outcomes. </w:t>
      </w:r>
    </w:p>
    <w:p w14:paraId="2C0DDA39" w14:textId="77777777" w:rsidR="009D65C8" w:rsidRPr="008F1C96" w:rsidRDefault="009D65C8" w:rsidP="00175426">
      <w:pPr>
        <w:jc w:val="both"/>
        <w:rPr>
          <w:rFonts w:cs="Arial"/>
          <w:color w:val="000000"/>
          <w:sz w:val="20"/>
          <w:szCs w:val="20"/>
        </w:rPr>
      </w:pPr>
      <w:r w:rsidRPr="008F1C96">
        <w:rPr>
          <w:rFonts w:cs="Arial"/>
          <w:color w:val="000000"/>
          <w:sz w:val="20"/>
          <w:szCs w:val="20"/>
        </w:rPr>
        <w:t>It is important an organization:</w:t>
      </w:r>
    </w:p>
    <w:p w14:paraId="2A7998F2"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identifies hazardous substances which present a risk to within the site and adjacent to the site.</w:t>
      </w:r>
    </w:p>
    <w:p w14:paraId="15ED466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maintains a register of all hazardous substances being used, including the level of risk they present in the event of their release into the environment</w:t>
      </w:r>
    </w:p>
    <w:p w14:paraId="4AB2594C"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ensures there are control measures or procedures in place to manage the storage and handling of hazardous substances.</w:t>
      </w:r>
    </w:p>
    <w:p w14:paraId="371892D3"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ensure that all details of the substance, the correct handling and storage controls and any emergency response requirements are communicated clearly to those personnel involved in handling those substances.</w:t>
      </w:r>
    </w:p>
    <w:p w14:paraId="44C576CD" w14:textId="77777777" w:rsidR="009D65C8" w:rsidRPr="008F1C96" w:rsidRDefault="009D65C8" w:rsidP="006C74ED">
      <w:pPr>
        <w:pStyle w:val="Heading2"/>
        <w:keepNext w:val="0"/>
        <w:numPr>
          <w:ilvl w:val="1"/>
          <w:numId w:val="34"/>
        </w:numPr>
        <w:tabs>
          <w:tab w:val="clear" w:pos="851"/>
          <w:tab w:val="clear" w:pos="2555"/>
          <w:tab w:val="num" w:pos="0"/>
          <w:tab w:val="num" w:pos="426"/>
          <w:tab w:val="num" w:pos="1846"/>
        </w:tabs>
        <w:spacing w:before="240"/>
        <w:ind w:left="0" w:firstLine="0"/>
        <w:rPr>
          <w:rFonts w:cs="Arial"/>
          <w:sz w:val="20"/>
        </w:rPr>
      </w:pPr>
      <w:bookmarkStart w:id="817" w:name="_Toc435575520"/>
      <w:r w:rsidRPr="008F1C96">
        <w:rPr>
          <w:rFonts w:cs="Arial"/>
          <w:sz w:val="20"/>
        </w:rPr>
        <w:t>Mercury</w:t>
      </w:r>
      <w:bookmarkEnd w:id="817"/>
      <w:r w:rsidRPr="008F1C96">
        <w:rPr>
          <w:rFonts w:cs="Arial"/>
          <w:sz w:val="20"/>
        </w:rPr>
        <w:t xml:space="preserve"> </w:t>
      </w:r>
    </w:p>
    <w:p w14:paraId="666B819E" w14:textId="6DCB129D" w:rsidR="009D65C8" w:rsidRPr="008F1C96" w:rsidRDefault="009D65C8" w:rsidP="00175426">
      <w:pPr>
        <w:jc w:val="both"/>
        <w:rPr>
          <w:rFonts w:cs="Arial"/>
          <w:sz w:val="20"/>
          <w:szCs w:val="20"/>
        </w:rPr>
      </w:pPr>
      <w:r w:rsidRPr="008F1C96">
        <w:rPr>
          <w:rFonts w:cs="Arial"/>
          <w:sz w:val="20"/>
          <w:szCs w:val="20"/>
        </w:rPr>
        <w:t>There are a variety of health hazards associated with mercury.  These are particularly serious in the event of a fire, or for personnel engaged in mercury maintenance and clean-</w:t>
      </w:r>
      <w:del w:id="818" w:author="James Collocott" w:date="2015-11-04T16:37:00Z">
        <w:r w:rsidRPr="008F1C96" w:rsidDel="00F71D8C">
          <w:rPr>
            <w:rFonts w:cs="Arial"/>
            <w:sz w:val="20"/>
            <w:szCs w:val="20"/>
          </w:rPr>
          <w:delText xml:space="preserve"> </w:delText>
        </w:r>
      </w:del>
      <w:r w:rsidRPr="008F1C96">
        <w:rPr>
          <w:rFonts w:cs="Arial"/>
          <w:sz w:val="20"/>
          <w:szCs w:val="20"/>
        </w:rPr>
        <w:t>up operations.  Sources of mercury include lantern bearing baths in lighthouses, the residual contamination in surrounding areas from these baths</w:t>
      </w:r>
      <w:ins w:id="819" w:author="James Collocott" w:date="2015-11-04T16:37:00Z">
        <w:r w:rsidR="00F71D8C" w:rsidRPr="008F1C96">
          <w:rPr>
            <w:rFonts w:cs="Arial"/>
            <w:sz w:val="20"/>
            <w:szCs w:val="20"/>
          </w:rPr>
          <w:t>,</w:t>
        </w:r>
      </w:ins>
      <w:r w:rsidRPr="008F1C96">
        <w:rPr>
          <w:rFonts w:cs="Arial"/>
          <w:sz w:val="20"/>
          <w:szCs w:val="20"/>
        </w:rPr>
        <w:t xml:space="preserve"> or from leaking storage containers, certain electrical relays and control gear, and some types of primary batteries. </w:t>
      </w:r>
      <w:r w:rsidR="006C74ED">
        <w:rPr>
          <w:rFonts w:cs="Arial"/>
          <w:sz w:val="20"/>
          <w:szCs w:val="20"/>
        </w:rPr>
        <w:t xml:space="preserve"> </w:t>
      </w:r>
      <w:r w:rsidRPr="008F1C96">
        <w:rPr>
          <w:rFonts w:cs="Arial"/>
          <w:sz w:val="20"/>
          <w:szCs w:val="20"/>
        </w:rPr>
        <w:t>The following actions can be taken to deal with issues related to mercury:</w:t>
      </w:r>
    </w:p>
    <w:p w14:paraId="455880DC"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Use mercury-</w:t>
      </w:r>
      <w:del w:id="820" w:author="James Collocott" w:date="2015-11-04T16:38:00Z">
        <w:r w:rsidRPr="008F1C96" w:rsidDel="00F71D8C">
          <w:rPr>
            <w:rFonts w:cs="Arial"/>
            <w:sz w:val="20"/>
            <w:szCs w:val="20"/>
          </w:rPr>
          <w:delText xml:space="preserve"> </w:delText>
        </w:r>
      </w:del>
      <w:r w:rsidRPr="008F1C96">
        <w:rPr>
          <w:rFonts w:cs="Arial"/>
          <w:sz w:val="20"/>
          <w:szCs w:val="20"/>
        </w:rPr>
        <w:t>free batteries</w:t>
      </w:r>
      <w:del w:id="821" w:author="James Collocott" w:date="2015-11-04T16:38:00Z">
        <w:r w:rsidRPr="008F1C96" w:rsidDel="00F71D8C">
          <w:rPr>
            <w:rFonts w:cs="Arial"/>
            <w:sz w:val="20"/>
            <w:szCs w:val="20"/>
          </w:rPr>
          <w:delText>.</w:delText>
        </w:r>
      </w:del>
    </w:p>
    <w:p w14:paraId="6F54586D"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Phase out mercury-containing relays and return the ones currently in use to the manufacturer for recycling when they are no longer serviceable</w:t>
      </w:r>
      <w:del w:id="822" w:author="James Collocott" w:date="2015-11-04T16:38:00Z">
        <w:r w:rsidRPr="008F1C96" w:rsidDel="00F71D8C">
          <w:rPr>
            <w:rFonts w:cs="Arial"/>
            <w:sz w:val="20"/>
            <w:szCs w:val="20"/>
          </w:rPr>
          <w:delText>.</w:delText>
        </w:r>
      </w:del>
    </w:p>
    <w:p w14:paraId="11D14C01"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Evaluate the area to determine the presence of residual mercury</w:t>
      </w:r>
      <w:del w:id="823" w:author="James Collocott" w:date="2015-11-04T16:38:00Z">
        <w:r w:rsidRPr="008F1C96" w:rsidDel="00F71D8C">
          <w:rPr>
            <w:rFonts w:cs="Arial"/>
            <w:sz w:val="20"/>
            <w:szCs w:val="20"/>
          </w:rPr>
          <w:delText>.</w:delText>
        </w:r>
      </w:del>
    </w:p>
    <w:p w14:paraId="255D8653"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Provide adequate fire safety signage that points out the presence of mercury</w:t>
      </w:r>
      <w:del w:id="824" w:author="James Collocott" w:date="2015-11-04T16:38:00Z">
        <w:r w:rsidRPr="008F1C96" w:rsidDel="00F71D8C">
          <w:rPr>
            <w:rFonts w:cs="Arial"/>
            <w:sz w:val="20"/>
            <w:szCs w:val="20"/>
          </w:rPr>
          <w:delText>.</w:delText>
        </w:r>
      </w:del>
    </w:p>
    <w:p w14:paraId="0FF6EE54"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Use licensed contractors to clean equipment and dispose of contaminated waste</w:t>
      </w:r>
      <w:del w:id="825" w:author="James Collocott" w:date="2015-11-04T16:38:00Z">
        <w:r w:rsidRPr="008F1C96" w:rsidDel="00F71D8C">
          <w:rPr>
            <w:rFonts w:cs="Arial"/>
            <w:sz w:val="20"/>
            <w:szCs w:val="20"/>
          </w:rPr>
          <w:delText xml:space="preserve">. </w:delText>
        </w:r>
      </w:del>
    </w:p>
    <w:p w14:paraId="0F21CDA2"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Design-out mercury bearings</w:t>
      </w:r>
      <w:del w:id="826" w:author="James Collocott" w:date="2015-11-04T16:38:00Z">
        <w:r w:rsidRPr="008F1C96" w:rsidDel="00F71D8C">
          <w:rPr>
            <w:rFonts w:cs="Arial"/>
            <w:sz w:val="20"/>
            <w:szCs w:val="20"/>
          </w:rPr>
          <w:delText>.</w:delText>
        </w:r>
      </w:del>
    </w:p>
    <w:p w14:paraId="1EDA6D69"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Decontaminate structures</w:t>
      </w:r>
      <w:del w:id="827" w:author="James Collocott" w:date="2015-11-04T16:38:00Z">
        <w:r w:rsidRPr="008F1C96" w:rsidDel="00F71D8C">
          <w:rPr>
            <w:rFonts w:cs="Arial"/>
            <w:sz w:val="20"/>
            <w:szCs w:val="20"/>
          </w:rPr>
          <w:delText>.</w:delText>
        </w:r>
      </w:del>
    </w:p>
    <w:p w14:paraId="3CA41968"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Store clean mercury in well- ventilated areas.  Use appropriate containers</w:t>
      </w:r>
      <w:del w:id="828" w:author="James Collocott" w:date="2015-11-04T16:38:00Z">
        <w:r w:rsidRPr="008F1C96" w:rsidDel="00F71D8C">
          <w:rPr>
            <w:rFonts w:cs="Arial"/>
            <w:sz w:val="20"/>
            <w:szCs w:val="20"/>
          </w:rPr>
          <w:delText>.</w:delText>
        </w:r>
      </w:del>
    </w:p>
    <w:p w14:paraId="7E6F7076"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lastRenderedPageBreak/>
        <w:t>Disposal of mercury-related waste should be carried out in a timely manner, and this material should not be allowed to accumulate in large quantities.  Label the waste containers and store appropriately in a well-</w:t>
      </w:r>
      <w:del w:id="829" w:author="James Collocott" w:date="2015-11-04T16:38:00Z">
        <w:r w:rsidRPr="008F1C96" w:rsidDel="00F71D8C">
          <w:rPr>
            <w:rFonts w:cs="Arial"/>
            <w:sz w:val="20"/>
            <w:szCs w:val="20"/>
          </w:rPr>
          <w:delText xml:space="preserve"> </w:delText>
        </w:r>
      </w:del>
      <w:r w:rsidRPr="008F1C96">
        <w:rPr>
          <w:rFonts w:cs="Arial"/>
          <w:sz w:val="20"/>
          <w:szCs w:val="20"/>
        </w:rPr>
        <w:t>ventilated area until disposal by an authorized agent.</w:t>
      </w:r>
    </w:p>
    <w:p w14:paraId="143A5C3A" w14:textId="2724985E" w:rsidR="009D65C8" w:rsidRPr="008F1C96" w:rsidRDefault="009D65C8" w:rsidP="006C74ED">
      <w:pPr>
        <w:pStyle w:val="Heading2"/>
        <w:keepNext w:val="0"/>
        <w:numPr>
          <w:ilvl w:val="1"/>
          <w:numId w:val="34"/>
        </w:numPr>
        <w:tabs>
          <w:tab w:val="clear" w:pos="851"/>
          <w:tab w:val="num" w:pos="0"/>
          <w:tab w:val="num" w:pos="567"/>
        </w:tabs>
        <w:spacing w:before="240"/>
        <w:ind w:left="0" w:firstLine="0"/>
        <w:jc w:val="left"/>
        <w:rPr>
          <w:rFonts w:cs="Arial"/>
          <w:sz w:val="20"/>
        </w:rPr>
      </w:pPr>
      <w:bookmarkStart w:id="830" w:name="_Toc435575521"/>
      <w:r w:rsidRPr="008F1C96">
        <w:rPr>
          <w:rFonts w:cs="Arial"/>
          <w:sz w:val="20"/>
        </w:rPr>
        <w:t>Asbestos</w:t>
      </w:r>
      <w:bookmarkEnd w:id="830"/>
    </w:p>
    <w:p w14:paraId="1DF0CC34" w14:textId="6E5A26EB" w:rsidR="009D65C8" w:rsidRPr="008F1C96" w:rsidRDefault="009D65C8" w:rsidP="00175426">
      <w:pPr>
        <w:jc w:val="both"/>
        <w:rPr>
          <w:rFonts w:cs="Arial"/>
          <w:sz w:val="20"/>
          <w:szCs w:val="20"/>
        </w:rPr>
      </w:pPr>
      <w:r w:rsidRPr="008F1C96">
        <w:rPr>
          <w:rFonts w:cs="Arial"/>
          <w:sz w:val="20"/>
          <w:szCs w:val="20"/>
        </w:rPr>
        <w:t xml:space="preserve">Asbestos has been used in AtoN facilities to varying degrees and over varying periods of time in different Authorities.  The primary source of AtoN-related asbestos would be in lighthouses or associated structures.  Applications can include items such as pipe lagging, shingles, roofing and guttering, floor tiles, </w:t>
      </w:r>
      <w:r w:rsidRPr="006C74ED">
        <w:rPr>
          <w:rFonts w:cs="Arial"/>
          <w:sz w:val="20"/>
          <w:szCs w:val="20"/>
          <w:rPrChange w:id="831" w:author="James Collocott" w:date="2015-11-04T16:40:00Z">
            <w:rPr>
              <w:rFonts w:cs="Arial"/>
            </w:rPr>
          </w:rPrChange>
        </w:rPr>
        <w:t>siding</w:t>
      </w:r>
      <w:ins w:id="832" w:author="James Collocott" w:date="2015-11-04T16:40:00Z">
        <w:r w:rsidR="00F71D8C" w:rsidRPr="006C74ED">
          <w:rPr>
            <w:rFonts w:cs="Arial"/>
            <w:sz w:val="20"/>
            <w:szCs w:val="20"/>
            <w:rPrChange w:id="833" w:author="James Collocott" w:date="2015-11-04T16:40:00Z">
              <w:rPr>
                <w:rFonts w:cs="Arial"/>
              </w:rPr>
            </w:rPrChange>
          </w:rPr>
          <w:t>s</w:t>
        </w:r>
      </w:ins>
      <w:r w:rsidRPr="006C74ED">
        <w:rPr>
          <w:rFonts w:cs="Arial"/>
          <w:sz w:val="20"/>
          <w:szCs w:val="20"/>
        </w:rPr>
        <w:t>, and wall board</w:t>
      </w:r>
      <w:ins w:id="834" w:author="James Collocott" w:date="2015-11-04T16:40:00Z">
        <w:r w:rsidR="00F71D8C" w:rsidRPr="006C74ED">
          <w:rPr>
            <w:rFonts w:cs="Arial"/>
            <w:sz w:val="20"/>
            <w:szCs w:val="20"/>
          </w:rPr>
          <w:t>s</w:t>
        </w:r>
      </w:ins>
      <w:r w:rsidRPr="006C74ED">
        <w:rPr>
          <w:rFonts w:cs="Arial"/>
          <w:sz w:val="20"/>
          <w:szCs w:val="20"/>
        </w:rPr>
        <w:t xml:space="preserve">.  </w:t>
      </w:r>
      <w:del w:id="835" w:author="James Collocott" w:date="2015-11-04T16:37:00Z">
        <w:r w:rsidRPr="006C74ED" w:rsidDel="00F71D8C">
          <w:rPr>
            <w:rFonts w:cs="Arial"/>
            <w:sz w:val="20"/>
            <w:szCs w:val="20"/>
          </w:rPr>
          <w:delText xml:space="preserve"> </w:delText>
        </w:r>
      </w:del>
      <w:r w:rsidRPr="006C74ED">
        <w:rPr>
          <w:rFonts w:cs="Arial"/>
          <w:sz w:val="20"/>
          <w:szCs w:val="20"/>
        </w:rPr>
        <w:t>When it is intact, asbestos in good condition poses little hazard.  However, if this material</w:t>
      </w:r>
      <w:r w:rsidRPr="008F1C96">
        <w:rPr>
          <w:rFonts w:cs="Arial"/>
          <w:sz w:val="20"/>
          <w:szCs w:val="20"/>
        </w:rPr>
        <w:t xml:space="preserve"> is sanded, cut, torn, or damaged, hazardous airborne fibres may be generated and remain suspended in the air for long periods of time.  Inhaling these fibres can lead to chronic and deadly diseases.  </w:t>
      </w:r>
    </w:p>
    <w:p w14:paraId="7A5FA922" w14:textId="77777777" w:rsidR="009D65C8" w:rsidRPr="008F1C96" w:rsidRDefault="009D65C8" w:rsidP="009B3B18">
      <w:pPr>
        <w:spacing w:before="120"/>
        <w:jc w:val="both"/>
        <w:rPr>
          <w:rFonts w:cs="Arial"/>
          <w:sz w:val="20"/>
          <w:szCs w:val="20"/>
        </w:rPr>
      </w:pPr>
      <w:r w:rsidRPr="008F1C96">
        <w:rPr>
          <w:rFonts w:cs="Arial"/>
          <w:sz w:val="20"/>
          <w:szCs w:val="20"/>
        </w:rPr>
        <w:t>Here are suggestions for dealing with asbestos:</w:t>
      </w:r>
    </w:p>
    <w:p w14:paraId="74DE762F" w14:textId="77777777" w:rsidR="009A0266" w:rsidRPr="008F1C96" w:rsidRDefault="009D65C8">
      <w:pPr>
        <w:numPr>
          <w:ilvl w:val="0"/>
          <w:numId w:val="36"/>
        </w:numPr>
        <w:spacing w:before="120"/>
        <w:ind w:left="426" w:hanging="426"/>
        <w:jc w:val="both"/>
        <w:rPr>
          <w:rFonts w:cs="Arial"/>
          <w:sz w:val="20"/>
          <w:szCs w:val="20"/>
        </w:rPr>
        <w:pPrChange w:id="836" w:author="James Collocott" w:date="2015-11-04T16:57:00Z">
          <w:pPr>
            <w:numPr>
              <w:ilvl w:val="2"/>
              <w:numId w:val="36"/>
            </w:numPr>
            <w:spacing w:before="120"/>
            <w:ind w:left="2580" w:hanging="360"/>
            <w:jc w:val="both"/>
          </w:pPr>
        </w:pPrChange>
      </w:pPr>
      <w:r w:rsidRPr="008F1C96">
        <w:rPr>
          <w:rFonts w:cs="Arial"/>
          <w:sz w:val="20"/>
          <w:szCs w:val="20"/>
        </w:rPr>
        <w:t>Asbestos should never be used in new installations.</w:t>
      </w:r>
    </w:p>
    <w:p w14:paraId="42FBEBBF" w14:textId="1568F199" w:rsidR="009A0266"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For existing structures and equipment, surveys should be conducted to establish where asbestos and asbestos containing products have been used.  Based on such surveys, a specific management plan should be introduced to label, register and control the disturbance of installed asbestos or asbestos-containing products</w:t>
      </w:r>
      <w:ins w:id="837" w:author="James Collocott" w:date="2015-11-04T16:40:00Z">
        <w:r w:rsidR="00F71D8C" w:rsidRPr="008F1C96">
          <w:rPr>
            <w:rFonts w:cs="Arial"/>
            <w:sz w:val="20"/>
            <w:szCs w:val="20"/>
          </w:rPr>
          <w:t>,</w:t>
        </w:r>
      </w:ins>
      <w:r w:rsidRPr="008F1C96">
        <w:rPr>
          <w:rFonts w:cs="Arial"/>
          <w:sz w:val="20"/>
          <w:szCs w:val="20"/>
        </w:rPr>
        <w:t xml:space="preserve"> or to remove them under controlled conditions.</w:t>
      </w:r>
    </w:p>
    <w:p w14:paraId="1D334F5D" w14:textId="5F997D84" w:rsidR="009A0266" w:rsidRPr="008F1C96" w:rsidRDefault="009A0266" w:rsidP="006C74ED">
      <w:pPr>
        <w:numPr>
          <w:ilvl w:val="0"/>
          <w:numId w:val="36"/>
        </w:numPr>
        <w:spacing w:before="120"/>
        <w:ind w:left="426" w:hanging="426"/>
        <w:jc w:val="both"/>
        <w:rPr>
          <w:rFonts w:cs="Arial"/>
          <w:sz w:val="20"/>
          <w:szCs w:val="20"/>
        </w:rPr>
      </w:pPr>
      <w:r w:rsidRPr="008F1C96">
        <w:rPr>
          <w:rFonts w:cs="Arial"/>
          <w:sz w:val="20"/>
          <w:szCs w:val="20"/>
          <w:rPrChange w:id="838" w:author="James Collocott" w:date="2015-11-04T16:57:00Z">
            <w:rPr>
              <w:rFonts w:cs="Arial"/>
            </w:rPr>
          </w:rPrChange>
        </w:rPr>
        <w:t xml:space="preserve">National legislation should be implemented in relation to </w:t>
      </w:r>
      <w:del w:id="839" w:author="James Collocott" w:date="2015-11-05T17:59:00Z">
        <w:r w:rsidRPr="008F1C96" w:rsidDel="00AC20BF">
          <w:rPr>
            <w:rFonts w:cs="Arial"/>
            <w:sz w:val="20"/>
            <w:szCs w:val="20"/>
            <w:rPrChange w:id="840" w:author="James Collocott" w:date="2015-11-04T16:57:00Z">
              <w:rPr>
                <w:rFonts w:cs="Arial"/>
              </w:rPr>
            </w:rPrChange>
          </w:rPr>
          <w:delText>exiting</w:delText>
        </w:r>
      </w:del>
      <w:ins w:id="841" w:author="James Collocott" w:date="2015-11-05T17:59:00Z">
        <w:r w:rsidR="00AC20BF" w:rsidRPr="008F1C96">
          <w:rPr>
            <w:rFonts w:cs="Arial"/>
            <w:sz w:val="20"/>
            <w:szCs w:val="20"/>
          </w:rPr>
          <w:t>existing</w:t>
        </w:r>
      </w:ins>
      <w:r w:rsidRPr="008F1C96">
        <w:rPr>
          <w:rFonts w:cs="Arial"/>
          <w:sz w:val="20"/>
          <w:szCs w:val="20"/>
          <w:rPrChange w:id="842" w:author="James Collocott" w:date="2015-11-04T16:57:00Z">
            <w:rPr>
              <w:rFonts w:cs="Arial"/>
            </w:rPr>
          </w:rPrChange>
        </w:rPr>
        <w:t xml:space="preserve"> structures and equipment containing asbestos products.</w:t>
      </w:r>
    </w:p>
    <w:p w14:paraId="245E70E4" w14:textId="1D4A9744" w:rsidR="009D65C8" w:rsidRPr="008F1C96" w:rsidDel="00AC20BF" w:rsidRDefault="009D65C8" w:rsidP="006C74ED">
      <w:pPr>
        <w:pStyle w:val="Heading2"/>
        <w:keepNext w:val="0"/>
        <w:numPr>
          <w:ilvl w:val="1"/>
          <w:numId w:val="34"/>
        </w:numPr>
        <w:tabs>
          <w:tab w:val="clear" w:pos="851"/>
          <w:tab w:val="num" w:pos="0"/>
          <w:tab w:val="num" w:pos="567"/>
        </w:tabs>
        <w:spacing w:before="240"/>
        <w:ind w:left="0" w:firstLine="0"/>
        <w:jc w:val="left"/>
        <w:rPr>
          <w:del w:id="843" w:author="James Collocott" w:date="2015-11-05T17:58:00Z"/>
          <w:rFonts w:cs="Arial"/>
          <w:sz w:val="20"/>
        </w:rPr>
      </w:pPr>
      <w:bookmarkStart w:id="844" w:name="_Toc435575522"/>
      <w:moveFromRangeStart w:id="845" w:author="James Collocott" w:date="2015-11-04T16:46:00Z" w:name="move434418911"/>
      <w:moveFrom w:id="846" w:author="James Collocott" w:date="2015-11-04T16:46:00Z">
        <w:del w:id="847" w:author="James Collocott" w:date="2015-11-05T17:58:00Z">
          <w:r w:rsidRPr="008F1C96" w:rsidDel="00AC20BF">
            <w:rPr>
              <w:rFonts w:cs="Arial"/>
              <w:sz w:val="20"/>
            </w:rPr>
            <w:delText>Lead based paints</w:delText>
          </w:r>
        </w:del>
      </w:moveFrom>
      <w:bookmarkEnd w:id="844"/>
    </w:p>
    <w:p w14:paraId="561DAF7F" w14:textId="487AD9C1" w:rsidR="009D65C8" w:rsidRPr="008F1C96" w:rsidDel="00AC20BF" w:rsidRDefault="009D65C8">
      <w:pPr>
        <w:pStyle w:val="Heading2"/>
        <w:keepNext w:val="0"/>
        <w:numPr>
          <w:ilvl w:val="1"/>
          <w:numId w:val="34"/>
        </w:numPr>
        <w:tabs>
          <w:tab w:val="clear" w:pos="851"/>
          <w:tab w:val="num" w:pos="0"/>
          <w:tab w:val="num" w:pos="567"/>
        </w:tabs>
        <w:spacing w:before="240"/>
        <w:ind w:left="0" w:firstLine="0"/>
        <w:jc w:val="left"/>
        <w:rPr>
          <w:del w:id="848" w:author="James Collocott" w:date="2015-11-05T17:58:00Z"/>
          <w:rFonts w:cs="Arial"/>
          <w:sz w:val="20"/>
          <w:rPrChange w:id="849" w:author="James Collocott" w:date="2015-11-04T17:02:00Z">
            <w:rPr>
              <w:del w:id="850" w:author="James Collocott" w:date="2015-11-05T17:58:00Z"/>
            </w:rPr>
          </w:rPrChange>
        </w:rPr>
        <w:pPrChange w:id="851" w:author="James Collocott" w:date="2015-11-04T17:02:00Z">
          <w:pPr>
            <w:spacing w:before="120"/>
            <w:jc w:val="both"/>
          </w:pPr>
        </w:pPrChange>
      </w:pPr>
      <w:bookmarkStart w:id="852" w:name="_Toc435575523"/>
      <w:moveFrom w:id="853" w:author="James Collocott" w:date="2015-11-04T16:46:00Z">
        <w:del w:id="854" w:author="James Collocott" w:date="2015-11-05T17:58:00Z">
          <w:r w:rsidRPr="008F1C96" w:rsidDel="00AC20BF">
            <w:rPr>
              <w:rFonts w:cs="Arial"/>
              <w:b w:val="0"/>
              <w:sz w:val="20"/>
              <w:rPrChange w:id="855" w:author="James Collocott" w:date="2015-11-04T17:02:00Z">
                <w:rPr>
                  <w:b/>
                </w:rPr>
              </w:rPrChange>
            </w:rPr>
            <w:delText>Prior to 1970, lead was the major ingredient in paint and was used as a base, as a drying agent, as colouring (often white, red, orange, yellow and scarlet) and to protect steel and iron from corrosion.  Lead-based paints were used both inside and outside of buildings and as protective coatings on plant and equipment and were widely used on AtoN structures. The removal of lead-based paint from buildings, structures, plant and equipment can result in harm to those workers carrying out the removal work and the environment if not captured, handled and disposed of appropriately.</w:delText>
          </w:r>
        </w:del>
      </w:moveFrom>
      <w:bookmarkEnd w:id="852"/>
    </w:p>
    <w:p w14:paraId="4B241BAE" w14:textId="46954A09" w:rsidR="009D65C8" w:rsidRPr="008F1C96" w:rsidDel="00AC20BF" w:rsidRDefault="009D65C8">
      <w:pPr>
        <w:pStyle w:val="Heading2"/>
        <w:keepNext w:val="0"/>
        <w:numPr>
          <w:ilvl w:val="1"/>
          <w:numId w:val="34"/>
        </w:numPr>
        <w:tabs>
          <w:tab w:val="clear" w:pos="851"/>
          <w:tab w:val="num" w:pos="0"/>
          <w:tab w:val="num" w:pos="567"/>
        </w:tabs>
        <w:spacing w:before="240"/>
        <w:ind w:left="0" w:firstLine="0"/>
        <w:jc w:val="left"/>
        <w:rPr>
          <w:del w:id="856" w:author="James Collocott" w:date="2015-11-05T17:58:00Z"/>
          <w:rFonts w:cs="Arial"/>
          <w:sz w:val="20"/>
          <w:rPrChange w:id="857" w:author="James Collocott" w:date="2015-11-04T17:02:00Z">
            <w:rPr>
              <w:del w:id="858" w:author="James Collocott" w:date="2015-11-05T17:58:00Z"/>
            </w:rPr>
          </w:rPrChange>
        </w:rPr>
        <w:pPrChange w:id="859" w:author="James Collocott" w:date="2015-11-04T17:02:00Z">
          <w:pPr>
            <w:spacing w:before="120"/>
            <w:jc w:val="both"/>
          </w:pPr>
        </w:pPrChange>
      </w:pPr>
      <w:bookmarkStart w:id="860" w:name="_Toc435575524"/>
      <w:moveFrom w:id="861" w:author="James Collocott" w:date="2015-11-04T16:46:00Z">
        <w:del w:id="862" w:author="James Collocott" w:date="2015-11-05T17:58:00Z">
          <w:r w:rsidRPr="008F1C96" w:rsidDel="00AC20BF">
            <w:rPr>
              <w:rFonts w:cs="Arial"/>
              <w:b w:val="0"/>
              <w:sz w:val="20"/>
              <w:rPrChange w:id="863" w:author="James Collocott" w:date="2015-11-04T17:02:00Z">
                <w:rPr>
                  <w:b/>
                </w:rPr>
              </w:rPrChange>
            </w:rPr>
            <w:delText>Containment or full encapsulation may be required to capture the paint being removed so it is not released into the environment. Countries will usually have a legislative requirement for managing lead based paints detailing the safety and environmental controls required for removal, containment transport and disposal.</w:delText>
          </w:r>
        </w:del>
      </w:moveFrom>
      <w:bookmarkEnd w:id="860"/>
    </w:p>
    <w:p w14:paraId="0BCB8ED9" w14:textId="619F3C1F" w:rsidR="009D65C8" w:rsidRPr="008F1C96" w:rsidDel="00AC20BF" w:rsidRDefault="009D65C8">
      <w:pPr>
        <w:pStyle w:val="Heading2"/>
        <w:keepNext w:val="0"/>
        <w:numPr>
          <w:ilvl w:val="1"/>
          <w:numId w:val="34"/>
        </w:numPr>
        <w:tabs>
          <w:tab w:val="clear" w:pos="851"/>
          <w:tab w:val="num" w:pos="0"/>
          <w:tab w:val="num" w:pos="567"/>
        </w:tabs>
        <w:spacing w:before="240"/>
        <w:ind w:left="0" w:firstLine="0"/>
        <w:jc w:val="left"/>
        <w:rPr>
          <w:del w:id="864" w:author="James Collocott" w:date="2015-11-05T17:58:00Z"/>
          <w:rFonts w:cs="Arial"/>
          <w:sz w:val="20"/>
          <w:rPrChange w:id="865" w:author="James Collocott" w:date="2015-11-04T17:02:00Z">
            <w:rPr>
              <w:del w:id="866" w:author="James Collocott" w:date="2015-11-05T17:58:00Z"/>
            </w:rPr>
          </w:rPrChange>
        </w:rPr>
        <w:pPrChange w:id="867" w:author="James Collocott" w:date="2015-11-04T17:02:00Z">
          <w:pPr>
            <w:spacing w:before="120"/>
          </w:pPr>
        </w:pPrChange>
      </w:pPr>
      <w:bookmarkStart w:id="868" w:name="_Toc435575525"/>
      <w:moveFrom w:id="869" w:author="James Collocott" w:date="2015-11-04T16:46:00Z">
        <w:del w:id="870" w:author="James Collocott" w:date="2015-11-05T17:58:00Z">
          <w:r w:rsidRPr="008F1C96" w:rsidDel="00AC20BF">
            <w:rPr>
              <w:rFonts w:cs="Arial"/>
              <w:b w:val="0"/>
              <w:sz w:val="20"/>
              <w:rPrChange w:id="871" w:author="James Collocott" w:date="2015-11-04T17:02:00Z">
                <w:rPr>
                  <w:b/>
                </w:rPr>
              </w:rPrChange>
            </w:rPr>
            <w:delText>For paint removal the following activities and equipment may be required:</w:delText>
          </w:r>
        </w:del>
      </w:moveFrom>
      <w:bookmarkEnd w:id="868"/>
    </w:p>
    <w:p w14:paraId="1B33C2C5" w14:textId="5214B2B8" w:rsidR="009D65C8" w:rsidRPr="008F1C96" w:rsidDel="00AC20BF" w:rsidRDefault="009D65C8">
      <w:pPr>
        <w:pStyle w:val="Heading2"/>
        <w:keepNext w:val="0"/>
        <w:numPr>
          <w:ilvl w:val="1"/>
          <w:numId w:val="34"/>
        </w:numPr>
        <w:tabs>
          <w:tab w:val="clear" w:pos="851"/>
          <w:tab w:val="num" w:pos="0"/>
          <w:tab w:val="num" w:pos="567"/>
        </w:tabs>
        <w:spacing w:before="240"/>
        <w:ind w:left="0" w:firstLine="0"/>
        <w:jc w:val="left"/>
        <w:rPr>
          <w:del w:id="872" w:author="James Collocott" w:date="2015-11-05T17:58:00Z"/>
          <w:rFonts w:cs="Arial"/>
          <w:sz w:val="20"/>
          <w:rPrChange w:id="873" w:author="James Collocott" w:date="2015-11-04T17:02:00Z">
            <w:rPr>
              <w:del w:id="874" w:author="James Collocott" w:date="2015-11-05T17:58:00Z"/>
            </w:rPr>
          </w:rPrChange>
        </w:rPr>
        <w:pPrChange w:id="875" w:author="James Collocott" w:date="2015-11-04T17:02:00Z">
          <w:pPr>
            <w:numPr>
              <w:numId w:val="36"/>
            </w:numPr>
            <w:spacing w:before="120"/>
            <w:ind w:left="1140" w:hanging="360"/>
            <w:jc w:val="both"/>
          </w:pPr>
        </w:pPrChange>
      </w:pPr>
      <w:bookmarkStart w:id="876" w:name="_Toc435575526"/>
      <w:moveFrom w:id="877" w:author="James Collocott" w:date="2015-11-04T16:46:00Z">
        <w:r w:rsidRPr="008F1C96" w:rsidDel="00922BB4">
          <w:rPr>
            <w:rFonts w:cs="Arial"/>
            <w:b w:val="0"/>
            <w:sz w:val="20"/>
            <w:rPrChange w:id="878" w:author="James Collocott" w:date="2015-11-04T17:02:00Z">
              <w:rPr>
                <w:b/>
              </w:rPr>
            </w:rPrChange>
          </w:rPr>
          <w:t>Containment: Dependent on the scale of paint removal required will indicate the amount of containment required to effectively capture the contaminated paint. Containment methods for different scale of work</w:t>
        </w:r>
        <w:del w:id="879" w:author="James Collocott" w:date="2015-11-05T17:58:00Z">
          <w:r w:rsidRPr="008F1C96" w:rsidDel="00AC20BF">
            <w:rPr>
              <w:rFonts w:cs="Arial"/>
              <w:b w:val="0"/>
              <w:sz w:val="20"/>
              <w:rPrChange w:id="880" w:author="James Collocott" w:date="2015-11-04T17:02:00Z">
                <w:rPr>
                  <w:b/>
                </w:rPr>
              </w:rPrChange>
            </w:rPr>
            <w:delText>s</w:delText>
          </w:r>
        </w:del>
      </w:moveFrom>
      <w:bookmarkEnd w:id="876"/>
    </w:p>
    <w:p w14:paraId="2BC3D24A" w14:textId="1D188B66" w:rsidR="009D65C8" w:rsidRPr="008F1C96" w:rsidDel="00AC20BF" w:rsidRDefault="009D65C8">
      <w:pPr>
        <w:pStyle w:val="Heading2"/>
        <w:keepNext w:val="0"/>
        <w:numPr>
          <w:ilvl w:val="0"/>
          <w:numId w:val="0"/>
        </w:numPr>
        <w:tabs>
          <w:tab w:val="clear" w:pos="851"/>
          <w:tab w:val="num" w:pos="567"/>
          <w:tab w:val="num" w:pos="2555"/>
        </w:tabs>
        <w:spacing w:before="240"/>
        <w:jc w:val="left"/>
        <w:rPr>
          <w:del w:id="881" w:author="James Collocott" w:date="2015-11-05T17:58:00Z"/>
          <w:rFonts w:cs="Arial"/>
          <w:sz w:val="20"/>
          <w:rPrChange w:id="882" w:author="James Collocott" w:date="2015-11-05T17:58:00Z">
            <w:rPr>
              <w:del w:id="883" w:author="James Collocott" w:date="2015-11-05T17:58:00Z"/>
            </w:rPr>
          </w:rPrChange>
        </w:rPr>
        <w:pPrChange w:id="884" w:author="James Collocott" w:date="2015-11-05T17:58:00Z">
          <w:pPr>
            <w:pStyle w:val="ListParagraph"/>
            <w:numPr>
              <w:ilvl w:val="1"/>
              <w:numId w:val="36"/>
            </w:numPr>
            <w:ind w:left="1860" w:hanging="360"/>
            <w:contextualSpacing w:val="0"/>
          </w:pPr>
        </w:pPrChange>
      </w:pPr>
      <w:moveFrom w:id="885" w:author="James Collocott" w:date="2015-11-04T16:46:00Z">
        <w:del w:id="886" w:author="James Collocott" w:date="2015-11-05T17:58:00Z">
          <w:r w:rsidRPr="008F1C96" w:rsidDel="00AC20BF">
            <w:rPr>
              <w:rFonts w:cs="Arial"/>
              <w:b w:val="0"/>
              <w:sz w:val="20"/>
              <w:rPrChange w:id="887" w:author="James Collocott" w:date="2015-11-05T17:58:00Z">
                <w:rPr>
                  <w:b/>
                </w:rPr>
              </w:rPrChange>
            </w:rPr>
            <w:delText xml:space="preserve">Localized paint removal - Heavy duty plastic drop sheeting in the immediate area of localized paint removal. </w:delText>
          </w:r>
        </w:del>
      </w:moveFrom>
    </w:p>
    <w:p w14:paraId="126728BE" w14:textId="1080E49C" w:rsidR="009D65C8" w:rsidRPr="008F1C96" w:rsidDel="00AC20BF" w:rsidRDefault="009D65C8">
      <w:pPr>
        <w:pStyle w:val="Heading2"/>
        <w:keepNext w:val="0"/>
        <w:numPr>
          <w:ilvl w:val="0"/>
          <w:numId w:val="0"/>
        </w:numPr>
        <w:tabs>
          <w:tab w:val="clear" w:pos="851"/>
          <w:tab w:val="num" w:pos="567"/>
          <w:tab w:val="num" w:pos="2555"/>
        </w:tabs>
        <w:spacing w:before="240"/>
        <w:jc w:val="left"/>
        <w:rPr>
          <w:del w:id="888" w:author="James Collocott" w:date="2015-11-05T17:58:00Z"/>
          <w:rFonts w:cs="Arial"/>
          <w:sz w:val="20"/>
          <w:rPrChange w:id="889" w:author="James Collocott" w:date="2015-11-04T17:02:00Z">
            <w:rPr>
              <w:del w:id="890" w:author="James Collocott" w:date="2015-11-05T17:58:00Z"/>
            </w:rPr>
          </w:rPrChange>
        </w:rPr>
        <w:pPrChange w:id="891" w:author="James Collocott" w:date="2015-11-05T17:58:00Z">
          <w:pPr>
            <w:pStyle w:val="ListParagraph"/>
            <w:numPr>
              <w:ilvl w:val="1"/>
              <w:numId w:val="36"/>
            </w:numPr>
            <w:ind w:left="1860" w:hanging="360"/>
            <w:contextualSpacing w:val="0"/>
          </w:pPr>
        </w:pPrChange>
      </w:pPr>
      <w:moveFrom w:id="892" w:author="James Collocott" w:date="2015-11-04T16:46:00Z">
        <w:del w:id="893" w:author="James Collocott" w:date="2015-11-05T17:58:00Z">
          <w:r w:rsidRPr="008F1C96" w:rsidDel="00AC20BF">
            <w:rPr>
              <w:rFonts w:cs="Arial"/>
              <w:b w:val="0"/>
              <w:sz w:val="20"/>
              <w:rPrChange w:id="894" w:author="James Collocott" w:date="2015-11-04T17:02:00Z">
                <w:rPr>
                  <w:b/>
                </w:rPr>
              </w:rPrChange>
            </w:rPr>
            <w:delText xml:space="preserve">Large scale paint removal - Full encapsulation of the structure at a negative pressure with dust extraction filters. </w:delText>
          </w:r>
        </w:del>
      </w:moveFrom>
    </w:p>
    <w:p w14:paraId="1A92BBEB" w14:textId="1A81255B" w:rsidR="009D65C8" w:rsidRPr="008F1C96" w:rsidDel="00AC20BF" w:rsidRDefault="009D65C8">
      <w:pPr>
        <w:pStyle w:val="Heading2"/>
        <w:keepNext w:val="0"/>
        <w:numPr>
          <w:ilvl w:val="0"/>
          <w:numId w:val="0"/>
        </w:numPr>
        <w:tabs>
          <w:tab w:val="clear" w:pos="851"/>
          <w:tab w:val="num" w:pos="567"/>
          <w:tab w:val="num" w:pos="2555"/>
        </w:tabs>
        <w:spacing w:before="240"/>
        <w:jc w:val="left"/>
        <w:rPr>
          <w:del w:id="895" w:author="James Collocott" w:date="2015-11-05T17:58:00Z"/>
          <w:rFonts w:cs="Arial"/>
          <w:sz w:val="20"/>
          <w:rPrChange w:id="896" w:author="James Collocott" w:date="2015-11-04T17:02:00Z">
            <w:rPr>
              <w:del w:id="897" w:author="James Collocott" w:date="2015-11-05T17:58:00Z"/>
            </w:rPr>
          </w:rPrChange>
        </w:rPr>
        <w:pPrChange w:id="898" w:author="James Collocott" w:date="2015-11-05T17:58:00Z">
          <w:pPr>
            <w:numPr>
              <w:numId w:val="36"/>
            </w:numPr>
            <w:spacing w:before="120"/>
            <w:ind w:left="1140" w:hanging="360"/>
            <w:jc w:val="both"/>
          </w:pPr>
        </w:pPrChange>
      </w:pPr>
      <w:moveFrom w:id="899" w:author="James Collocott" w:date="2015-11-04T16:46:00Z">
        <w:del w:id="900" w:author="James Collocott" w:date="2015-11-05T17:58:00Z">
          <w:r w:rsidRPr="008F1C96" w:rsidDel="00AC20BF">
            <w:rPr>
              <w:rFonts w:cs="Arial"/>
              <w:b w:val="0"/>
              <w:sz w:val="20"/>
              <w:rPrChange w:id="901" w:author="James Collocott" w:date="2015-11-04T17:02:00Z">
                <w:rPr>
                  <w:b/>
                </w:rPr>
              </w:rPrChange>
            </w:rPr>
            <w:delText xml:space="preserve">Cleaning: Ensure that the methods used to clean a lead process area do not spread the contamination of lead dust and debris off site. Shovelling or sweeping should be minimized. Blowing down with compressed air is generally prohibited, except within ventilated containments – blow-down of surface dust should be starting at the highest point of the structure within the containment and working downwards to the bottom of the structure. </w:delText>
          </w:r>
        </w:del>
      </w:moveFrom>
    </w:p>
    <w:p w14:paraId="0A3FF75F" w14:textId="203058CE" w:rsidR="009D65C8" w:rsidRPr="008F1C96" w:rsidDel="00AC20BF" w:rsidRDefault="009D65C8">
      <w:pPr>
        <w:pStyle w:val="Heading2"/>
        <w:keepNext w:val="0"/>
        <w:numPr>
          <w:ilvl w:val="0"/>
          <w:numId w:val="0"/>
        </w:numPr>
        <w:tabs>
          <w:tab w:val="clear" w:pos="851"/>
          <w:tab w:val="num" w:pos="567"/>
          <w:tab w:val="num" w:pos="2555"/>
        </w:tabs>
        <w:spacing w:before="240"/>
        <w:jc w:val="left"/>
        <w:rPr>
          <w:del w:id="902" w:author="James Collocott" w:date="2015-11-05T17:58:00Z"/>
          <w:rFonts w:cs="Arial"/>
          <w:sz w:val="20"/>
          <w:rPrChange w:id="903" w:author="James Collocott" w:date="2015-11-04T17:02:00Z">
            <w:rPr>
              <w:del w:id="904" w:author="James Collocott" w:date="2015-11-05T17:58:00Z"/>
            </w:rPr>
          </w:rPrChange>
        </w:rPr>
        <w:pPrChange w:id="905" w:author="James Collocott" w:date="2015-11-05T17:58:00Z">
          <w:pPr>
            <w:numPr>
              <w:ilvl w:val="1"/>
              <w:numId w:val="36"/>
            </w:numPr>
            <w:spacing w:before="120"/>
            <w:ind w:left="1860" w:hanging="360"/>
            <w:jc w:val="both"/>
          </w:pPr>
        </w:pPrChange>
      </w:pPr>
      <w:moveFrom w:id="906" w:author="James Collocott" w:date="2015-11-04T16:46:00Z">
        <w:del w:id="907" w:author="James Collocott" w:date="2015-11-05T17:58:00Z">
          <w:r w:rsidRPr="008F1C96" w:rsidDel="00AC20BF">
            <w:rPr>
              <w:rFonts w:cs="Arial"/>
              <w:b w:val="0"/>
              <w:sz w:val="20"/>
              <w:rPrChange w:id="908" w:author="James Collocott" w:date="2015-11-04T17:02:00Z">
                <w:rPr>
                  <w:b/>
                </w:rPr>
              </w:rPrChange>
            </w:rPr>
            <w:delText>Heavy duty plastic drop sheeting</w:delText>
          </w:r>
        </w:del>
      </w:moveFrom>
    </w:p>
    <w:p w14:paraId="5301B88C" w14:textId="228D0BE8" w:rsidR="009D65C8" w:rsidRPr="008F1C96" w:rsidDel="00AC20BF" w:rsidRDefault="009D65C8">
      <w:pPr>
        <w:pStyle w:val="Heading2"/>
        <w:keepNext w:val="0"/>
        <w:numPr>
          <w:ilvl w:val="0"/>
          <w:numId w:val="0"/>
        </w:numPr>
        <w:tabs>
          <w:tab w:val="clear" w:pos="851"/>
          <w:tab w:val="num" w:pos="567"/>
          <w:tab w:val="num" w:pos="2555"/>
        </w:tabs>
        <w:spacing w:before="240"/>
        <w:jc w:val="left"/>
        <w:rPr>
          <w:del w:id="909" w:author="James Collocott" w:date="2015-11-05T17:58:00Z"/>
          <w:rFonts w:cs="Arial"/>
          <w:sz w:val="20"/>
          <w:rPrChange w:id="910" w:author="James Collocott" w:date="2015-11-04T17:02:00Z">
            <w:rPr>
              <w:del w:id="911" w:author="James Collocott" w:date="2015-11-05T17:58:00Z"/>
            </w:rPr>
          </w:rPrChange>
        </w:rPr>
        <w:pPrChange w:id="912" w:author="James Collocott" w:date="2015-11-05T17:58:00Z">
          <w:pPr>
            <w:numPr>
              <w:ilvl w:val="2"/>
              <w:numId w:val="36"/>
            </w:numPr>
            <w:spacing w:before="120"/>
            <w:ind w:left="2580" w:hanging="360"/>
            <w:jc w:val="both"/>
          </w:pPr>
        </w:pPrChange>
      </w:pPr>
      <w:moveFrom w:id="913" w:author="James Collocott" w:date="2015-11-04T16:46:00Z">
        <w:del w:id="914" w:author="James Collocott" w:date="2015-11-05T17:58:00Z">
          <w:r w:rsidRPr="008F1C96" w:rsidDel="00AC20BF">
            <w:rPr>
              <w:rFonts w:cs="Arial"/>
              <w:b w:val="0"/>
              <w:sz w:val="20"/>
              <w:rPrChange w:id="915" w:author="James Collocott" w:date="2015-11-04T17:02:00Z">
                <w:rPr>
                  <w:b/>
                </w:rPr>
              </w:rPrChange>
            </w:rPr>
            <w:lastRenderedPageBreak/>
            <w:delText xml:space="preserve">Polyethylene ground sheets to seal off work areas including floor, soil and vegetation for the sufficient collection of falling paint debris and dust and prevent contamination. </w:delText>
          </w:r>
        </w:del>
      </w:moveFrom>
    </w:p>
    <w:p w14:paraId="0411C62E" w14:textId="52D93E21" w:rsidR="009D65C8" w:rsidRPr="008F1C96" w:rsidDel="00AC20BF" w:rsidRDefault="009D65C8">
      <w:pPr>
        <w:pStyle w:val="Heading2"/>
        <w:keepNext w:val="0"/>
        <w:numPr>
          <w:ilvl w:val="0"/>
          <w:numId w:val="0"/>
        </w:numPr>
        <w:tabs>
          <w:tab w:val="clear" w:pos="851"/>
          <w:tab w:val="num" w:pos="567"/>
          <w:tab w:val="num" w:pos="2555"/>
        </w:tabs>
        <w:spacing w:before="240"/>
        <w:jc w:val="left"/>
        <w:rPr>
          <w:del w:id="916" w:author="James Collocott" w:date="2015-11-05T17:58:00Z"/>
          <w:rFonts w:cs="Arial"/>
          <w:sz w:val="20"/>
          <w:rPrChange w:id="917" w:author="James Collocott" w:date="2015-11-04T17:02:00Z">
            <w:rPr>
              <w:del w:id="918" w:author="James Collocott" w:date="2015-11-05T17:58:00Z"/>
            </w:rPr>
          </w:rPrChange>
        </w:rPr>
        <w:pPrChange w:id="919" w:author="James Collocott" w:date="2015-11-05T17:58:00Z">
          <w:pPr>
            <w:numPr>
              <w:ilvl w:val="2"/>
              <w:numId w:val="36"/>
            </w:numPr>
            <w:spacing w:before="120"/>
            <w:ind w:left="2580" w:hanging="360"/>
            <w:jc w:val="both"/>
          </w:pPr>
        </w:pPrChange>
      </w:pPr>
      <w:moveFrom w:id="920" w:author="James Collocott" w:date="2015-11-04T16:46:00Z">
        <w:del w:id="921" w:author="James Collocott" w:date="2015-11-05T17:58:00Z">
          <w:r w:rsidRPr="008F1C96" w:rsidDel="00AC20BF">
            <w:rPr>
              <w:rFonts w:cs="Arial"/>
              <w:b w:val="0"/>
              <w:sz w:val="20"/>
              <w:rPrChange w:id="922" w:author="James Collocott" w:date="2015-11-04T17:02:00Z">
                <w:rPr>
                  <w:b/>
                </w:rPr>
              </w:rPrChange>
            </w:rPr>
            <w:delText>Outside work – extend two meters of polyethylene ground sheets from the base of the building or structure and an additional meter for each story. Edges of the sheets should be turned by at least 100mm to contain any liquid discharge For a scaffold, tie a sheet underneath to catch falling paint debris.</w:delText>
          </w:r>
        </w:del>
      </w:moveFrom>
    </w:p>
    <w:p w14:paraId="38EC74BB" w14:textId="1EAF7044" w:rsidR="009D65C8" w:rsidRPr="008F1C96" w:rsidDel="00AC20BF" w:rsidRDefault="009D65C8">
      <w:pPr>
        <w:pStyle w:val="Heading2"/>
        <w:keepNext w:val="0"/>
        <w:numPr>
          <w:ilvl w:val="0"/>
          <w:numId w:val="0"/>
        </w:numPr>
        <w:tabs>
          <w:tab w:val="clear" w:pos="851"/>
          <w:tab w:val="num" w:pos="567"/>
          <w:tab w:val="num" w:pos="2555"/>
        </w:tabs>
        <w:spacing w:before="240"/>
        <w:jc w:val="left"/>
        <w:rPr>
          <w:del w:id="923" w:author="James Collocott" w:date="2015-11-05T17:58:00Z"/>
          <w:rFonts w:cs="Arial"/>
          <w:sz w:val="20"/>
          <w:rPrChange w:id="924" w:author="James Collocott" w:date="2015-11-04T17:02:00Z">
            <w:rPr>
              <w:del w:id="925" w:author="James Collocott" w:date="2015-11-05T17:58:00Z"/>
            </w:rPr>
          </w:rPrChange>
        </w:rPr>
        <w:pPrChange w:id="926" w:author="James Collocott" w:date="2015-11-05T17:58:00Z">
          <w:pPr>
            <w:numPr>
              <w:ilvl w:val="2"/>
              <w:numId w:val="36"/>
            </w:numPr>
            <w:spacing w:before="120"/>
            <w:ind w:left="2580" w:hanging="360"/>
            <w:jc w:val="both"/>
          </w:pPr>
        </w:pPrChange>
      </w:pPr>
      <w:moveFrom w:id="927" w:author="James Collocott" w:date="2015-11-04T16:46:00Z">
        <w:del w:id="928" w:author="James Collocott" w:date="2015-11-05T17:58:00Z">
          <w:r w:rsidRPr="008F1C96" w:rsidDel="00AC20BF">
            <w:rPr>
              <w:rFonts w:cs="Arial"/>
              <w:b w:val="0"/>
              <w:sz w:val="20"/>
              <w:rPrChange w:id="929" w:author="James Collocott" w:date="2015-11-04T17:02:00Z">
                <w:rPr>
                  <w:b/>
                </w:rPr>
              </w:rPrChange>
            </w:rPr>
            <w:delText>Inside work - install polyethylene ground sheets with the edges sealed using heavy-duty tape.</w:delText>
          </w:r>
        </w:del>
      </w:moveFrom>
    </w:p>
    <w:p w14:paraId="6246EF3E" w14:textId="05525E65" w:rsidR="009D65C8" w:rsidRPr="008F1C96" w:rsidDel="00AC20BF" w:rsidRDefault="009D65C8">
      <w:pPr>
        <w:pStyle w:val="Heading2"/>
        <w:keepNext w:val="0"/>
        <w:numPr>
          <w:ilvl w:val="0"/>
          <w:numId w:val="0"/>
        </w:numPr>
        <w:tabs>
          <w:tab w:val="clear" w:pos="851"/>
          <w:tab w:val="num" w:pos="567"/>
          <w:tab w:val="num" w:pos="2555"/>
        </w:tabs>
        <w:spacing w:before="240"/>
        <w:jc w:val="left"/>
        <w:rPr>
          <w:del w:id="930" w:author="James Collocott" w:date="2015-11-05T17:58:00Z"/>
          <w:rFonts w:cs="Arial"/>
          <w:sz w:val="20"/>
          <w:rPrChange w:id="931" w:author="James Collocott" w:date="2015-11-04T17:02:00Z">
            <w:rPr>
              <w:del w:id="932" w:author="James Collocott" w:date="2015-11-05T17:58:00Z"/>
            </w:rPr>
          </w:rPrChange>
        </w:rPr>
        <w:pPrChange w:id="933" w:author="James Collocott" w:date="2015-11-05T17:58:00Z">
          <w:pPr>
            <w:numPr>
              <w:ilvl w:val="2"/>
              <w:numId w:val="36"/>
            </w:numPr>
            <w:spacing w:before="120"/>
            <w:ind w:left="2580" w:hanging="360"/>
            <w:jc w:val="both"/>
          </w:pPr>
        </w:pPrChange>
      </w:pPr>
      <w:moveFrom w:id="934" w:author="James Collocott" w:date="2015-11-04T16:46:00Z">
        <w:del w:id="935" w:author="James Collocott" w:date="2015-11-05T17:58:00Z">
          <w:r w:rsidRPr="008F1C96" w:rsidDel="00AC20BF">
            <w:rPr>
              <w:rFonts w:cs="Arial"/>
              <w:b w:val="0"/>
              <w:sz w:val="20"/>
              <w:rPrChange w:id="936" w:author="James Collocott" w:date="2015-11-04T17:02:00Z">
                <w:rPr>
                  <w:b/>
                </w:rPr>
              </w:rPrChange>
            </w:rPr>
            <w:delText xml:space="preserve">Maintain all sheets and replace immediately if torn. </w:delText>
          </w:r>
        </w:del>
      </w:moveFrom>
    </w:p>
    <w:p w14:paraId="5654F809" w14:textId="36DA5A37" w:rsidR="009D65C8" w:rsidRPr="008F1C96" w:rsidDel="00AC20BF" w:rsidRDefault="009D65C8">
      <w:pPr>
        <w:pStyle w:val="Heading2"/>
        <w:keepNext w:val="0"/>
        <w:numPr>
          <w:ilvl w:val="0"/>
          <w:numId w:val="0"/>
        </w:numPr>
        <w:tabs>
          <w:tab w:val="clear" w:pos="851"/>
          <w:tab w:val="num" w:pos="567"/>
          <w:tab w:val="num" w:pos="2555"/>
        </w:tabs>
        <w:spacing w:before="240"/>
        <w:jc w:val="left"/>
        <w:rPr>
          <w:del w:id="937" w:author="James Collocott" w:date="2015-11-05T17:58:00Z"/>
          <w:rFonts w:cs="Arial"/>
          <w:sz w:val="20"/>
          <w:rPrChange w:id="938" w:author="James Collocott" w:date="2015-11-04T17:02:00Z">
            <w:rPr>
              <w:del w:id="939" w:author="James Collocott" w:date="2015-11-05T17:58:00Z"/>
            </w:rPr>
          </w:rPrChange>
        </w:rPr>
        <w:pPrChange w:id="940" w:author="James Collocott" w:date="2015-11-05T17:58:00Z">
          <w:pPr>
            <w:numPr>
              <w:ilvl w:val="2"/>
              <w:numId w:val="36"/>
            </w:numPr>
            <w:spacing w:before="120"/>
            <w:ind w:left="2580" w:hanging="360"/>
            <w:jc w:val="both"/>
          </w:pPr>
        </w:pPrChange>
      </w:pPr>
      <w:moveFrom w:id="941" w:author="James Collocott" w:date="2015-11-04T16:46:00Z">
        <w:del w:id="942" w:author="James Collocott" w:date="2015-11-05T17:58:00Z">
          <w:r w:rsidRPr="008F1C96" w:rsidDel="00AC20BF">
            <w:rPr>
              <w:rFonts w:cs="Arial"/>
              <w:b w:val="0"/>
              <w:sz w:val="20"/>
              <w:rPrChange w:id="943" w:author="James Collocott" w:date="2015-11-04T17:02:00Z">
                <w:rPr>
                  <w:b/>
                </w:rPr>
              </w:rPrChange>
            </w:rPr>
            <w:delText>Avoid working in wet or windy conditions, as lead dust and paint might be washed or blown off the plastic sheeting and away from the work area.</w:delText>
          </w:r>
        </w:del>
      </w:moveFrom>
    </w:p>
    <w:p w14:paraId="14BC5B4C" w14:textId="5ECB9C06" w:rsidR="009D65C8" w:rsidRPr="008F1C96" w:rsidDel="00AC20BF" w:rsidRDefault="009D65C8">
      <w:pPr>
        <w:pStyle w:val="Heading2"/>
        <w:keepNext w:val="0"/>
        <w:numPr>
          <w:ilvl w:val="0"/>
          <w:numId w:val="0"/>
        </w:numPr>
        <w:tabs>
          <w:tab w:val="clear" w:pos="851"/>
          <w:tab w:val="num" w:pos="567"/>
          <w:tab w:val="num" w:pos="2555"/>
        </w:tabs>
        <w:spacing w:before="240"/>
        <w:jc w:val="left"/>
        <w:rPr>
          <w:del w:id="944" w:author="James Collocott" w:date="2015-11-05T17:58:00Z"/>
          <w:rFonts w:cs="Arial"/>
          <w:sz w:val="20"/>
          <w:rPrChange w:id="945" w:author="James Collocott" w:date="2015-11-04T17:02:00Z">
            <w:rPr>
              <w:del w:id="946" w:author="James Collocott" w:date="2015-11-05T17:58:00Z"/>
            </w:rPr>
          </w:rPrChange>
        </w:rPr>
        <w:pPrChange w:id="947" w:author="James Collocott" w:date="2015-11-05T17:58:00Z">
          <w:pPr>
            <w:numPr>
              <w:ilvl w:val="1"/>
              <w:numId w:val="36"/>
            </w:numPr>
            <w:spacing w:before="120"/>
            <w:ind w:left="1860" w:hanging="360"/>
            <w:jc w:val="both"/>
          </w:pPr>
        </w:pPrChange>
      </w:pPr>
      <w:moveFrom w:id="948" w:author="James Collocott" w:date="2015-11-04T16:46:00Z">
        <w:del w:id="949" w:author="James Collocott" w:date="2015-11-05T17:58:00Z">
          <w:r w:rsidRPr="008F1C96" w:rsidDel="00AC20BF">
            <w:rPr>
              <w:rFonts w:cs="Arial"/>
              <w:b w:val="0"/>
              <w:sz w:val="20"/>
              <w:rPrChange w:id="950" w:author="James Collocott" w:date="2015-11-04T17:02:00Z">
                <w:rPr>
                  <w:b/>
                </w:rPr>
              </w:rPrChange>
            </w:rPr>
            <w:delText>High efficiency Particulate Air (HEPA) filter</w:delText>
          </w:r>
        </w:del>
      </w:moveFrom>
    </w:p>
    <w:p w14:paraId="190726E9" w14:textId="1F283B63" w:rsidR="009D65C8" w:rsidRPr="008F1C96" w:rsidDel="00AC20BF" w:rsidRDefault="009D65C8">
      <w:pPr>
        <w:pStyle w:val="Heading2"/>
        <w:keepNext w:val="0"/>
        <w:numPr>
          <w:ilvl w:val="0"/>
          <w:numId w:val="0"/>
        </w:numPr>
        <w:tabs>
          <w:tab w:val="clear" w:pos="851"/>
          <w:tab w:val="num" w:pos="567"/>
          <w:tab w:val="num" w:pos="2555"/>
        </w:tabs>
        <w:spacing w:before="240"/>
        <w:jc w:val="left"/>
        <w:rPr>
          <w:del w:id="951" w:author="James Collocott" w:date="2015-11-05T17:58:00Z"/>
          <w:rFonts w:cs="Arial"/>
          <w:sz w:val="20"/>
          <w:rPrChange w:id="952" w:author="James Collocott" w:date="2015-11-04T17:02:00Z">
            <w:rPr>
              <w:del w:id="953" w:author="James Collocott" w:date="2015-11-05T17:58:00Z"/>
            </w:rPr>
          </w:rPrChange>
        </w:rPr>
        <w:pPrChange w:id="954" w:author="James Collocott" w:date="2015-11-05T17:58:00Z">
          <w:pPr>
            <w:numPr>
              <w:ilvl w:val="2"/>
              <w:numId w:val="36"/>
            </w:numPr>
            <w:spacing w:before="120"/>
            <w:ind w:left="2580" w:hanging="360"/>
            <w:jc w:val="both"/>
          </w:pPr>
        </w:pPrChange>
      </w:pPr>
      <w:moveFrom w:id="955" w:author="James Collocott" w:date="2015-11-04T16:46:00Z">
        <w:del w:id="956" w:author="James Collocott" w:date="2015-11-05T17:58:00Z">
          <w:r w:rsidRPr="008F1C96" w:rsidDel="00AC20BF">
            <w:rPr>
              <w:rFonts w:cs="Arial"/>
              <w:b w:val="0"/>
              <w:sz w:val="20"/>
              <w:rPrChange w:id="957" w:author="James Collocott" w:date="2015-11-04T17:02:00Z">
                <w:rPr>
                  <w:b/>
                </w:rPr>
              </w:rPrChange>
            </w:rPr>
            <w:delText>HEPA filter fitted to a suitable commercial vacuum cleaner for particulate removal or a liquid vacuum cleaner for liquid waste removal. Vacuuming is considered to be the most reliable method of cleaning surfaces on which dust accumulates.</w:delText>
          </w:r>
        </w:del>
      </w:moveFrom>
    </w:p>
    <w:p w14:paraId="426C8A3E" w14:textId="6D130255" w:rsidR="009D65C8" w:rsidRPr="008F1C96" w:rsidDel="00AC20BF" w:rsidRDefault="009D65C8">
      <w:pPr>
        <w:pStyle w:val="Heading2"/>
        <w:keepNext w:val="0"/>
        <w:numPr>
          <w:ilvl w:val="1"/>
          <w:numId w:val="34"/>
        </w:numPr>
        <w:tabs>
          <w:tab w:val="clear" w:pos="851"/>
          <w:tab w:val="num" w:pos="0"/>
          <w:tab w:val="num" w:pos="567"/>
        </w:tabs>
        <w:spacing w:before="240"/>
        <w:ind w:left="0" w:firstLine="0"/>
        <w:jc w:val="left"/>
        <w:rPr>
          <w:del w:id="958" w:author="James Collocott" w:date="2015-11-05T17:59:00Z"/>
          <w:rFonts w:cs="Arial"/>
          <w:sz w:val="20"/>
          <w:rPrChange w:id="959" w:author="James Collocott" w:date="2015-11-04T17:02:00Z">
            <w:rPr>
              <w:del w:id="960" w:author="James Collocott" w:date="2015-11-05T17:59:00Z"/>
            </w:rPr>
          </w:rPrChange>
        </w:rPr>
        <w:pPrChange w:id="961" w:author="James Collocott" w:date="2015-11-05T17:58:00Z">
          <w:pPr>
            <w:numPr>
              <w:ilvl w:val="1"/>
              <w:numId w:val="36"/>
            </w:numPr>
            <w:spacing w:before="120"/>
            <w:ind w:left="1860" w:hanging="360"/>
            <w:jc w:val="both"/>
          </w:pPr>
        </w:pPrChange>
      </w:pPr>
      <w:bookmarkStart w:id="962" w:name="_Toc435575527"/>
      <w:moveFrom w:id="963" w:author="James Collocott" w:date="2015-11-04T16:46:00Z">
        <w:del w:id="964" w:author="James Collocott" w:date="2015-11-05T17:59:00Z">
          <w:r w:rsidRPr="008F1C96" w:rsidDel="00AC20BF">
            <w:rPr>
              <w:rFonts w:cs="Arial"/>
              <w:b w:val="0"/>
              <w:sz w:val="20"/>
              <w:rPrChange w:id="965" w:author="James Collocott" w:date="2015-11-04T17:02:00Z">
                <w:rPr>
                  <w:b/>
                </w:rPr>
              </w:rPrChange>
            </w:rPr>
            <w:delText>Clean heavy duty plastic bags – polyethylene</w:delText>
          </w:r>
        </w:del>
      </w:moveFrom>
      <w:bookmarkEnd w:id="962"/>
    </w:p>
    <w:p w14:paraId="2B91F6BA" w14:textId="475D9C33" w:rsidR="009A0266" w:rsidRPr="008F1C96" w:rsidDel="009A0266" w:rsidRDefault="009D65C8">
      <w:pPr>
        <w:pStyle w:val="Heading2"/>
        <w:keepNext w:val="0"/>
        <w:numPr>
          <w:ilvl w:val="1"/>
          <w:numId w:val="34"/>
        </w:numPr>
        <w:tabs>
          <w:tab w:val="clear" w:pos="851"/>
          <w:tab w:val="num" w:pos="0"/>
          <w:tab w:val="num" w:pos="567"/>
        </w:tabs>
        <w:spacing w:before="240"/>
        <w:ind w:left="0" w:firstLine="0"/>
        <w:jc w:val="left"/>
        <w:rPr>
          <w:del w:id="966" w:author="James Collocott" w:date="2015-11-04T17:02:00Z"/>
          <w:rFonts w:cs="Arial"/>
          <w:sz w:val="20"/>
          <w:rPrChange w:id="967" w:author="James Collocott" w:date="2015-11-04T17:02:00Z">
            <w:rPr>
              <w:del w:id="968" w:author="James Collocott" w:date="2015-11-04T17:02:00Z"/>
            </w:rPr>
          </w:rPrChange>
        </w:rPr>
        <w:pPrChange w:id="969" w:author="James Collocott" w:date="2015-11-04T17:02:00Z">
          <w:pPr/>
        </w:pPrChange>
      </w:pPr>
      <w:bookmarkStart w:id="970" w:name="_Toc435575528"/>
      <w:moveFrom w:id="971" w:author="James Collocott" w:date="2015-11-04T16:46:00Z">
        <w:r w:rsidRPr="008F1C96" w:rsidDel="00922BB4">
          <w:rPr>
            <w:rFonts w:cs="Arial"/>
            <w:sz w:val="20"/>
            <w:rPrChange w:id="972" w:author="James Collocott" w:date="2015-11-04T17:02:00Z">
              <w:rPr/>
            </w:rPrChange>
          </w:rPr>
          <w:t>Polyethylene bags 150 L bags or 200 L drums with ties for lead paint debris and disposable items</w:t>
        </w:r>
      </w:moveFrom>
      <w:bookmarkEnd w:id="970"/>
      <w:moveFromRangeEnd w:id="845"/>
    </w:p>
    <w:p w14:paraId="797B9C42" w14:textId="19B2FD30" w:rsidR="009D65C8" w:rsidRPr="008F1C96" w:rsidRDefault="009D65C8">
      <w:pPr>
        <w:pStyle w:val="Heading2"/>
        <w:keepNext w:val="0"/>
        <w:numPr>
          <w:ilvl w:val="1"/>
          <w:numId w:val="34"/>
        </w:numPr>
        <w:tabs>
          <w:tab w:val="clear" w:pos="851"/>
          <w:tab w:val="num" w:pos="0"/>
          <w:tab w:val="num" w:pos="567"/>
        </w:tabs>
        <w:spacing w:before="240"/>
        <w:ind w:left="0" w:firstLine="0"/>
        <w:jc w:val="left"/>
        <w:rPr>
          <w:rFonts w:cs="Arial"/>
          <w:sz w:val="20"/>
        </w:rPr>
        <w:pPrChange w:id="973" w:author="James Collocott" w:date="2015-11-04T17:02:00Z">
          <w:pPr>
            <w:pStyle w:val="Heading2"/>
            <w:keepNext w:val="0"/>
            <w:numPr>
              <w:numId w:val="34"/>
            </w:numPr>
            <w:tabs>
              <w:tab w:val="clear" w:pos="576"/>
              <w:tab w:val="clear" w:pos="851"/>
              <w:tab w:val="num" w:pos="0"/>
              <w:tab w:val="num" w:pos="1134"/>
              <w:tab w:val="num" w:pos="2555"/>
            </w:tabs>
            <w:spacing w:before="240"/>
            <w:ind w:left="2555" w:hanging="570"/>
            <w:jc w:val="left"/>
          </w:pPr>
        </w:pPrChange>
      </w:pPr>
      <w:bookmarkStart w:id="974" w:name="_Toc435575529"/>
      <w:r w:rsidRPr="008F1C96">
        <w:rPr>
          <w:rFonts w:cs="Arial"/>
          <w:sz w:val="20"/>
        </w:rPr>
        <w:t>Batteries</w:t>
      </w:r>
      <w:bookmarkEnd w:id="974"/>
    </w:p>
    <w:p w14:paraId="162681B8" w14:textId="568B3870" w:rsidR="009D65C8" w:rsidRPr="008F1C96" w:rsidRDefault="009D65C8" w:rsidP="00175426">
      <w:pPr>
        <w:jc w:val="both"/>
        <w:rPr>
          <w:rFonts w:cs="Arial"/>
          <w:sz w:val="20"/>
          <w:szCs w:val="20"/>
        </w:rPr>
      </w:pPr>
      <w:r w:rsidRPr="008F1C96">
        <w:rPr>
          <w:rFonts w:cs="Arial"/>
          <w:sz w:val="20"/>
          <w:szCs w:val="20"/>
        </w:rPr>
        <w:t xml:space="preserve">Batteries contain toxic and hazardous materials such as heavy metals, acids, and alkalis. </w:t>
      </w:r>
      <w:ins w:id="975" w:author="James Collocott" w:date="2015-11-04T17:03:00Z">
        <w:r w:rsidR="009A0266" w:rsidRPr="008F1C96">
          <w:rPr>
            <w:rFonts w:cs="Arial"/>
            <w:sz w:val="20"/>
            <w:szCs w:val="20"/>
          </w:rPr>
          <w:t xml:space="preserve"> </w:t>
        </w:r>
      </w:ins>
      <w:r w:rsidRPr="008F1C96">
        <w:rPr>
          <w:rFonts w:cs="Arial"/>
          <w:sz w:val="20"/>
          <w:szCs w:val="20"/>
        </w:rPr>
        <w:t xml:space="preserve">Disposing of them requires special handling, and leakage of these materials could harm the environment.  Batteries can enter the environment through accidental loss, vandalism, or deliberate disposal.  This creates a waste remediation problem in the water or on land at an AtoN site.  If different types of battery and electrolyte are used, separate storage, handling, and disposal of the different types is required.   </w:t>
      </w:r>
    </w:p>
    <w:p w14:paraId="07CFA1D7" w14:textId="77777777" w:rsidR="009D65C8" w:rsidRPr="008F1C96" w:rsidRDefault="009D65C8" w:rsidP="009B3B18">
      <w:pPr>
        <w:spacing w:before="120"/>
        <w:jc w:val="both"/>
        <w:rPr>
          <w:rFonts w:cs="Arial"/>
          <w:sz w:val="20"/>
          <w:szCs w:val="20"/>
        </w:rPr>
      </w:pPr>
      <w:r w:rsidRPr="008F1C96">
        <w:rPr>
          <w:rFonts w:cs="Arial"/>
          <w:sz w:val="20"/>
          <w:szCs w:val="20"/>
        </w:rPr>
        <w:t>The following are ways to minimize these problems:</w:t>
      </w:r>
    </w:p>
    <w:p w14:paraId="4380592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Switch from primary batteries to solar power systems with rechargeable secondary batteries.  Recycling of these batteries can often be done through the battery supplier</w:t>
      </w:r>
      <w:del w:id="976" w:author="James Collocott" w:date="2015-11-04T17:04:00Z">
        <w:r w:rsidRPr="008F1C96" w:rsidDel="009A0266">
          <w:rPr>
            <w:rFonts w:cs="Arial"/>
            <w:sz w:val="20"/>
            <w:szCs w:val="20"/>
          </w:rPr>
          <w:delText>.</w:delText>
        </w:r>
      </w:del>
    </w:p>
    <w:p w14:paraId="2DE8C871"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Ensure that disposal of </w:t>
      </w:r>
      <w:r w:rsidRPr="006C74ED">
        <w:rPr>
          <w:rFonts w:cs="Arial"/>
          <w:sz w:val="20"/>
          <w:szCs w:val="20"/>
          <w:rPrChange w:id="977" w:author="James Collocott" w:date="2015-11-04T17:04:00Z">
            <w:rPr>
              <w:rFonts w:cs="Arial"/>
            </w:rPr>
          </w:rPrChange>
        </w:rPr>
        <w:t>non-recyclable</w:t>
      </w:r>
      <w:r w:rsidRPr="008F1C96">
        <w:rPr>
          <w:rFonts w:cs="Arial"/>
          <w:sz w:val="20"/>
          <w:szCs w:val="20"/>
        </w:rPr>
        <w:t xml:space="preserve"> batteries is carried out by licensed contractors or waste disposal authorities who provide documentation of proper disposal at authorized waste facilities</w:t>
      </w:r>
      <w:del w:id="978" w:author="James Collocott" w:date="2015-11-04T17:04:00Z">
        <w:r w:rsidRPr="008F1C96" w:rsidDel="009A0266">
          <w:rPr>
            <w:rFonts w:cs="Arial"/>
            <w:sz w:val="20"/>
            <w:szCs w:val="20"/>
          </w:rPr>
          <w:delText>.</w:delText>
        </w:r>
      </w:del>
    </w:p>
    <w:p w14:paraId="565E7562"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Recycling and disposal should be carried out in a timely manner.  Batteries should not be allowed to accumulate in large quantities.  Store the waste batteries in appropriate containers which are secure, ventilated, and labeled according to contents</w:t>
      </w:r>
      <w:del w:id="979" w:author="James Collocott" w:date="2015-11-04T17:04:00Z">
        <w:r w:rsidRPr="008F1C96" w:rsidDel="009A0266">
          <w:rPr>
            <w:rFonts w:cs="Arial"/>
            <w:sz w:val="20"/>
            <w:szCs w:val="20"/>
          </w:rPr>
          <w:delText>.</w:delText>
        </w:r>
      </w:del>
    </w:p>
    <w:p w14:paraId="00CA24BF"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Implement engineering solutions to minimize the chances of battery loss through collisions or vandalism</w:t>
      </w:r>
      <w:del w:id="980" w:author="James Collocott" w:date="2015-11-04T17:04:00Z">
        <w:r w:rsidRPr="008F1C96" w:rsidDel="009A0266">
          <w:rPr>
            <w:rFonts w:cs="Arial"/>
            <w:sz w:val="20"/>
            <w:szCs w:val="20"/>
          </w:rPr>
          <w:delText>.</w:delText>
        </w:r>
      </w:del>
    </w:p>
    <w:p w14:paraId="65F05554"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Use specifications and technologies that minimize power consumption and storage requirements</w:t>
      </w:r>
      <w:del w:id="981" w:author="James Collocott" w:date="2015-11-04T17:04:00Z">
        <w:r w:rsidRPr="008F1C96" w:rsidDel="009A0266">
          <w:rPr>
            <w:rFonts w:cs="Arial"/>
            <w:sz w:val="20"/>
            <w:szCs w:val="20"/>
          </w:rPr>
          <w:delText>.</w:delText>
        </w:r>
      </w:del>
    </w:p>
    <w:p w14:paraId="50065C38"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Consider using the available mains (commercial power), and carefully evaluate whether backup battery systems are absolutely required</w:t>
      </w:r>
      <w:del w:id="982" w:author="James Collocott" w:date="2015-11-04T17:04:00Z">
        <w:r w:rsidRPr="008F1C96" w:rsidDel="009A0266">
          <w:rPr>
            <w:rFonts w:cs="Arial"/>
            <w:sz w:val="20"/>
            <w:szCs w:val="20"/>
          </w:rPr>
          <w:delText>.</w:delText>
        </w:r>
      </w:del>
    </w:p>
    <w:p w14:paraId="1F0CBA72" w14:textId="7347824F" w:rsidR="009D65C8" w:rsidRPr="006C74ED" w:rsidRDefault="006C74ED" w:rsidP="00D93488">
      <w:pPr>
        <w:pStyle w:val="Heading2"/>
        <w:keepNext w:val="0"/>
        <w:numPr>
          <w:ilvl w:val="1"/>
          <w:numId w:val="34"/>
        </w:numPr>
        <w:tabs>
          <w:tab w:val="clear" w:pos="851"/>
          <w:tab w:val="num" w:pos="0"/>
          <w:tab w:val="num" w:pos="567"/>
        </w:tabs>
        <w:spacing w:before="240"/>
        <w:ind w:left="0" w:firstLine="0"/>
        <w:jc w:val="left"/>
        <w:rPr>
          <w:rFonts w:cs="Arial"/>
          <w:sz w:val="20"/>
        </w:rPr>
      </w:pPr>
      <w:r w:rsidRPr="006C74ED">
        <w:rPr>
          <w:rFonts w:cs="Arial"/>
          <w:sz w:val="20"/>
        </w:rPr>
        <w:br w:type="page"/>
      </w:r>
      <w:bookmarkStart w:id="983" w:name="_Toc435575530"/>
      <w:r w:rsidR="009D65C8" w:rsidRPr="006C74ED">
        <w:rPr>
          <w:rFonts w:cs="Arial"/>
          <w:sz w:val="20"/>
        </w:rPr>
        <w:lastRenderedPageBreak/>
        <w:t>Paints</w:t>
      </w:r>
      <w:bookmarkEnd w:id="983"/>
      <w:r w:rsidR="009D65C8" w:rsidRPr="006C74ED">
        <w:rPr>
          <w:rFonts w:cs="Arial"/>
          <w:sz w:val="20"/>
        </w:rPr>
        <w:t xml:space="preserve"> </w:t>
      </w:r>
    </w:p>
    <w:p w14:paraId="465962AF" w14:textId="056D0A27" w:rsidR="009D65C8" w:rsidRPr="008F1C96" w:rsidRDefault="009D65C8">
      <w:pPr>
        <w:spacing w:before="120"/>
        <w:jc w:val="both"/>
        <w:rPr>
          <w:rFonts w:cs="Arial"/>
          <w:sz w:val="20"/>
          <w:szCs w:val="20"/>
        </w:rPr>
      </w:pPr>
      <w:r w:rsidRPr="008F1C96">
        <w:rPr>
          <w:rFonts w:cs="Arial"/>
          <w:sz w:val="20"/>
          <w:szCs w:val="20"/>
        </w:rPr>
        <w:t>Maintaining the service life of steel in a marine environment is an extreme challenge for coatings.  Many systems that have been used in the past (or are still in use) are now recognized as being unfriendly to the environment</w:t>
      </w:r>
      <w:ins w:id="984" w:author="James Collocott" w:date="2015-11-04T17:05:00Z">
        <w:r w:rsidR="009A0266" w:rsidRPr="008F1C96">
          <w:rPr>
            <w:rFonts w:cs="Arial"/>
            <w:sz w:val="20"/>
            <w:szCs w:val="20"/>
          </w:rPr>
          <w:t xml:space="preserve"> </w:t>
        </w:r>
      </w:ins>
      <w:r w:rsidRPr="008F1C96">
        <w:rPr>
          <w:rFonts w:cs="Arial"/>
          <w:sz w:val="20"/>
          <w:szCs w:val="20"/>
        </w:rPr>
        <w:t>-</w:t>
      </w:r>
      <w:del w:id="985" w:author="James Collocott" w:date="2015-11-04T17:05:00Z">
        <w:r w:rsidRPr="008F1C96" w:rsidDel="009A0266">
          <w:rPr>
            <w:rFonts w:cs="Arial"/>
            <w:sz w:val="20"/>
            <w:szCs w:val="20"/>
          </w:rPr>
          <w:delText>-</w:delText>
        </w:r>
      </w:del>
      <w:ins w:id="986" w:author="James Collocott" w:date="2015-11-04T17:05:00Z">
        <w:r w:rsidR="009A0266" w:rsidRPr="008F1C96">
          <w:rPr>
            <w:rFonts w:cs="Arial"/>
            <w:sz w:val="20"/>
            <w:szCs w:val="20"/>
          </w:rPr>
          <w:t xml:space="preserve"> </w:t>
        </w:r>
      </w:ins>
      <w:r w:rsidRPr="008F1C96">
        <w:rPr>
          <w:rFonts w:cs="Arial"/>
          <w:sz w:val="20"/>
          <w:szCs w:val="20"/>
        </w:rPr>
        <w:t xml:space="preserve">most notably, paints with lead or other heavy metals, and those high in volatile organic compounds (VOCs).  Lead presents a removal hazard, a significant disposal expense, and it persists in the environment and bio-accumulates in plants and animals.  Hexavalent chromium is highly toxic to humans and animals at very small doses.  </w:t>
      </w:r>
      <w:del w:id="987" w:author="James Collocott" w:date="2015-11-05T17:59:00Z">
        <w:r w:rsidRPr="008F1C96" w:rsidDel="00AC20BF">
          <w:rPr>
            <w:rFonts w:cs="Arial"/>
            <w:sz w:val="20"/>
            <w:szCs w:val="20"/>
          </w:rPr>
          <w:delText xml:space="preserve"> </w:delText>
        </w:r>
      </w:del>
      <w:r w:rsidRPr="008F1C96">
        <w:rPr>
          <w:rFonts w:cs="Arial"/>
          <w:sz w:val="20"/>
          <w:szCs w:val="20"/>
        </w:rPr>
        <w:t>VOCs can cause serious health problems for workers and contribute to air pollution in the lower and upper reaches of the atmosphere.  Marine-</w:t>
      </w:r>
      <w:del w:id="988" w:author="James Collocott" w:date="2015-11-04T17:05:00Z">
        <w:r w:rsidRPr="008F1C96" w:rsidDel="009A0266">
          <w:rPr>
            <w:rFonts w:cs="Arial"/>
            <w:sz w:val="20"/>
            <w:szCs w:val="20"/>
          </w:rPr>
          <w:delText xml:space="preserve"> </w:delText>
        </w:r>
      </w:del>
      <w:r w:rsidRPr="008F1C96">
        <w:rPr>
          <w:rFonts w:cs="Arial"/>
          <w:sz w:val="20"/>
          <w:szCs w:val="20"/>
        </w:rPr>
        <w:t xml:space="preserve">grade paints (epoxies, polyurethanes) pose hazards to the unprotected applicator, and antifouling paints by their very nature are toxic to marine life.  </w:t>
      </w:r>
    </w:p>
    <w:p w14:paraId="1AE25D62" w14:textId="3C548433" w:rsidR="00922BB4" w:rsidRPr="006C74ED" w:rsidRDefault="00922BB4">
      <w:pPr>
        <w:pStyle w:val="Heading2"/>
        <w:keepNext w:val="0"/>
        <w:numPr>
          <w:ilvl w:val="2"/>
          <w:numId w:val="34"/>
        </w:numPr>
        <w:tabs>
          <w:tab w:val="clear" w:pos="1571"/>
          <w:tab w:val="num" w:pos="851"/>
          <w:tab w:val="num" w:pos="2555"/>
        </w:tabs>
        <w:spacing w:before="240"/>
        <w:ind w:hanging="1571"/>
        <w:jc w:val="left"/>
        <w:rPr>
          <w:ins w:id="989" w:author="James Collocott" w:date="2015-11-04T16:46:00Z"/>
          <w:rFonts w:cs="Arial"/>
          <w:bCs/>
          <w:sz w:val="20"/>
          <w:rPrChange w:id="990" w:author="James Collocott" w:date="2015-11-05T17:59:00Z">
            <w:rPr>
              <w:ins w:id="991" w:author="James Collocott" w:date="2015-11-04T16:46:00Z"/>
              <w:rFonts w:cs="Arial"/>
            </w:rPr>
          </w:rPrChange>
        </w:rPr>
        <w:pPrChange w:id="992" w:author="James Collocott" w:date="2015-11-04T16:46:00Z">
          <w:pPr>
            <w:spacing w:before="120"/>
          </w:pPr>
        </w:pPrChange>
      </w:pPr>
      <w:bookmarkStart w:id="993" w:name="_Toc435575531"/>
      <w:ins w:id="994" w:author="James Collocott" w:date="2015-11-04T16:47:00Z">
        <w:r w:rsidRPr="008F1C96">
          <w:rPr>
            <w:rFonts w:cs="Arial"/>
            <w:b w:val="0"/>
            <w:bCs/>
            <w:sz w:val="20"/>
            <w:rPrChange w:id="995" w:author="James Collocott" w:date="2015-11-04T16:47:00Z">
              <w:rPr>
                <w:rFonts w:cs="Arial"/>
                <w:b/>
              </w:rPr>
            </w:rPrChange>
          </w:rPr>
          <w:t>Minimise the environmental impact of paints</w:t>
        </w:r>
      </w:ins>
      <w:bookmarkEnd w:id="993"/>
    </w:p>
    <w:p w14:paraId="6E2BA10C" w14:textId="77777777" w:rsidR="009D65C8" w:rsidRPr="008F1C96" w:rsidRDefault="009D65C8">
      <w:pPr>
        <w:pStyle w:val="Heading2"/>
        <w:keepNext w:val="0"/>
        <w:numPr>
          <w:ilvl w:val="0"/>
          <w:numId w:val="0"/>
        </w:numPr>
        <w:tabs>
          <w:tab w:val="clear" w:pos="851"/>
          <w:tab w:val="num" w:pos="2555"/>
        </w:tabs>
        <w:spacing w:before="240"/>
        <w:rPr>
          <w:rFonts w:cs="Arial"/>
          <w:bCs/>
          <w:sz w:val="20"/>
          <w:rPrChange w:id="996" w:author="James Collocott" w:date="2015-11-04T16:47:00Z">
            <w:rPr>
              <w:rFonts w:cs="Arial"/>
            </w:rPr>
          </w:rPrChange>
        </w:rPr>
        <w:pPrChange w:id="997" w:author="James Collocott" w:date="2015-11-04T16:47:00Z">
          <w:pPr>
            <w:spacing w:before="120"/>
          </w:pPr>
        </w:pPrChange>
      </w:pPr>
      <w:bookmarkStart w:id="998" w:name="_Toc435575532"/>
      <w:r w:rsidRPr="008F1C96">
        <w:rPr>
          <w:rFonts w:cs="Arial"/>
          <w:b w:val="0"/>
          <w:bCs/>
          <w:sz w:val="20"/>
          <w:rPrChange w:id="999" w:author="James Collocott" w:date="2015-11-04T16:47:00Z">
            <w:rPr>
              <w:rFonts w:cs="Arial"/>
              <w:b/>
            </w:rPr>
          </w:rPrChange>
        </w:rPr>
        <w:t>The following solutions to minimise the environmental impact of paints involve the selection of appropriate materials and reducing the disposal of waste paint:</w:t>
      </w:r>
      <w:bookmarkEnd w:id="998"/>
    </w:p>
    <w:p w14:paraId="1ACE428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1000" w:author="James Collocott" w:date="2015-11-04T17:05:00Z">
            <w:rPr>
              <w:rFonts w:cs="Arial"/>
            </w:rPr>
          </w:rPrChange>
        </w:rPr>
        <w:t>Select paints that have a long service life</w:t>
      </w:r>
      <w:r w:rsidRPr="008F1C96">
        <w:rPr>
          <w:rFonts w:cs="Arial"/>
          <w:sz w:val="20"/>
          <w:szCs w:val="20"/>
        </w:rPr>
        <w:t>.  This will reduce the frequency of maintenance visits required for repainting, which will in turn save fuel and minimize paint-related waste</w:t>
      </w:r>
      <w:del w:id="1001" w:author="James Collocott" w:date="2015-11-04T17:06:00Z">
        <w:r w:rsidRPr="008F1C96" w:rsidDel="009A0266">
          <w:rPr>
            <w:rFonts w:cs="Arial"/>
            <w:sz w:val="20"/>
            <w:szCs w:val="20"/>
          </w:rPr>
          <w:delText>.</w:delText>
        </w:r>
      </w:del>
    </w:p>
    <w:p w14:paraId="75DAB737"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1002" w:author="James Collocott" w:date="2015-11-04T17:05:00Z">
            <w:rPr>
              <w:rFonts w:cs="Arial"/>
            </w:rPr>
          </w:rPrChange>
        </w:rPr>
        <w:t>Avoid paints containing heavy metals</w:t>
      </w:r>
      <w:r w:rsidRPr="008F1C96">
        <w:rPr>
          <w:rFonts w:cs="Arial"/>
          <w:sz w:val="20"/>
          <w:szCs w:val="20"/>
        </w:rPr>
        <w:t xml:space="preserve"> such as lead, chromium, or mercury</w:t>
      </w:r>
      <w:del w:id="1003" w:author="James Collocott" w:date="2015-11-04T17:06:00Z">
        <w:r w:rsidRPr="008F1C96" w:rsidDel="009A0266">
          <w:rPr>
            <w:rFonts w:cs="Arial"/>
            <w:sz w:val="20"/>
            <w:szCs w:val="20"/>
          </w:rPr>
          <w:delText>.</w:delText>
        </w:r>
      </w:del>
    </w:p>
    <w:p w14:paraId="62B39D1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1004" w:author="James Collocott" w:date="2015-11-04T17:06:00Z">
            <w:rPr>
              <w:rFonts w:cs="Arial"/>
            </w:rPr>
          </w:rPrChange>
        </w:rPr>
        <w:t>Select paints that are low in VOCs</w:t>
      </w:r>
      <w:r w:rsidRPr="008F1C96">
        <w:rPr>
          <w:rFonts w:cs="Arial"/>
          <w:sz w:val="20"/>
          <w:szCs w:val="20"/>
        </w:rPr>
        <w:t>.  Consider the use of waterborne, UV-curable, high-solids, and powder coatings rather than traditional solvent-based coatings</w:t>
      </w:r>
      <w:del w:id="1005" w:author="James Collocott" w:date="2015-11-04T17:06:00Z">
        <w:r w:rsidRPr="008F1C96" w:rsidDel="007E1FB3">
          <w:rPr>
            <w:rFonts w:cs="Arial"/>
            <w:sz w:val="20"/>
            <w:szCs w:val="20"/>
          </w:rPr>
          <w:delText>.</w:delText>
        </w:r>
      </w:del>
    </w:p>
    <w:p w14:paraId="1F9E223F" w14:textId="141D5C35"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1006" w:author="James Collocott" w:date="2015-11-04T17:06:00Z">
            <w:rPr>
              <w:rFonts w:cs="Arial"/>
            </w:rPr>
          </w:rPrChange>
        </w:rPr>
        <w:t>Substitute other protective measures</w:t>
      </w:r>
      <w:r w:rsidRPr="008F1C96">
        <w:rPr>
          <w:rFonts w:cs="Arial"/>
          <w:sz w:val="20"/>
          <w:szCs w:val="20"/>
        </w:rPr>
        <w:t>.  Reduce the need for paint by the use of alternative construction materials (e.g., plastics</w:t>
      </w:r>
      <w:ins w:id="1007" w:author="James Collocott" w:date="2015-11-04T17:13:00Z">
        <w:r w:rsidR="007E1FB3" w:rsidRPr="008F1C96">
          <w:rPr>
            <w:rFonts w:cs="Arial"/>
            <w:sz w:val="20"/>
            <w:szCs w:val="20"/>
          </w:rPr>
          <w:t>,</w:t>
        </w:r>
      </w:ins>
      <w:r w:rsidRPr="008F1C96">
        <w:rPr>
          <w:rFonts w:cs="Arial"/>
          <w:sz w:val="20"/>
          <w:szCs w:val="20"/>
        </w:rPr>
        <w:t xml:space="preserve"> or corrosion-resistant steel</w:t>
      </w:r>
      <w:ins w:id="1008" w:author="James Collocott" w:date="2015-11-04T17:14:00Z">
        <w:r w:rsidR="007E1FB3" w:rsidRPr="008F1C96">
          <w:rPr>
            <w:rFonts w:cs="Arial"/>
            <w:sz w:val="20"/>
            <w:szCs w:val="20"/>
          </w:rPr>
          <w:t xml:space="preserve">, such as </w:t>
        </w:r>
      </w:ins>
      <w:ins w:id="1009" w:author="James Collocott" w:date="2015-11-04T17:13:00Z">
        <w:r w:rsidR="007E1FB3" w:rsidRPr="008F1C96">
          <w:rPr>
            <w:rFonts w:cs="Arial"/>
            <w:sz w:val="20"/>
            <w:szCs w:val="20"/>
          </w:rPr>
          <w:t>marine grad</w:t>
        </w:r>
      </w:ins>
      <w:ins w:id="1010" w:author="James Collocott" w:date="2015-11-04T17:14:00Z">
        <w:r w:rsidR="007E1FB3" w:rsidRPr="008F1C96">
          <w:rPr>
            <w:rFonts w:cs="Arial"/>
            <w:sz w:val="20"/>
            <w:szCs w:val="20"/>
          </w:rPr>
          <w:t>e</w:t>
        </w:r>
      </w:ins>
      <w:ins w:id="1011" w:author="James Collocott" w:date="2015-11-04T17:13:00Z">
        <w:r w:rsidR="007E1FB3" w:rsidRPr="008F1C96">
          <w:rPr>
            <w:rFonts w:cs="Arial"/>
            <w:sz w:val="20"/>
            <w:szCs w:val="20"/>
          </w:rPr>
          <w:t>d</w:t>
        </w:r>
      </w:ins>
      <w:ins w:id="1012" w:author="James Collocott" w:date="2015-11-04T17:14:00Z">
        <w:r w:rsidR="007E1FB3" w:rsidRPr="008F1C96">
          <w:rPr>
            <w:rFonts w:cs="Arial"/>
            <w:sz w:val="20"/>
            <w:szCs w:val="20"/>
          </w:rPr>
          <w:t xml:space="preserve"> stainless steel</w:t>
        </w:r>
      </w:ins>
      <w:r w:rsidRPr="008F1C96">
        <w:rPr>
          <w:rFonts w:cs="Arial"/>
          <w:sz w:val="20"/>
          <w:szCs w:val="20"/>
        </w:rPr>
        <w:t>)</w:t>
      </w:r>
      <w:ins w:id="1013" w:author="James Collocott" w:date="2015-11-04T17:14:00Z">
        <w:r w:rsidR="007E1FB3" w:rsidRPr="008F1C96">
          <w:rPr>
            <w:rFonts w:cs="Arial"/>
            <w:sz w:val="20"/>
            <w:szCs w:val="20"/>
          </w:rPr>
          <w:t>,</w:t>
        </w:r>
      </w:ins>
      <w:r w:rsidRPr="008F1C96">
        <w:rPr>
          <w:rFonts w:cs="Arial"/>
          <w:sz w:val="20"/>
          <w:szCs w:val="20"/>
        </w:rPr>
        <w:t xml:space="preserve"> or protective mechanisms (e.g.</w:t>
      </w:r>
      <w:del w:id="1014" w:author="James Collocott" w:date="2015-11-04T17:06:00Z">
        <w:r w:rsidRPr="008F1C96" w:rsidDel="007E1FB3">
          <w:rPr>
            <w:rFonts w:cs="Arial"/>
            <w:sz w:val="20"/>
            <w:szCs w:val="20"/>
          </w:rPr>
          <w:delText>,</w:delText>
        </w:r>
      </w:del>
      <w:r w:rsidRPr="008F1C96">
        <w:rPr>
          <w:rFonts w:cs="Arial"/>
          <w:sz w:val="20"/>
          <w:szCs w:val="20"/>
        </w:rPr>
        <w:t xml:space="preserve"> galvanizing, cathodic protection systems) in AtoN design</w:t>
      </w:r>
      <w:del w:id="1015" w:author="James Collocott" w:date="2015-11-04T17:06:00Z">
        <w:r w:rsidRPr="008F1C96" w:rsidDel="007E1FB3">
          <w:rPr>
            <w:rFonts w:cs="Arial"/>
            <w:sz w:val="20"/>
            <w:szCs w:val="20"/>
          </w:rPr>
          <w:delText>.</w:delText>
        </w:r>
      </w:del>
    </w:p>
    <w:p w14:paraId="109488C8"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1016" w:author="James Collocott" w:date="2015-11-04T17:07:00Z">
            <w:rPr>
              <w:rFonts w:cs="Arial"/>
            </w:rPr>
          </w:rPrChange>
        </w:rPr>
        <w:t>Minimize the use of antifouling paint</w:t>
      </w:r>
      <w:r w:rsidRPr="008F1C96">
        <w:rPr>
          <w:rFonts w:cs="Arial"/>
          <w:sz w:val="20"/>
          <w:szCs w:val="20"/>
        </w:rPr>
        <w:t>.  Only use this type of paint if absolutely required by the application.  Explore alternatives to traditional antifouling paint, such as "release" or “slippery” (adhesive) paints to which organisms don't stick.</w:t>
      </w:r>
    </w:p>
    <w:p w14:paraId="2D50157B"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1017" w:author="James Collocott" w:date="2015-11-04T17:07:00Z">
            <w:rPr>
              <w:rFonts w:cs="Arial"/>
            </w:rPr>
          </w:rPrChange>
        </w:rPr>
        <w:t>Paint indoors</w:t>
      </w:r>
      <w:r w:rsidRPr="008F1C96">
        <w:rPr>
          <w:rFonts w:cs="Arial"/>
          <w:sz w:val="20"/>
          <w:szCs w:val="20"/>
        </w:rPr>
        <w:t>.  Where feasible, utilize indoor painting facilities that have water collection/separation and air filtering systems to prevent fumes and particulate matter from entering the environment.</w:t>
      </w:r>
    </w:p>
    <w:p w14:paraId="37CDA5B0" w14:textId="77777777" w:rsidR="007E1FB3" w:rsidRPr="008F1C96" w:rsidDel="00CC189E" w:rsidRDefault="009D65C8" w:rsidP="006C74ED">
      <w:pPr>
        <w:numPr>
          <w:ilvl w:val="0"/>
          <w:numId w:val="36"/>
        </w:numPr>
        <w:spacing w:before="120"/>
        <w:ind w:left="426" w:hanging="426"/>
        <w:jc w:val="both"/>
        <w:rPr>
          <w:ins w:id="1018" w:author="James Collocott" w:date="2015-11-04T17:08:00Z"/>
          <w:del w:id="1019" w:author="Adam Hay" w:date="2015-11-18T01:28:00Z"/>
          <w:rFonts w:cs="Arial"/>
          <w:sz w:val="20"/>
          <w:szCs w:val="20"/>
        </w:rPr>
      </w:pPr>
      <w:r w:rsidRPr="008F1C96">
        <w:rPr>
          <w:rFonts w:cs="Arial"/>
          <w:sz w:val="20"/>
          <w:szCs w:val="20"/>
          <w:u w:val="single"/>
          <w:rPrChange w:id="1020" w:author="James Collocott" w:date="2015-11-04T17:07:00Z">
            <w:rPr>
              <w:rFonts w:cs="Arial"/>
            </w:rPr>
          </w:rPrChange>
        </w:rPr>
        <w:t>Minimize waste paint disposal</w:t>
      </w:r>
      <w:r w:rsidRPr="008F1C96">
        <w:rPr>
          <w:rFonts w:cs="Arial"/>
          <w:sz w:val="20"/>
          <w:szCs w:val="20"/>
        </w:rPr>
        <w:t xml:space="preserve">.  The best method of reducing paint waste is to carefully estimate how much product will be required for a particular application so as to have little or nothing remaining for disposal.  </w:t>
      </w:r>
    </w:p>
    <w:p w14:paraId="770508BB" w14:textId="77777777" w:rsidR="007E1FB3" w:rsidRPr="000B7C6E" w:rsidDel="00CC189E" w:rsidRDefault="009D65C8">
      <w:pPr>
        <w:numPr>
          <w:ilvl w:val="0"/>
          <w:numId w:val="36"/>
        </w:numPr>
        <w:spacing w:before="120"/>
        <w:ind w:left="426" w:hanging="426"/>
        <w:jc w:val="both"/>
        <w:rPr>
          <w:ins w:id="1021" w:author="James Collocott" w:date="2015-11-04T17:09:00Z"/>
          <w:del w:id="1022" w:author="Adam Hay" w:date="2015-11-18T01:28:00Z"/>
          <w:rFonts w:cs="Arial"/>
          <w:sz w:val="20"/>
          <w:szCs w:val="20"/>
        </w:rPr>
        <w:pPrChange w:id="1023" w:author="Adam Hay" w:date="2015-11-18T01:28:00Z">
          <w:pPr>
            <w:numPr>
              <w:numId w:val="36"/>
            </w:numPr>
            <w:spacing w:before="120"/>
            <w:ind w:left="1140" w:hanging="360"/>
            <w:jc w:val="both"/>
          </w:pPr>
        </w:pPrChange>
      </w:pPr>
      <w:r w:rsidRPr="00CC189E">
        <w:rPr>
          <w:rFonts w:cs="Arial"/>
          <w:sz w:val="20"/>
          <w:szCs w:val="20"/>
        </w:rPr>
        <w:t>If paint is kept in stock, attempt to use it before the storage life expiration date, and don't maintain so much inventory that it expires before use.  All this requires careful procurement, stocking, and use practices, and conscientious inventory management.  For example, an invent</w:t>
      </w:r>
      <w:r w:rsidRPr="004D05F6">
        <w:rPr>
          <w:rFonts w:cs="Arial"/>
          <w:sz w:val="20"/>
          <w:szCs w:val="20"/>
        </w:rPr>
        <w:t xml:space="preserve">ory control system with a "first- in- first-out" (FIFO) policy will reduce the amount of expired materials.  </w:t>
      </w:r>
    </w:p>
    <w:p w14:paraId="06002A4F" w14:textId="172CD4F6" w:rsidR="007E1FB3" w:rsidRPr="00CC189E" w:rsidDel="00CC189E" w:rsidRDefault="009D65C8">
      <w:pPr>
        <w:numPr>
          <w:ilvl w:val="0"/>
          <w:numId w:val="36"/>
        </w:numPr>
        <w:spacing w:before="120"/>
        <w:ind w:left="426" w:hanging="426"/>
        <w:jc w:val="both"/>
        <w:rPr>
          <w:ins w:id="1024" w:author="James Collocott" w:date="2015-11-04T17:08:00Z"/>
          <w:del w:id="1025" w:author="Adam Hay" w:date="2015-11-18T01:29:00Z"/>
          <w:rFonts w:cs="Arial"/>
          <w:sz w:val="20"/>
          <w:szCs w:val="20"/>
        </w:rPr>
        <w:pPrChange w:id="1026" w:author="Adam Hay" w:date="2015-11-18T01:28:00Z">
          <w:pPr>
            <w:numPr>
              <w:numId w:val="36"/>
            </w:numPr>
            <w:spacing w:before="120"/>
            <w:ind w:left="1140" w:hanging="360"/>
            <w:jc w:val="both"/>
          </w:pPr>
        </w:pPrChange>
      </w:pPr>
      <w:r w:rsidRPr="000B7C6E">
        <w:rPr>
          <w:rFonts w:cs="Arial"/>
          <w:sz w:val="20"/>
          <w:szCs w:val="20"/>
        </w:rPr>
        <w:t>Require a one-</w:t>
      </w:r>
      <w:del w:id="1027" w:author="James Collocott" w:date="2015-11-04T17:09:00Z">
        <w:r w:rsidRPr="00683417" w:rsidDel="007E1FB3">
          <w:rPr>
            <w:rFonts w:cs="Arial"/>
            <w:sz w:val="20"/>
            <w:szCs w:val="20"/>
          </w:rPr>
          <w:delText xml:space="preserve"> </w:delText>
        </w:r>
      </w:del>
      <w:r w:rsidRPr="00C14CEB">
        <w:rPr>
          <w:rFonts w:cs="Arial"/>
          <w:sz w:val="20"/>
          <w:szCs w:val="20"/>
        </w:rPr>
        <w:t>for-one exchange in which workers must return an empty container in order to receive a new one.  This will control the number of open containers, and thus reduce the risk of spills, cont</w:t>
      </w:r>
      <w:r w:rsidRPr="00CC189E">
        <w:rPr>
          <w:rFonts w:cs="Arial"/>
          <w:sz w:val="20"/>
          <w:szCs w:val="20"/>
        </w:rPr>
        <w:t xml:space="preserve">amination, and wasted materials.  </w:t>
      </w:r>
    </w:p>
    <w:p w14:paraId="7454EBB1" w14:textId="0D14EE42" w:rsidR="009D65C8" w:rsidRPr="00CC189E" w:rsidRDefault="009D65C8">
      <w:pPr>
        <w:numPr>
          <w:ilvl w:val="0"/>
          <w:numId w:val="36"/>
        </w:numPr>
        <w:spacing w:before="120"/>
        <w:ind w:left="426" w:hanging="426"/>
        <w:jc w:val="both"/>
        <w:rPr>
          <w:rFonts w:cs="Arial"/>
          <w:sz w:val="20"/>
          <w:szCs w:val="20"/>
        </w:rPr>
        <w:pPrChange w:id="1028" w:author="Adam Hay" w:date="2015-11-18T01:29:00Z">
          <w:pPr>
            <w:numPr>
              <w:numId w:val="36"/>
            </w:numPr>
            <w:spacing w:before="120"/>
            <w:ind w:left="1140" w:hanging="360"/>
            <w:jc w:val="both"/>
          </w:pPr>
        </w:pPrChange>
      </w:pPr>
      <w:r w:rsidRPr="00CC189E">
        <w:rPr>
          <w:rFonts w:cs="Arial"/>
          <w:sz w:val="20"/>
          <w:szCs w:val="20"/>
        </w:rPr>
        <w:t>When waste paint must be disposed of, segregate and classify the material by type, since some paints have characteristics that make them more hazardous and expensive to dispose of (e.g.</w:t>
      </w:r>
      <w:del w:id="1029" w:author="James Collocott" w:date="2015-11-04T17:09:00Z">
        <w:r w:rsidRPr="00CC189E" w:rsidDel="007E1FB3">
          <w:rPr>
            <w:rFonts w:cs="Arial"/>
            <w:sz w:val="20"/>
            <w:szCs w:val="20"/>
          </w:rPr>
          <w:delText>,</w:delText>
        </w:r>
      </w:del>
      <w:r w:rsidRPr="00CC189E">
        <w:rPr>
          <w:rFonts w:cs="Arial"/>
          <w:sz w:val="20"/>
          <w:szCs w:val="20"/>
        </w:rPr>
        <w:t xml:space="preserve"> lead-based paints) than other "safer" paints (e.g., acrylics).  Label the containers according to their contents and level of hazard, and store appropriately until disposal by an authorized agent.  Disposal should be carried out in a timely manner, and waste paint should not be allowed to accumulate in large quantities.</w:t>
      </w:r>
    </w:p>
    <w:p w14:paraId="690F600B" w14:textId="77777777" w:rsidR="007E1FB3" w:rsidRPr="008F1C96" w:rsidDel="007D7B21" w:rsidRDefault="009D65C8" w:rsidP="006C74ED">
      <w:pPr>
        <w:numPr>
          <w:ilvl w:val="0"/>
          <w:numId w:val="36"/>
        </w:numPr>
        <w:spacing w:before="120"/>
        <w:ind w:left="426" w:hanging="426"/>
        <w:jc w:val="both"/>
        <w:rPr>
          <w:ins w:id="1030" w:author="James Collocott" w:date="2015-11-04T17:10:00Z"/>
          <w:del w:id="1031" w:author="Adam Hay" w:date="2015-11-18T01:29:00Z"/>
          <w:rFonts w:cs="Arial"/>
          <w:sz w:val="20"/>
          <w:szCs w:val="20"/>
        </w:rPr>
      </w:pPr>
      <w:r w:rsidRPr="008F1C96">
        <w:rPr>
          <w:rFonts w:cs="Arial"/>
          <w:sz w:val="20"/>
          <w:szCs w:val="20"/>
          <w:u w:val="single"/>
          <w:rPrChange w:id="1032" w:author="James Collocott" w:date="2015-11-04T17:07:00Z">
            <w:rPr>
              <w:rFonts w:cs="Arial"/>
            </w:rPr>
          </w:rPrChange>
        </w:rPr>
        <w:t>Extend paint shelf life</w:t>
      </w:r>
      <w:r w:rsidRPr="008F1C96">
        <w:rPr>
          <w:rFonts w:cs="Arial"/>
          <w:sz w:val="20"/>
          <w:szCs w:val="20"/>
        </w:rPr>
        <w:t>.  With regard to expired paint, it is better to use it</w:t>
      </w:r>
      <w:ins w:id="1033" w:author="James Collocott" w:date="2015-11-04T17:09:00Z">
        <w:r w:rsidR="007E1FB3" w:rsidRPr="008F1C96">
          <w:rPr>
            <w:rFonts w:cs="Arial"/>
            <w:sz w:val="20"/>
            <w:szCs w:val="20"/>
          </w:rPr>
          <w:t>,</w:t>
        </w:r>
      </w:ins>
      <w:r w:rsidRPr="008F1C96">
        <w:rPr>
          <w:rFonts w:cs="Arial"/>
          <w:sz w:val="20"/>
          <w:szCs w:val="20"/>
        </w:rPr>
        <w:t xml:space="preserve"> if possible</w:t>
      </w:r>
      <w:ins w:id="1034" w:author="James Collocott" w:date="2015-11-04T17:10:00Z">
        <w:r w:rsidR="007E1FB3" w:rsidRPr="008F1C96">
          <w:rPr>
            <w:rFonts w:cs="Arial"/>
            <w:sz w:val="20"/>
            <w:szCs w:val="20"/>
          </w:rPr>
          <w:t>,</w:t>
        </w:r>
      </w:ins>
      <w:r w:rsidRPr="008F1C96">
        <w:rPr>
          <w:rFonts w:cs="Arial"/>
          <w:sz w:val="20"/>
          <w:szCs w:val="20"/>
        </w:rPr>
        <w:t xml:space="preserve"> than to dispose of it as waste.  Most two-part epoxies can be properly stored in ambient temperature conditions and remain functional for up to 10 years. </w:t>
      </w:r>
      <w:ins w:id="1035" w:author="James Collocott" w:date="2015-11-04T17:08:00Z">
        <w:r w:rsidR="007E1FB3" w:rsidRPr="008F1C96">
          <w:rPr>
            <w:rFonts w:cs="Arial"/>
            <w:sz w:val="20"/>
            <w:szCs w:val="20"/>
          </w:rPr>
          <w:t xml:space="preserve"> </w:t>
        </w:r>
      </w:ins>
      <w:r w:rsidRPr="008F1C96">
        <w:rPr>
          <w:rFonts w:cs="Arial"/>
          <w:sz w:val="20"/>
          <w:szCs w:val="20"/>
        </w:rPr>
        <w:t xml:space="preserve">Water-based paint and oil-based paint can be stored at ambient conditions for three to five years.  </w:t>
      </w:r>
    </w:p>
    <w:p w14:paraId="78E2E799" w14:textId="0DE4727F" w:rsidR="009D65C8" w:rsidRPr="004D05F6" w:rsidRDefault="009D65C8">
      <w:pPr>
        <w:numPr>
          <w:ilvl w:val="0"/>
          <w:numId w:val="36"/>
        </w:numPr>
        <w:spacing w:before="120"/>
        <w:ind w:left="426" w:hanging="426"/>
        <w:jc w:val="both"/>
        <w:rPr>
          <w:rFonts w:cs="Arial"/>
          <w:sz w:val="20"/>
          <w:szCs w:val="20"/>
        </w:rPr>
        <w:pPrChange w:id="1036" w:author="Adam Hay" w:date="2015-11-18T01:29:00Z">
          <w:pPr>
            <w:numPr>
              <w:numId w:val="36"/>
            </w:numPr>
            <w:spacing w:before="120"/>
            <w:ind w:left="1140" w:hanging="360"/>
            <w:jc w:val="both"/>
          </w:pPr>
        </w:pPrChange>
      </w:pPr>
      <w:r w:rsidRPr="007D7B21">
        <w:rPr>
          <w:rFonts w:cs="Arial"/>
          <w:sz w:val="20"/>
          <w:szCs w:val="20"/>
        </w:rPr>
        <w:t xml:space="preserve">Previously opened cans of water-based and oil-based paints are usually not suitable if stored for longer than one year.  Previously opened cans of unmixed two-part epoxy paint in good condition may still be </w:t>
      </w:r>
      <w:r w:rsidRPr="007D7B21">
        <w:rPr>
          <w:rFonts w:cs="Arial"/>
          <w:sz w:val="20"/>
          <w:szCs w:val="20"/>
        </w:rPr>
        <w:lastRenderedPageBreak/>
        <w:t xml:space="preserve">good after three to four years in storage.  However, it is important to consult the paint supplier to ensure a given product </w:t>
      </w:r>
      <w:r w:rsidRPr="004D05F6">
        <w:rPr>
          <w:rFonts w:cs="Arial"/>
          <w:sz w:val="20"/>
          <w:szCs w:val="20"/>
        </w:rPr>
        <w:t>will remain functional before extending the shelf life in this manner.</w:t>
      </w:r>
    </w:p>
    <w:p w14:paraId="33DBD3FD" w14:textId="411E4D45"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1037" w:author="James Collocott" w:date="2015-11-04T17:07:00Z">
            <w:rPr>
              <w:rFonts w:cs="Arial"/>
            </w:rPr>
          </w:rPrChange>
        </w:rPr>
        <w:t>Prevent and contain spills</w:t>
      </w:r>
      <w:r w:rsidRPr="008F1C96">
        <w:rPr>
          <w:rFonts w:cs="Arial"/>
          <w:sz w:val="20"/>
          <w:szCs w:val="20"/>
        </w:rPr>
        <w:t xml:space="preserve">.  Use appropriate paint storage containers that are </w:t>
      </w:r>
      <w:del w:id="1038" w:author="James Collocott" w:date="2015-11-04T17:10:00Z">
        <w:r w:rsidRPr="008F1C96" w:rsidDel="007E1FB3">
          <w:rPr>
            <w:rFonts w:cs="Arial"/>
            <w:sz w:val="20"/>
            <w:szCs w:val="20"/>
          </w:rPr>
          <w:delText>labeled</w:delText>
        </w:r>
      </w:del>
      <w:ins w:id="1039" w:author="James Collocott" w:date="2015-11-04T17:10:00Z">
        <w:r w:rsidR="007E1FB3" w:rsidRPr="008F1C96">
          <w:rPr>
            <w:rFonts w:cs="Arial"/>
            <w:sz w:val="20"/>
            <w:szCs w:val="20"/>
          </w:rPr>
          <w:t>labelled</w:t>
        </w:r>
      </w:ins>
      <w:r w:rsidRPr="008F1C96">
        <w:rPr>
          <w:rFonts w:cs="Arial"/>
          <w:sz w:val="20"/>
          <w:szCs w:val="20"/>
        </w:rPr>
        <w:t xml:space="preserve"> correctly, and monitor for leaks.  While transporting vats and pails, make sure provisions have been made to catch spillages.  Provide ditches, bunds, or other measures in work and storage areas to contain any leakage or spillage.</w:t>
      </w:r>
    </w:p>
    <w:p w14:paraId="1360710C" w14:textId="2A7E45D1" w:rsidR="009D65C8" w:rsidRPr="008F1C96" w:rsidRDefault="009D65C8" w:rsidP="006C74ED">
      <w:pPr>
        <w:numPr>
          <w:ilvl w:val="0"/>
          <w:numId w:val="36"/>
        </w:numPr>
        <w:spacing w:before="120"/>
        <w:ind w:left="426" w:hanging="426"/>
        <w:jc w:val="both"/>
        <w:rPr>
          <w:ins w:id="1040" w:author="James Collocott" w:date="2015-11-04T16:46:00Z"/>
          <w:rFonts w:cs="Arial"/>
          <w:sz w:val="20"/>
          <w:szCs w:val="20"/>
        </w:rPr>
      </w:pPr>
      <w:r w:rsidRPr="008F1C96">
        <w:rPr>
          <w:rFonts w:cs="Arial"/>
          <w:sz w:val="20"/>
          <w:szCs w:val="20"/>
          <w:u w:val="single"/>
          <w:rPrChange w:id="1041" w:author="James Collocott" w:date="2015-11-04T17:07:00Z">
            <w:rPr>
              <w:rFonts w:cs="Arial"/>
            </w:rPr>
          </w:rPrChange>
        </w:rPr>
        <w:t>After cleaning up spills</w:t>
      </w:r>
      <w:r w:rsidRPr="008F1C96">
        <w:rPr>
          <w:rFonts w:cs="Arial"/>
          <w:sz w:val="20"/>
          <w:szCs w:val="20"/>
        </w:rPr>
        <w:t>, store the waste paint, clean-up rags, and other materials in properly</w:t>
      </w:r>
      <w:del w:id="1042" w:author="James Collocott" w:date="2015-11-04T17:11:00Z">
        <w:r w:rsidRPr="008F1C96" w:rsidDel="007E1FB3">
          <w:rPr>
            <w:rFonts w:cs="Arial"/>
            <w:sz w:val="20"/>
            <w:szCs w:val="20"/>
          </w:rPr>
          <w:delText>-</w:delText>
        </w:r>
      </w:del>
      <w:r w:rsidRPr="008F1C96">
        <w:rPr>
          <w:rFonts w:cs="Arial"/>
          <w:sz w:val="20"/>
          <w:szCs w:val="20"/>
        </w:rPr>
        <w:t xml:space="preserve"> </w:t>
      </w:r>
      <w:del w:id="1043" w:author="James Collocott" w:date="2015-11-04T17:10:00Z">
        <w:r w:rsidRPr="008F1C96" w:rsidDel="007E1FB3">
          <w:rPr>
            <w:rFonts w:cs="Arial"/>
            <w:sz w:val="20"/>
            <w:szCs w:val="20"/>
          </w:rPr>
          <w:delText>labeled</w:delText>
        </w:r>
      </w:del>
      <w:ins w:id="1044" w:author="James Collocott" w:date="2015-11-04T17:10:00Z">
        <w:r w:rsidR="007E1FB3" w:rsidRPr="008F1C96">
          <w:rPr>
            <w:rFonts w:cs="Arial"/>
            <w:sz w:val="20"/>
            <w:szCs w:val="20"/>
          </w:rPr>
          <w:t>labelled</w:t>
        </w:r>
      </w:ins>
      <w:r w:rsidRPr="008F1C96">
        <w:rPr>
          <w:rFonts w:cs="Arial"/>
          <w:sz w:val="20"/>
          <w:szCs w:val="20"/>
        </w:rPr>
        <w:t xml:space="preserve"> containers prior to disposal by an authorized agent.</w:t>
      </w:r>
    </w:p>
    <w:p w14:paraId="1491D992" w14:textId="77777777" w:rsidR="00922BB4" w:rsidRPr="008F1C96" w:rsidRDefault="00922BB4">
      <w:pPr>
        <w:pStyle w:val="Heading2"/>
        <w:keepNext w:val="0"/>
        <w:numPr>
          <w:ilvl w:val="2"/>
          <w:numId w:val="34"/>
        </w:numPr>
        <w:tabs>
          <w:tab w:val="clear" w:pos="851"/>
          <w:tab w:val="clear" w:pos="1571"/>
          <w:tab w:val="num" w:pos="2555"/>
        </w:tabs>
        <w:spacing w:before="240"/>
        <w:ind w:left="851" w:hanging="851"/>
        <w:jc w:val="left"/>
        <w:rPr>
          <w:rFonts w:cs="Arial"/>
          <w:b w:val="0"/>
          <w:bCs/>
          <w:sz w:val="20"/>
          <w:rPrChange w:id="1045" w:author="James Collocott" w:date="2015-11-04T16:46:00Z">
            <w:rPr>
              <w:rFonts w:cs="Arial"/>
            </w:rPr>
          </w:rPrChange>
        </w:rPr>
        <w:pPrChange w:id="1046" w:author="James Collocott" w:date="2015-11-04T16:46:00Z">
          <w:pPr>
            <w:pStyle w:val="Heading2"/>
            <w:keepNext w:val="0"/>
            <w:numPr>
              <w:numId w:val="34"/>
            </w:numPr>
            <w:tabs>
              <w:tab w:val="clear" w:pos="576"/>
              <w:tab w:val="clear" w:pos="851"/>
              <w:tab w:val="num" w:pos="0"/>
              <w:tab w:val="num" w:pos="1134"/>
              <w:tab w:val="num" w:pos="2555"/>
            </w:tabs>
            <w:spacing w:before="240"/>
            <w:ind w:left="0" w:firstLine="0"/>
            <w:jc w:val="left"/>
          </w:pPr>
        </w:pPrChange>
      </w:pPr>
      <w:bookmarkStart w:id="1047" w:name="_Toc435575533"/>
      <w:moveToRangeStart w:id="1048" w:author="James Collocott" w:date="2015-11-04T16:46:00Z" w:name="move434418911"/>
      <w:moveTo w:id="1049" w:author="James Collocott" w:date="2015-11-04T16:46:00Z">
        <w:r w:rsidRPr="008F1C96">
          <w:rPr>
            <w:rFonts w:cs="Arial"/>
            <w:b w:val="0"/>
            <w:bCs/>
            <w:sz w:val="20"/>
            <w:rPrChange w:id="1050" w:author="James Collocott" w:date="2015-11-04T16:46:00Z">
              <w:rPr>
                <w:rFonts w:cs="Arial"/>
              </w:rPr>
            </w:rPrChange>
          </w:rPr>
          <w:t>Lead based paints</w:t>
        </w:r>
      </w:moveTo>
      <w:bookmarkEnd w:id="1047"/>
    </w:p>
    <w:p w14:paraId="3A5461F3" w14:textId="080C2514" w:rsidR="00922BB4" w:rsidRPr="008F1C96" w:rsidRDefault="00922BB4" w:rsidP="00922BB4">
      <w:pPr>
        <w:spacing w:before="120"/>
        <w:jc w:val="both"/>
        <w:rPr>
          <w:rFonts w:cs="Arial"/>
          <w:sz w:val="20"/>
          <w:szCs w:val="20"/>
        </w:rPr>
      </w:pPr>
      <w:moveTo w:id="1051" w:author="James Collocott" w:date="2015-11-04T16:46:00Z">
        <w:r w:rsidRPr="008F1C96">
          <w:rPr>
            <w:rFonts w:cs="Arial"/>
            <w:sz w:val="20"/>
            <w:szCs w:val="20"/>
          </w:rPr>
          <w:t xml:space="preserve">Prior to 1970, lead was the major ingredient in paint and was used as a base, as a drying agent, as colouring (often white, red, orange, yellow and scarlet) and to protect steel and iron from corrosion.  Lead-based paints were used both inside and outside of buildings and as protective coatings on plant and equipment and were widely used on AtoN structures. </w:t>
        </w:r>
      </w:moveTo>
      <w:ins w:id="1052" w:author="James Collocott" w:date="2015-11-04T16:48:00Z">
        <w:r w:rsidRPr="008F1C96">
          <w:rPr>
            <w:rFonts w:cs="Arial"/>
            <w:sz w:val="20"/>
            <w:szCs w:val="20"/>
          </w:rPr>
          <w:t xml:space="preserve"> </w:t>
        </w:r>
      </w:ins>
      <w:moveTo w:id="1053" w:author="James Collocott" w:date="2015-11-04T16:46:00Z">
        <w:r w:rsidRPr="008F1C96">
          <w:rPr>
            <w:rFonts w:cs="Arial"/>
            <w:sz w:val="20"/>
            <w:szCs w:val="20"/>
          </w:rPr>
          <w:t>The removal of lead-based paint from buildings, structures, plant and equipment can result in harm to those workers carrying out the removal work and the environment if not captured, handled and disposed of appropriately.</w:t>
        </w:r>
      </w:moveTo>
    </w:p>
    <w:p w14:paraId="523E6BB0" w14:textId="3FD22CA0" w:rsidR="00922BB4" w:rsidRPr="008F1C96" w:rsidRDefault="00922BB4">
      <w:pPr>
        <w:spacing w:before="120"/>
        <w:jc w:val="both"/>
        <w:rPr>
          <w:rFonts w:cs="Arial"/>
          <w:sz w:val="20"/>
          <w:szCs w:val="20"/>
        </w:rPr>
      </w:pPr>
      <w:moveTo w:id="1054" w:author="James Collocott" w:date="2015-11-04T16:46:00Z">
        <w:r w:rsidRPr="008F1C96">
          <w:rPr>
            <w:rFonts w:cs="Arial"/>
            <w:sz w:val="20"/>
            <w:szCs w:val="20"/>
          </w:rPr>
          <w:t>Containment or full encapsulation may be required to capture the paint being removed so it is not released into the environment.</w:t>
        </w:r>
        <w:del w:id="1055" w:author="James Collocott" w:date="2015-11-04T16:48:00Z">
          <w:r w:rsidRPr="008F1C96" w:rsidDel="00922BB4">
            <w:rPr>
              <w:rFonts w:cs="Arial"/>
              <w:sz w:val="20"/>
              <w:szCs w:val="20"/>
            </w:rPr>
            <w:delText xml:space="preserve"> </w:delText>
          </w:r>
        </w:del>
      </w:moveTo>
      <w:ins w:id="1056" w:author="James Collocott" w:date="2015-11-04T16:48:00Z">
        <w:r w:rsidRPr="008F1C96">
          <w:rPr>
            <w:rFonts w:cs="Arial"/>
            <w:sz w:val="20"/>
            <w:szCs w:val="20"/>
          </w:rPr>
          <w:t xml:space="preserve">  </w:t>
        </w:r>
      </w:ins>
      <w:moveTo w:id="1057" w:author="James Collocott" w:date="2015-11-04T16:46:00Z">
        <w:r w:rsidRPr="008F1C96">
          <w:rPr>
            <w:rFonts w:cs="Arial"/>
            <w:sz w:val="20"/>
            <w:szCs w:val="20"/>
          </w:rPr>
          <w:t>Countries will usually have a legislative requirement for managing lead</w:t>
        </w:r>
      </w:moveTo>
      <w:ins w:id="1058" w:author="James Collocott" w:date="2015-11-04T16:48:00Z">
        <w:r w:rsidRPr="008F1C96">
          <w:rPr>
            <w:rFonts w:cs="Arial"/>
            <w:sz w:val="20"/>
            <w:szCs w:val="20"/>
          </w:rPr>
          <w:t>-</w:t>
        </w:r>
      </w:ins>
      <w:moveTo w:id="1059" w:author="James Collocott" w:date="2015-11-04T16:46:00Z">
        <w:del w:id="1060" w:author="James Collocott" w:date="2015-11-04T16:48:00Z">
          <w:r w:rsidRPr="008F1C96" w:rsidDel="00922BB4">
            <w:rPr>
              <w:rFonts w:cs="Arial"/>
              <w:sz w:val="20"/>
              <w:szCs w:val="20"/>
            </w:rPr>
            <w:delText xml:space="preserve"> </w:delText>
          </w:r>
        </w:del>
        <w:r w:rsidRPr="008F1C96">
          <w:rPr>
            <w:rFonts w:cs="Arial"/>
            <w:sz w:val="20"/>
            <w:szCs w:val="20"/>
          </w:rPr>
          <w:t>based paints</w:t>
        </w:r>
      </w:moveTo>
      <w:ins w:id="1061" w:author="James Collocott" w:date="2015-11-04T16:48:00Z">
        <w:r w:rsidRPr="008F1C96">
          <w:rPr>
            <w:rFonts w:cs="Arial"/>
            <w:sz w:val="20"/>
            <w:szCs w:val="20"/>
          </w:rPr>
          <w:t>,</w:t>
        </w:r>
      </w:ins>
      <w:moveTo w:id="1062" w:author="James Collocott" w:date="2015-11-04T16:46:00Z">
        <w:r w:rsidRPr="008F1C96">
          <w:rPr>
            <w:rFonts w:cs="Arial"/>
            <w:sz w:val="20"/>
            <w:szCs w:val="20"/>
          </w:rPr>
          <w:t xml:space="preserve"> detailing the safety and environmental controls required for removal, containment transport and disposal.</w:t>
        </w:r>
      </w:moveTo>
    </w:p>
    <w:p w14:paraId="3FB6128F" w14:textId="7D06D069" w:rsidR="00922BB4" w:rsidRPr="008F1C96" w:rsidRDefault="00922BB4" w:rsidP="00922BB4">
      <w:pPr>
        <w:spacing w:before="120"/>
        <w:rPr>
          <w:rFonts w:cs="Arial"/>
          <w:sz w:val="20"/>
          <w:szCs w:val="20"/>
        </w:rPr>
      </w:pPr>
      <w:moveTo w:id="1063" w:author="James Collocott" w:date="2015-11-04T16:46:00Z">
        <w:r w:rsidRPr="008F1C96">
          <w:rPr>
            <w:rFonts w:cs="Arial"/>
            <w:sz w:val="20"/>
            <w:szCs w:val="20"/>
          </w:rPr>
          <w:t>For paint removal</w:t>
        </w:r>
      </w:moveTo>
      <w:ins w:id="1064" w:author="James Collocott" w:date="2015-11-04T16:48:00Z">
        <w:r w:rsidRPr="008F1C96">
          <w:rPr>
            <w:rFonts w:cs="Arial"/>
            <w:sz w:val="20"/>
            <w:szCs w:val="20"/>
          </w:rPr>
          <w:t>,</w:t>
        </w:r>
      </w:ins>
      <w:moveTo w:id="1065" w:author="James Collocott" w:date="2015-11-04T16:46:00Z">
        <w:r w:rsidRPr="008F1C96">
          <w:rPr>
            <w:rFonts w:cs="Arial"/>
            <w:sz w:val="20"/>
            <w:szCs w:val="20"/>
          </w:rPr>
          <w:t xml:space="preserve"> the following activities and equipment may be required:</w:t>
        </w:r>
      </w:moveTo>
    </w:p>
    <w:p w14:paraId="46F2C6B3" w14:textId="097647A1" w:rsidR="00922BB4" w:rsidRPr="008F1C96" w:rsidRDefault="00922BB4" w:rsidP="006C74ED">
      <w:pPr>
        <w:numPr>
          <w:ilvl w:val="0"/>
          <w:numId w:val="36"/>
        </w:numPr>
        <w:spacing w:before="120"/>
        <w:ind w:left="426" w:hanging="426"/>
        <w:jc w:val="both"/>
        <w:rPr>
          <w:rFonts w:cs="Arial"/>
          <w:sz w:val="20"/>
          <w:szCs w:val="20"/>
        </w:rPr>
      </w:pPr>
      <w:moveTo w:id="1066" w:author="James Collocott" w:date="2015-11-04T16:46:00Z">
        <w:r w:rsidRPr="008F1C96">
          <w:rPr>
            <w:rFonts w:cs="Arial"/>
            <w:sz w:val="20"/>
            <w:szCs w:val="20"/>
            <w:u w:val="single"/>
            <w:rPrChange w:id="1067" w:author="James Collocott" w:date="2015-11-04T16:55:00Z">
              <w:rPr>
                <w:rFonts w:cs="Arial"/>
              </w:rPr>
            </w:rPrChange>
          </w:rPr>
          <w:t>Containment</w:t>
        </w:r>
        <w:r w:rsidRPr="008F1C96">
          <w:rPr>
            <w:rFonts w:cs="Arial"/>
            <w:sz w:val="20"/>
            <w:szCs w:val="20"/>
          </w:rPr>
          <w:t xml:space="preserve">: Dependent on the scale of paint removal required will indicate the amount of containment required to effectively capture the contaminated paint. </w:t>
        </w:r>
      </w:moveTo>
      <w:ins w:id="1068" w:author="James Collocott" w:date="2015-11-04T16:49:00Z">
        <w:r w:rsidRPr="008F1C96">
          <w:rPr>
            <w:rFonts w:cs="Arial"/>
            <w:sz w:val="20"/>
            <w:szCs w:val="20"/>
          </w:rPr>
          <w:t xml:space="preserve"> </w:t>
        </w:r>
      </w:ins>
      <w:moveTo w:id="1069" w:author="James Collocott" w:date="2015-11-04T16:46:00Z">
        <w:r w:rsidRPr="008F1C96">
          <w:rPr>
            <w:rFonts w:cs="Arial"/>
            <w:sz w:val="20"/>
            <w:szCs w:val="20"/>
          </w:rPr>
          <w:t>Containment methods for different scale of works</w:t>
        </w:r>
      </w:moveTo>
    </w:p>
    <w:p w14:paraId="6ABD9731" w14:textId="77777777" w:rsidR="00922BB4" w:rsidRPr="008F1C96" w:rsidRDefault="00922BB4">
      <w:pPr>
        <w:pStyle w:val="ListParagraph"/>
        <w:numPr>
          <w:ilvl w:val="1"/>
          <w:numId w:val="36"/>
        </w:numPr>
        <w:ind w:left="851" w:hanging="425"/>
        <w:contextualSpacing w:val="0"/>
        <w:jc w:val="both"/>
        <w:rPr>
          <w:rFonts w:cs="Arial"/>
          <w:sz w:val="20"/>
          <w:szCs w:val="20"/>
        </w:rPr>
        <w:pPrChange w:id="1070" w:author="James Collocott" w:date="2015-11-04T16:49:00Z">
          <w:pPr>
            <w:pStyle w:val="ListParagraph"/>
            <w:numPr>
              <w:ilvl w:val="1"/>
              <w:numId w:val="36"/>
            </w:numPr>
            <w:ind w:left="1860" w:hanging="360"/>
            <w:contextualSpacing w:val="0"/>
          </w:pPr>
        </w:pPrChange>
      </w:pPr>
      <w:moveTo w:id="1071" w:author="James Collocott" w:date="2015-11-04T16:46:00Z">
        <w:r w:rsidRPr="008F1C96">
          <w:rPr>
            <w:rFonts w:cs="Arial"/>
            <w:sz w:val="20"/>
            <w:szCs w:val="20"/>
          </w:rPr>
          <w:t xml:space="preserve">Localized paint removal - Heavy duty plastic drop sheeting in the immediate area of localized paint removal. </w:t>
        </w:r>
      </w:moveTo>
    </w:p>
    <w:p w14:paraId="065E2EA9" w14:textId="77777777" w:rsidR="00922BB4" w:rsidRPr="008F1C96" w:rsidRDefault="00922BB4">
      <w:pPr>
        <w:pStyle w:val="ListParagraph"/>
        <w:numPr>
          <w:ilvl w:val="1"/>
          <w:numId w:val="36"/>
        </w:numPr>
        <w:ind w:left="851" w:hanging="425"/>
        <w:contextualSpacing w:val="0"/>
        <w:jc w:val="both"/>
        <w:rPr>
          <w:rFonts w:cs="Arial"/>
          <w:sz w:val="20"/>
          <w:szCs w:val="20"/>
        </w:rPr>
        <w:pPrChange w:id="1072" w:author="James Collocott" w:date="2015-11-04T16:49:00Z">
          <w:pPr>
            <w:pStyle w:val="ListParagraph"/>
            <w:numPr>
              <w:ilvl w:val="1"/>
              <w:numId w:val="36"/>
            </w:numPr>
            <w:ind w:left="1860" w:hanging="360"/>
            <w:contextualSpacing w:val="0"/>
          </w:pPr>
        </w:pPrChange>
      </w:pPr>
      <w:moveTo w:id="1073" w:author="James Collocott" w:date="2015-11-04T16:46:00Z">
        <w:r w:rsidRPr="008F1C96">
          <w:rPr>
            <w:rFonts w:cs="Arial"/>
            <w:sz w:val="20"/>
            <w:szCs w:val="20"/>
          </w:rPr>
          <w:t xml:space="preserve">Large scale paint removal - Full encapsulation of the structure at a negative pressure with dust extraction filters. </w:t>
        </w:r>
      </w:moveTo>
    </w:p>
    <w:p w14:paraId="6630C689" w14:textId="2A2724A5" w:rsidR="00922BB4" w:rsidRPr="008F1C96" w:rsidRDefault="00922BB4" w:rsidP="006C74ED">
      <w:pPr>
        <w:numPr>
          <w:ilvl w:val="0"/>
          <w:numId w:val="36"/>
        </w:numPr>
        <w:spacing w:before="120"/>
        <w:ind w:left="426" w:hanging="426"/>
        <w:jc w:val="both"/>
        <w:rPr>
          <w:rFonts w:cs="Arial"/>
          <w:sz w:val="20"/>
          <w:szCs w:val="20"/>
        </w:rPr>
      </w:pPr>
      <w:moveTo w:id="1074" w:author="James Collocott" w:date="2015-11-04T16:46:00Z">
        <w:r w:rsidRPr="008F1C96">
          <w:rPr>
            <w:rFonts w:cs="Arial"/>
            <w:sz w:val="20"/>
            <w:szCs w:val="20"/>
            <w:u w:val="single"/>
            <w:rPrChange w:id="1075" w:author="James Collocott" w:date="2015-11-04T16:55:00Z">
              <w:rPr>
                <w:rFonts w:cs="Arial"/>
              </w:rPr>
            </w:rPrChange>
          </w:rPr>
          <w:t>Cleaning</w:t>
        </w:r>
        <w:r w:rsidRPr="008F1C96">
          <w:rPr>
            <w:rFonts w:cs="Arial"/>
            <w:sz w:val="20"/>
            <w:szCs w:val="20"/>
          </w:rPr>
          <w:t xml:space="preserve">: Ensure that the methods used to clean a lead process area do not spread the contamination of lead dust and debris off site. </w:t>
        </w:r>
      </w:moveTo>
      <w:ins w:id="1076" w:author="James Collocott" w:date="2015-11-04T16:50:00Z">
        <w:r w:rsidRPr="008F1C96">
          <w:rPr>
            <w:rFonts w:cs="Arial"/>
            <w:sz w:val="20"/>
            <w:szCs w:val="20"/>
          </w:rPr>
          <w:t xml:space="preserve"> </w:t>
        </w:r>
      </w:ins>
      <w:moveTo w:id="1077" w:author="James Collocott" w:date="2015-11-04T16:46:00Z">
        <w:r w:rsidRPr="008F1C96">
          <w:rPr>
            <w:rFonts w:cs="Arial"/>
            <w:sz w:val="20"/>
            <w:szCs w:val="20"/>
          </w:rPr>
          <w:t xml:space="preserve">Shovelling or sweeping should be minimized. </w:t>
        </w:r>
      </w:moveTo>
      <w:ins w:id="1078" w:author="James Collocott" w:date="2015-11-04T16:50:00Z">
        <w:r w:rsidRPr="008F1C96">
          <w:rPr>
            <w:rFonts w:cs="Arial"/>
            <w:sz w:val="20"/>
            <w:szCs w:val="20"/>
          </w:rPr>
          <w:t xml:space="preserve"> </w:t>
        </w:r>
      </w:ins>
      <w:moveTo w:id="1079" w:author="James Collocott" w:date="2015-11-04T16:46:00Z">
        <w:r w:rsidRPr="008F1C96">
          <w:rPr>
            <w:rFonts w:cs="Arial"/>
            <w:sz w:val="20"/>
            <w:szCs w:val="20"/>
          </w:rPr>
          <w:t xml:space="preserve">Blowing down with compressed air is generally prohibited, except within ventilated containments – blow-down of surface dust should be starting at the highest point of the structure within the containment and working downwards to the bottom of the structure. </w:t>
        </w:r>
      </w:moveTo>
    </w:p>
    <w:p w14:paraId="783D57FF" w14:textId="77777777" w:rsidR="00922BB4" w:rsidRPr="008F1C96" w:rsidRDefault="00922BB4" w:rsidP="006C74ED">
      <w:pPr>
        <w:numPr>
          <w:ilvl w:val="1"/>
          <w:numId w:val="36"/>
        </w:numPr>
        <w:spacing w:before="120"/>
        <w:ind w:left="851" w:hanging="425"/>
        <w:jc w:val="both"/>
        <w:rPr>
          <w:rFonts w:cs="Arial"/>
          <w:sz w:val="20"/>
          <w:szCs w:val="20"/>
        </w:rPr>
      </w:pPr>
      <w:moveTo w:id="1080" w:author="James Collocott" w:date="2015-11-04T16:46:00Z">
        <w:r w:rsidRPr="008F1C96">
          <w:rPr>
            <w:rFonts w:cs="Arial"/>
            <w:sz w:val="20"/>
            <w:szCs w:val="20"/>
          </w:rPr>
          <w:t>Heavy duty plastic drop sheeting</w:t>
        </w:r>
      </w:moveTo>
    </w:p>
    <w:p w14:paraId="6465D6DB" w14:textId="77777777" w:rsidR="00922BB4" w:rsidRPr="008F1C96" w:rsidRDefault="00922BB4" w:rsidP="006C74ED">
      <w:pPr>
        <w:numPr>
          <w:ilvl w:val="2"/>
          <w:numId w:val="36"/>
        </w:numPr>
        <w:spacing w:before="120"/>
        <w:ind w:left="1276" w:hanging="425"/>
        <w:jc w:val="both"/>
        <w:rPr>
          <w:rFonts w:cs="Arial"/>
          <w:sz w:val="20"/>
          <w:szCs w:val="20"/>
        </w:rPr>
      </w:pPr>
      <w:moveTo w:id="1081" w:author="James Collocott" w:date="2015-11-04T16:46:00Z">
        <w:r w:rsidRPr="008F1C96">
          <w:rPr>
            <w:rFonts w:cs="Arial"/>
            <w:sz w:val="20"/>
            <w:szCs w:val="20"/>
          </w:rPr>
          <w:t>Polyethylene ground sheets to seal off work areas including floor, soil and vegetation for the sufficient collection of falling paint debris and dust and prevent contamination</w:t>
        </w:r>
        <w:del w:id="1082" w:author="James Collocott" w:date="2015-11-04T16:50:00Z">
          <w:r w:rsidRPr="008F1C96" w:rsidDel="00922BB4">
            <w:rPr>
              <w:rFonts w:cs="Arial"/>
              <w:sz w:val="20"/>
              <w:szCs w:val="20"/>
            </w:rPr>
            <w:delText>.</w:delText>
          </w:r>
        </w:del>
        <w:r w:rsidRPr="008F1C96">
          <w:rPr>
            <w:rFonts w:cs="Arial"/>
            <w:sz w:val="20"/>
            <w:szCs w:val="20"/>
          </w:rPr>
          <w:t xml:space="preserve"> </w:t>
        </w:r>
      </w:moveTo>
    </w:p>
    <w:p w14:paraId="31F08E43" w14:textId="62EF8ED1" w:rsidR="00922BB4" w:rsidRPr="008F1C96" w:rsidRDefault="00922BB4" w:rsidP="006C74ED">
      <w:pPr>
        <w:numPr>
          <w:ilvl w:val="2"/>
          <w:numId w:val="36"/>
        </w:numPr>
        <w:spacing w:before="120"/>
        <w:ind w:left="1276" w:hanging="425"/>
        <w:jc w:val="both"/>
        <w:rPr>
          <w:rFonts w:cs="Arial"/>
          <w:sz w:val="20"/>
          <w:szCs w:val="20"/>
        </w:rPr>
      </w:pPr>
      <w:moveTo w:id="1083" w:author="James Collocott" w:date="2015-11-04T16:46:00Z">
        <w:r w:rsidRPr="008F1C96">
          <w:rPr>
            <w:rFonts w:cs="Arial"/>
            <w:sz w:val="20"/>
            <w:szCs w:val="20"/>
          </w:rPr>
          <w:t>Outside work – extend two meters of polyethylene ground sheets from the base of the building or structure and an additional meter for each stor</w:t>
        </w:r>
      </w:moveTo>
      <w:ins w:id="1084" w:author="James Collocott" w:date="2015-11-04T16:52:00Z">
        <w:r w:rsidRPr="008F1C96">
          <w:rPr>
            <w:rFonts w:cs="Arial"/>
            <w:sz w:val="20"/>
            <w:szCs w:val="20"/>
          </w:rPr>
          <w:t>e</w:t>
        </w:r>
      </w:ins>
      <w:moveTo w:id="1085" w:author="James Collocott" w:date="2015-11-04T16:46:00Z">
        <w:r w:rsidRPr="008F1C96">
          <w:rPr>
            <w:rFonts w:cs="Arial"/>
            <w:sz w:val="20"/>
            <w:szCs w:val="20"/>
          </w:rPr>
          <w:t>y.</w:t>
        </w:r>
      </w:moveTo>
      <w:ins w:id="1086" w:author="James Collocott" w:date="2015-11-04T16:53:00Z">
        <w:r w:rsidRPr="008F1C96">
          <w:rPr>
            <w:rFonts w:cs="Arial"/>
            <w:sz w:val="20"/>
            <w:szCs w:val="20"/>
          </w:rPr>
          <w:t xml:space="preserve"> </w:t>
        </w:r>
      </w:ins>
      <w:moveTo w:id="1087" w:author="James Collocott" w:date="2015-11-04T16:46:00Z">
        <w:r w:rsidRPr="008F1C96">
          <w:rPr>
            <w:rFonts w:cs="Arial"/>
            <w:sz w:val="20"/>
            <w:szCs w:val="20"/>
          </w:rPr>
          <w:t xml:space="preserve"> Edges of the sheets should be turned by at least 100mm to contain any liquid discharge</w:t>
        </w:r>
      </w:moveTo>
      <w:ins w:id="1088" w:author="James Collocott" w:date="2015-11-04T16:53:00Z">
        <w:r w:rsidRPr="008F1C96">
          <w:rPr>
            <w:rFonts w:cs="Arial"/>
            <w:sz w:val="20"/>
            <w:szCs w:val="20"/>
          </w:rPr>
          <w:t xml:space="preserve">. </w:t>
        </w:r>
      </w:ins>
      <w:moveTo w:id="1089" w:author="James Collocott" w:date="2015-11-04T16:46:00Z">
        <w:r w:rsidRPr="008F1C96">
          <w:rPr>
            <w:rFonts w:cs="Arial"/>
            <w:sz w:val="20"/>
            <w:szCs w:val="20"/>
          </w:rPr>
          <w:t xml:space="preserve"> For a scaffold, tie a sheet underneath to catch falling paint debris</w:t>
        </w:r>
        <w:del w:id="1090" w:author="James Collocott" w:date="2015-11-04T16:50:00Z">
          <w:r w:rsidRPr="008F1C96" w:rsidDel="00922BB4">
            <w:rPr>
              <w:rFonts w:cs="Arial"/>
              <w:sz w:val="20"/>
              <w:szCs w:val="20"/>
            </w:rPr>
            <w:delText>.</w:delText>
          </w:r>
        </w:del>
      </w:moveTo>
    </w:p>
    <w:p w14:paraId="748E8018" w14:textId="77777777" w:rsidR="00922BB4" w:rsidRPr="008F1C96" w:rsidRDefault="00922BB4" w:rsidP="006C74ED">
      <w:pPr>
        <w:numPr>
          <w:ilvl w:val="2"/>
          <w:numId w:val="36"/>
        </w:numPr>
        <w:spacing w:before="120"/>
        <w:ind w:left="1276" w:hanging="425"/>
        <w:jc w:val="both"/>
        <w:rPr>
          <w:rFonts w:cs="Arial"/>
          <w:sz w:val="20"/>
          <w:szCs w:val="20"/>
        </w:rPr>
      </w:pPr>
      <w:moveTo w:id="1091" w:author="James Collocott" w:date="2015-11-04T16:46:00Z">
        <w:r w:rsidRPr="008F1C96">
          <w:rPr>
            <w:rFonts w:cs="Arial"/>
            <w:sz w:val="20"/>
            <w:szCs w:val="20"/>
          </w:rPr>
          <w:t>Inside work - install polyethylene ground sheets with the edges sealed using heavy-duty tape</w:t>
        </w:r>
        <w:del w:id="1092" w:author="James Collocott" w:date="2015-11-04T16:50:00Z">
          <w:r w:rsidRPr="008F1C96" w:rsidDel="00922BB4">
            <w:rPr>
              <w:rFonts w:cs="Arial"/>
              <w:sz w:val="20"/>
              <w:szCs w:val="20"/>
            </w:rPr>
            <w:delText>.</w:delText>
          </w:r>
        </w:del>
      </w:moveTo>
    </w:p>
    <w:p w14:paraId="19D51E2B" w14:textId="739014F0" w:rsidR="00922BB4" w:rsidRPr="008F1C96" w:rsidRDefault="00922BB4" w:rsidP="006C74ED">
      <w:pPr>
        <w:numPr>
          <w:ilvl w:val="2"/>
          <w:numId w:val="36"/>
        </w:numPr>
        <w:spacing w:before="120"/>
        <w:ind w:left="1276" w:hanging="425"/>
        <w:jc w:val="both"/>
        <w:rPr>
          <w:rFonts w:cs="Arial"/>
          <w:sz w:val="20"/>
          <w:szCs w:val="20"/>
        </w:rPr>
      </w:pPr>
      <w:moveTo w:id="1093" w:author="James Collocott" w:date="2015-11-04T16:46:00Z">
        <w:r w:rsidRPr="008F1C96">
          <w:rPr>
            <w:rFonts w:cs="Arial"/>
            <w:sz w:val="20"/>
            <w:szCs w:val="20"/>
          </w:rPr>
          <w:t>Maintain all sheets and replace immediately</w:t>
        </w:r>
      </w:moveTo>
      <w:ins w:id="1094" w:author="James Collocott" w:date="2015-11-04T16:53:00Z">
        <w:r w:rsidRPr="008F1C96">
          <w:rPr>
            <w:rFonts w:cs="Arial"/>
            <w:sz w:val="20"/>
            <w:szCs w:val="20"/>
          </w:rPr>
          <w:t>,</w:t>
        </w:r>
      </w:ins>
      <w:moveTo w:id="1095" w:author="James Collocott" w:date="2015-11-04T16:46:00Z">
        <w:r w:rsidRPr="008F1C96">
          <w:rPr>
            <w:rFonts w:cs="Arial"/>
            <w:sz w:val="20"/>
            <w:szCs w:val="20"/>
          </w:rPr>
          <w:t xml:space="preserve"> if torn</w:t>
        </w:r>
        <w:del w:id="1096" w:author="James Collocott" w:date="2015-11-04T16:50:00Z">
          <w:r w:rsidRPr="008F1C96" w:rsidDel="00922BB4">
            <w:rPr>
              <w:rFonts w:cs="Arial"/>
              <w:sz w:val="20"/>
              <w:szCs w:val="20"/>
            </w:rPr>
            <w:delText>.</w:delText>
          </w:r>
        </w:del>
        <w:r w:rsidRPr="008F1C96">
          <w:rPr>
            <w:rFonts w:cs="Arial"/>
            <w:sz w:val="20"/>
            <w:szCs w:val="20"/>
          </w:rPr>
          <w:t xml:space="preserve"> </w:t>
        </w:r>
      </w:moveTo>
    </w:p>
    <w:p w14:paraId="1FF31E6E" w14:textId="79803252" w:rsidR="00922BB4" w:rsidRPr="008F1C96" w:rsidRDefault="00922BB4" w:rsidP="006C74ED">
      <w:pPr>
        <w:numPr>
          <w:ilvl w:val="2"/>
          <w:numId w:val="36"/>
        </w:numPr>
        <w:spacing w:before="120"/>
        <w:ind w:left="1276" w:hanging="425"/>
        <w:jc w:val="both"/>
        <w:rPr>
          <w:rFonts w:cs="Arial"/>
          <w:sz w:val="20"/>
          <w:szCs w:val="20"/>
        </w:rPr>
      </w:pPr>
      <w:moveTo w:id="1097" w:author="James Collocott" w:date="2015-11-04T16:46:00Z">
        <w:r w:rsidRPr="008F1C96">
          <w:rPr>
            <w:rFonts w:cs="Arial"/>
            <w:sz w:val="20"/>
            <w:szCs w:val="20"/>
          </w:rPr>
          <w:t>Avoid working in wet or windy conditions, as lead dust and paint might be washed</w:t>
        </w:r>
      </w:moveTo>
      <w:ins w:id="1098" w:author="James Collocott" w:date="2015-11-04T16:54:00Z">
        <w:r w:rsidRPr="008F1C96">
          <w:rPr>
            <w:rFonts w:cs="Arial"/>
            <w:sz w:val="20"/>
            <w:szCs w:val="20"/>
          </w:rPr>
          <w:t>,</w:t>
        </w:r>
      </w:ins>
      <w:moveTo w:id="1099" w:author="James Collocott" w:date="2015-11-04T16:46:00Z">
        <w:r w:rsidRPr="008F1C96">
          <w:rPr>
            <w:rFonts w:cs="Arial"/>
            <w:sz w:val="20"/>
            <w:szCs w:val="20"/>
          </w:rPr>
          <w:t xml:space="preserve"> or blown off the plastic sheeting and away from the work area</w:t>
        </w:r>
        <w:del w:id="1100" w:author="James Collocott" w:date="2015-11-04T16:50:00Z">
          <w:r w:rsidRPr="008F1C96" w:rsidDel="00922BB4">
            <w:rPr>
              <w:rFonts w:cs="Arial"/>
              <w:sz w:val="20"/>
              <w:szCs w:val="20"/>
            </w:rPr>
            <w:delText>.</w:delText>
          </w:r>
        </w:del>
      </w:moveTo>
    </w:p>
    <w:p w14:paraId="4CE32E63" w14:textId="51E8CDCD" w:rsidR="00922BB4" w:rsidRPr="008F1C96" w:rsidRDefault="00AC20BF" w:rsidP="00B10169">
      <w:pPr>
        <w:numPr>
          <w:ilvl w:val="1"/>
          <w:numId w:val="36"/>
        </w:numPr>
        <w:spacing w:before="120"/>
        <w:ind w:left="851" w:hanging="425"/>
        <w:jc w:val="both"/>
        <w:rPr>
          <w:rFonts w:cs="Arial"/>
          <w:sz w:val="20"/>
          <w:szCs w:val="20"/>
        </w:rPr>
      </w:pPr>
      <w:ins w:id="1101" w:author="James Collocott" w:date="2015-11-05T18:00:00Z">
        <w:r w:rsidRPr="008F1C96">
          <w:rPr>
            <w:rFonts w:cs="Arial"/>
            <w:sz w:val="20"/>
            <w:szCs w:val="20"/>
          </w:rPr>
          <w:br w:type="page"/>
        </w:r>
      </w:ins>
      <w:moveTo w:id="1102" w:author="James Collocott" w:date="2015-11-04T16:46:00Z">
        <w:r w:rsidR="00922BB4" w:rsidRPr="008F1C96">
          <w:rPr>
            <w:rFonts w:cs="Arial"/>
            <w:sz w:val="20"/>
            <w:szCs w:val="20"/>
          </w:rPr>
          <w:lastRenderedPageBreak/>
          <w:t>High Efficiency Particulate Air (HEPA) filter</w:t>
        </w:r>
      </w:moveTo>
    </w:p>
    <w:p w14:paraId="4AECA15F" w14:textId="77777777" w:rsidR="009A0266" w:rsidRPr="008F1C96" w:rsidRDefault="00922BB4" w:rsidP="00B10169">
      <w:pPr>
        <w:numPr>
          <w:ilvl w:val="2"/>
          <w:numId w:val="36"/>
        </w:numPr>
        <w:spacing w:before="120"/>
        <w:ind w:left="1276" w:hanging="425"/>
        <w:jc w:val="both"/>
        <w:rPr>
          <w:ins w:id="1103" w:author="James Collocott" w:date="2015-11-04T16:56:00Z"/>
          <w:rFonts w:cs="Arial"/>
          <w:sz w:val="20"/>
          <w:szCs w:val="20"/>
        </w:rPr>
      </w:pPr>
      <w:moveTo w:id="1104" w:author="James Collocott" w:date="2015-11-04T16:46:00Z">
        <w:r w:rsidRPr="008F1C96">
          <w:rPr>
            <w:rFonts w:cs="Arial"/>
            <w:sz w:val="20"/>
            <w:szCs w:val="20"/>
          </w:rPr>
          <w:t xml:space="preserve">HEPA </w:t>
        </w:r>
      </w:moveTo>
      <w:ins w:id="1105" w:author="James Collocott" w:date="2015-11-04T16:55:00Z">
        <w:r w:rsidRPr="008F1C96">
          <w:rPr>
            <w:rFonts w:cs="Arial"/>
            <w:sz w:val="20"/>
            <w:szCs w:val="20"/>
          </w:rPr>
          <w:t xml:space="preserve">type </w:t>
        </w:r>
      </w:ins>
      <w:moveTo w:id="1106" w:author="James Collocott" w:date="2015-11-04T16:46:00Z">
        <w:r w:rsidRPr="008F1C96">
          <w:rPr>
            <w:rFonts w:cs="Arial"/>
            <w:sz w:val="20"/>
            <w:szCs w:val="20"/>
          </w:rPr>
          <w:t>filter fitted to a suitable commercial vacuum cleaner for particulate removal</w:t>
        </w:r>
      </w:moveTo>
      <w:ins w:id="1107" w:author="James Collocott" w:date="2015-11-04T16:56:00Z">
        <w:r w:rsidR="009A0266" w:rsidRPr="008F1C96">
          <w:rPr>
            <w:rFonts w:cs="Arial"/>
            <w:sz w:val="20"/>
            <w:szCs w:val="20"/>
          </w:rPr>
          <w:t>,</w:t>
        </w:r>
      </w:ins>
      <w:moveTo w:id="1108" w:author="James Collocott" w:date="2015-11-04T16:46:00Z">
        <w:r w:rsidRPr="008F1C96">
          <w:rPr>
            <w:rFonts w:cs="Arial"/>
            <w:sz w:val="20"/>
            <w:szCs w:val="20"/>
          </w:rPr>
          <w:t xml:space="preserve"> or a liquid vacuum cleaner for liquid waste removal. </w:t>
        </w:r>
      </w:moveTo>
      <w:ins w:id="1109" w:author="James Collocott" w:date="2015-11-04T16:50:00Z">
        <w:r w:rsidRPr="008F1C96">
          <w:rPr>
            <w:rFonts w:cs="Arial"/>
            <w:sz w:val="20"/>
            <w:szCs w:val="20"/>
          </w:rPr>
          <w:t xml:space="preserve"> </w:t>
        </w:r>
      </w:ins>
    </w:p>
    <w:p w14:paraId="4277704B" w14:textId="72F7911A" w:rsidR="00922BB4" w:rsidRPr="008F1C96" w:rsidRDefault="00922BB4" w:rsidP="00B10169">
      <w:pPr>
        <w:numPr>
          <w:ilvl w:val="2"/>
          <w:numId w:val="36"/>
        </w:numPr>
        <w:spacing w:before="120"/>
        <w:ind w:left="1276" w:hanging="425"/>
        <w:jc w:val="both"/>
        <w:rPr>
          <w:rFonts w:cs="Arial"/>
          <w:sz w:val="20"/>
          <w:szCs w:val="20"/>
        </w:rPr>
      </w:pPr>
      <w:moveTo w:id="1110" w:author="James Collocott" w:date="2015-11-04T16:46:00Z">
        <w:r w:rsidRPr="008F1C96">
          <w:rPr>
            <w:rFonts w:cs="Arial"/>
            <w:sz w:val="20"/>
            <w:szCs w:val="20"/>
          </w:rPr>
          <w:t>Vacuuming is considered to be the most reliable method of cleaning surfaces on which dust accumulates.</w:t>
        </w:r>
      </w:moveTo>
    </w:p>
    <w:p w14:paraId="7B1BCF66" w14:textId="77777777" w:rsidR="00922BB4" w:rsidRPr="008F1C96" w:rsidRDefault="00922BB4" w:rsidP="00B10169">
      <w:pPr>
        <w:numPr>
          <w:ilvl w:val="1"/>
          <w:numId w:val="36"/>
        </w:numPr>
        <w:spacing w:before="120"/>
        <w:ind w:left="851" w:hanging="425"/>
        <w:jc w:val="both"/>
        <w:rPr>
          <w:rFonts w:cs="Arial"/>
          <w:sz w:val="20"/>
          <w:szCs w:val="20"/>
        </w:rPr>
      </w:pPr>
      <w:moveTo w:id="1111" w:author="James Collocott" w:date="2015-11-04T16:46:00Z">
        <w:r w:rsidRPr="008F1C96">
          <w:rPr>
            <w:rFonts w:cs="Arial"/>
            <w:sz w:val="20"/>
            <w:szCs w:val="20"/>
          </w:rPr>
          <w:t>Clean heavy duty plastic bags – polyethylene</w:t>
        </w:r>
      </w:moveTo>
    </w:p>
    <w:p w14:paraId="46D5D67A" w14:textId="74F07A4E" w:rsidR="00922BB4" w:rsidRPr="008F1C96" w:rsidRDefault="00922BB4">
      <w:pPr>
        <w:numPr>
          <w:ilvl w:val="2"/>
          <w:numId w:val="36"/>
        </w:numPr>
        <w:spacing w:before="120"/>
        <w:ind w:left="1276" w:hanging="425"/>
        <w:jc w:val="both"/>
        <w:rPr>
          <w:rFonts w:cs="Arial"/>
          <w:sz w:val="20"/>
          <w:szCs w:val="20"/>
        </w:rPr>
        <w:pPrChange w:id="1112" w:author="James Collocott" w:date="2015-11-04T16:52:00Z">
          <w:pPr>
            <w:numPr>
              <w:numId w:val="36"/>
            </w:numPr>
            <w:spacing w:before="120"/>
            <w:ind w:left="1140" w:hanging="360"/>
            <w:jc w:val="both"/>
          </w:pPr>
        </w:pPrChange>
      </w:pPr>
      <w:moveTo w:id="1113" w:author="James Collocott" w:date="2015-11-04T16:46:00Z">
        <w:r w:rsidRPr="008F1C96">
          <w:rPr>
            <w:rFonts w:cs="Arial"/>
            <w:sz w:val="20"/>
            <w:szCs w:val="20"/>
          </w:rPr>
          <w:t>Polyethylene bags 150 L bags or 200 L drums with ties for lead paint debris and disposable items</w:t>
        </w:r>
      </w:moveTo>
      <w:moveToRangeEnd w:id="1048"/>
    </w:p>
    <w:p w14:paraId="75DD8E8E" w14:textId="499CDC6B"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1114" w:name="_Toc435575534"/>
      <w:r w:rsidRPr="008F1C96">
        <w:rPr>
          <w:rFonts w:cs="Arial"/>
          <w:sz w:val="20"/>
        </w:rPr>
        <w:t>Solvents</w:t>
      </w:r>
      <w:bookmarkEnd w:id="1114"/>
      <w:r w:rsidRPr="008F1C96">
        <w:rPr>
          <w:rFonts w:cs="Arial"/>
          <w:sz w:val="20"/>
        </w:rPr>
        <w:t xml:space="preserve"> </w:t>
      </w:r>
    </w:p>
    <w:p w14:paraId="4FB2DC70" w14:textId="77777777" w:rsidR="009D65C8" w:rsidRPr="008F1C96" w:rsidRDefault="009D65C8" w:rsidP="00175426">
      <w:pPr>
        <w:spacing w:before="120"/>
        <w:rPr>
          <w:rFonts w:cs="Arial"/>
          <w:sz w:val="20"/>
          <w:szCs w:val="20"/>
        </w:rPr>
      </w:pPr>
      <w:r w:rsidRPr="008F1C96">
        <w:rPr>
          <w:rFonts w:cs="Arial"/>
          <w:sz w:val="20"/>
          <w:szCs w:val="20"/>
        </w:rPr>
        <w:t xml:space="preserve">Problems with the use of solvents include the release of VOCs into the atmosphere, and the disposal of waste material.  </w:t>
      </w:r>
    </w:p>
    <w:p w14:paraId="1BBFA276" w14:textId="77777777" w:rsidR="009D65C8" w:rsidRPr="008F1C96" w:rsidRDefault="009D65C8" w:rsidP="00175426">
      <w:pPr>
        <w:spacing w:before="120"/>
        <w:rPr>
          <w:rFonts w:cs="Arial"/>
          <w:sz w:val="20"/>
          <w:szCs w:val="20"/>
        </w:rPr>
      </w:pPr>
      <w:r w:rsidRPr="008F1C96">
        <w:rPr>
          <w:rFonts w:cs="Arial"/>
          <w:sz w:val="20"/>
          <w:szCs w:val="20"/>
        </w:rPr>
        <w:t>These issues can be addressed as follows:</w:t>
      </w:r>
    </w:p>
    <w:p w14:paraId="21C84051" w14:textId="6B2C0B9C"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1115" w:author="James Collocott" w:date="2015-11-04T17:11:00Z">
            <w:rPr>
              <w:rFonts w:cs="Arial"/>
            </w:rPr>
          </w:rPrChange>
        </w:rPr>
        <w:t>Reuse solvents</w:t>
      </w:r>
      <w:r w:rsidRPr="008F1C96">
        <w:rPr>
          <w:rFonts w:cs="Arial"/>
          <w:sz w:val="20"/>
          <w:szCs w:val="20"/>
        </w:rPr>
        <w:t xml:space="preserve">.  This reduces the amount of new solvent that must be purchased and the amount of hazardous waste that must be disposed of.  One option is to utilize distilling equipment to recycle dirty solvents for continuous reuse. </w:t>
      </w:r>
      <w:ins w:id="1116" w:author="James Collocott" w:date="2015-11-05T18:00:00Z">
        <w:r w:rsidR="00AC20BF" w:rsidRPr="008F1C96">
          <w:rPr>
            <w:rFonts w:cs="Arial"/>
            <w:sz w:val="20"/>
            <w:szCs w:val="20"/>
          </w:rPr>
          <w:t xml:space="preserve"> </w:t>
        </w:r>
      </w:ins>
      <w:r w:rsidRPr="008F1C96">
        <w:rPr>
          <w:rFonts w:cs="Arial"/>
          <w:sz w:val="20"/>
          <w:szCs w:val="20"/>
        </w:rPr>
        <w:t>Commercially available self-contained recycling units can recover 85% or more of waste solvent and make it into reusable solvent, with the remainder being waste sludge that must be disposed of.  However, this sludge is a significantly smaller quantity of waste than would be the case with having to dispose of entire barrels of waste solvent.  Even without distilling equipment, recycling of solvent is possible.  When cleaning spray guns and lines, store the dirty solvent for several days to allow the pigment and resin to settle out, then separate the paint fines by pouring off the solvent for reuse.  Solvents used for final wash during equipment cleaning can also be reused as paint thinner.</w:t>
      </w:r>
    </w:p>
    <w:p w14:paraId="1A5826CA" w14:textId="3C192F2A"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1117" w:author="James Collocott" w:date="2015-11-04T17:12:00Z">
            <w:rPr>
              <w:rFonts w:cs="Arial"/>
            </w:rPr>
          </w:rPrChange>
        </w:rPr>
        <w:t>Pre-clean parts</w:t>
      </w:r>
      <w:r w:rsidRPr="008F1C96">
        <w:rPr>
          <w:rFonts w:cs="Arial"/>
          <w:sz w:val="20"/>
          <w:szCs w:val="20"/>
        </w:rPr>
        <w:t xml:space="preserve">.  Wipe parts with rags or blow compressed air before applying liquid or </w:t>
      </w:r>
      <w:del w:id="1118" w:author="James Collocott" w:date="2015-11-04T17:17:00Z">
        <w:r w:rsidRPr="008F1C96" w:rsidDel="005E0788">
          <w:rPr>
            <w:rFonts w:cs="Arial"/>
            <w:sz w:val="20"/>
            <w:szCs w:val="20"/>
          </w:rPr>
          <w:delText>vapor</w:delText>
        </w:r>
      </w:del>
      <w:ins w:id="1119" w:author="James Collocott" w:date="2015-11-04T17:17:00Z">
        <w:r w:rsidR="005E0788" w:rsidRPr="008F1C96">
          <w:rPr>
            <w:rFonts w:cs="Arial"/>
            <w:sz w:val="20"/>
            <w:szCs w:val="20"/>
          </w:rPr>
          <w:t>vapour</w:t>
        </w:r>
      </w:ins>
      <w:r w:rsidRPr="008F1C96">
        <w:rPr>
          <w:rFonts w:cs="Arial"/>
          <w:sz w:val="20"/>
          <w:szCs w:val="20"/>
        </w:rPr>
        <w:t xml:space="preserve"> degreasing solvents.  This can reduce the amount of solvent required and extend the life of degreasing solutions.  Cold cleaning with mineral spirits can also help reduce solvents by removing grease before </w:t>
      </w:r>
      <w:del w:id="1120" w:author="James Collocott" w:date="2015-11-04T17:17:00Z">
        <w:r w:rsidRPr="008F1C96" w:rsidDel="005E0788">
          <w:rPr>
            <w:rFonts w:cs="Arial"/>
            <w:sz w:val="20"/>
            <w:szCs w:val="20"/>
          </w:rPr>
          <w:delText>vapor</w:delText>
        </w:r>
      </w:del>
      <w:ins w:id="1121" w:author="James Collocott" w:date="2015-11-04T17:17:00Z">
        <w:r w:rsidR="005E0788" w:rsidRPr="008F1C96">
          <w:rPr>
            <w:rFonts w:cs="Arial"/>
            <w:sz w:val="20"/>
            <w:szCs w:val="20"/>
          </w:rPr>
          <w:t>vapour</w:t>
        </w:r>
      </w:ins>
      <w:r w:rsidRPr="008F1C96">
        <w:rPr>
          <w:rFonts w:cs="Arial"/>
          <w:sz w:val="20"/>
          <w:szCs w:val="20"/>
        </w:rPr>
        <w:t xml:space="preserve"> degreasing.</w:t>
      </w:r>
    </w:p>
    <w:p w14:paraId="42D4D22C"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1122" w:author="James Collocott" w:date="2015-11-04T17:12:00Z">
            <w:rPr>
              <w:rFonts w:cs="Arial"/>
            </w:rPr>
          </w:rPrChange>
        </w:rPr>
        <w:t>Cover degreasing baths when not in use</w:t>
      </w:r>
      <w:r w:rsidRPr="008F1C96">
        <w:rPr>
          <w:rFonts w:cs="Arial"/>
          <w:sz w:val="20"/>
          <w:szCs w:val="20"/>
        </w:rPr>
        <w:t xml:space="preserve"> to reduce solvent losses to the air. Substitute water-based solvents when possible to replace organic solvents.</w:t>
      </w:r>
    </w:p>
    <w:p w14:paraId="798FC410" w14:textId="766D4770"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1123" w:author="James Collocott" w:date="2015-11-04T17:12:00Z">
            <w:rPr>
              <w:rFonts w:cs="Arial"/>
            </w:rPr>
          </w:rPrChange>
        </w:rPr>
        <w:t>Prevent and contain spills</w:t>
      </w:r>
      <w:r w:rsidRPr="008F1C96">
        <w:rPr>
          <w:rFonts w:cs="Arial"/>
          <w:sz w:val="20"/>
          <w:szCs w:val="20"/>
        </w:rPr>
        <w:t xml:space="preserve">.  Use appropriate solvent storage containers that are </w:t>
      </w:r>
      <w:del w:id="1124" w:author="James Collocott" w:date="2015-11-04T17:17:00Z">
        <w:r w:rsidRPr="008F1C96" w:rsidDel="005E0788">
          <w:rPr>
            <w:rFonts w:cs="Arial"/>
            <w:sz w:val="20"/>
            <w:szCs w:val="20"/>
          </w:rPr>
          <w:delText>labeled</w:delText>
        </w:r>
      </w:del>
      <w:ins w:id="1125" w:author="James Collocott" w:date="2015-11-04T17:17:00Z">
        <w:r w:rsidR="005E0788" w:rsidRPr="008F1C96">
          <w:rPr>
            <w:rFonts w:cs="Arial"/>
            <w:sz w:val="20"/>
            <w:szCs w:val="20"/>
          </w:rPr>
          <w:t>labelled</w:t>
        </w:r>
      </w:ins>
      <w:r w:rsidRPr="008F1C96">
        <w:rPr>
          <w:rFonts w:cs="Arial"/>
          <w:sz w:val="20"/>
          <w:szCs w:val="20"/>
        </w:rPr>
        <w:t xml:space="preserve"> correctly, and monitor for leaks.  While transporting vats and pails, make sure provisions have been made to catch spillages.  Provide ditches or other measures in work and storage areas to contain any leakage or spillage.  After cleaning up spills, store the waste solvent, clean-</w:t>
      </w:r>
      <w:del w:id="1126" w:author="James Collocott" w:date="2015-11-04T17:17:00Z">
        <w:r w:rsidRPr="008F1C96" w:rsidDel="005E0788">
          <w:rPr>
            <w:rFonts w:cs="Arial"/>
            <w:sz w:val="20"/>
            <w:szCs w:val="20"/>
          </w:rPr>
          <w:delText xml:space="preserve"> </w:delText>
        </w:r>
      </w:del>
      <w:r w:rsidRPr="008F1C96">
        <w:rPr>
          <w:rFonts w:cs="Arial"/>
          <w:sz w:val="20"/>
          <w:szCs w:val="20"/>
        </w:rPr>
        <w:t>up rags, and other materials in properly</w:t>
      </w:r>
      <w:del w:id="1127" w:author="James Collocott" w:date="2015-11-04T17:17:00Z">
        <w:r w:rsidRPr="008F1C96" w:rsidDel="005E0788">
          <w:rPr>
            <w:rFonts w:cs="Arial"/>
            <w:sz w:val="20"/>
            <w:szCs w:val="20"/>
          </w:rPr>
          <w:delText>-</w:delText>
        </w:r>
      </w:del>
      <w:r w:rsidRPr="008F1C96">
        <w:rPr>
          <w:rFonts w:cs="Arial"/>
          <w:sz w:val="20"/>
          <w:szCs w:val="20"/>
        </w:rPr>
        <w:t xml:space="preserve"> </w:t>
      </w:r>
      <w:del w:id="1128" w:author="James Collocott" w:date="2015-11-04T17:17:00Z">
        <w:r w:rsidRPr="008F1C96" w:rsidDel="005E0788">
          <w:rPr>
            <w:rFonts w:cs="Arial"/>
            <w:sz w:val="20"/>
            <w:szCs w:val="20"/>
          </w:rPr>
          <w:delText>labeled</w:delText>
        </w:r>
      </w:del>
      <w:ins w:id="1129" w:author="James Collocott" w:date="2015-11-04T17:17:00Z">
        <w:r w:rsidR="005E0788" w:rsidRPr="008F1C96">
          <w:rPr>
            <w:rFonts w:cs="Arial"/>
            <w:sz w:val="20"/>
            <w:szCs w:val="20"/>
          </w:rPr>
          <w:t>labelled</w:t>
        </w:r>
      </w:ins>
      <w:r w:rsidRPr="008F1C96">
        <w:rPr>
          <w:rFonts w:cs="Arial"/>
          <w:sz w:val="20"/>
          <w:szCs w:val="20"/>
        </w:rPr>
        <w:t xml:space="preserve"> containers prior to disposal by an authorized agent.</w:t>
      </w:r>
    </w:p>
    <w:p w14:paraId="1B61911A"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1130" w:author="James Collocott" w:date="2015-11-04T17:12:00Z">
            <w:rPr>
              <w:rFonts w:cs="Arial"/>
            </w:rPr>
          </w:rPrChange>
        </w:rPr>
        <w:t>Disposal should be carried out in a timely manner</w:t>
      </w:r>
      <w:r w:rsidRPr="008F1C96">
        <w:rPr>
          <w:rFonts w:cs="Arial"/>
          <w:sz w:val="20"/>
          <w:szCs w:val="20"/>
        </w:rPr>
        <w:t>, and solvents should not be allowed to accumulate in large quantities.  Label the waste solvent containers and store appropriately until disposal by an authorized agent.</w:t>
      </w:r>
    </w:p>
    <w:p w14:paraId="682AD385" w14:textId="77777777" w:rsidR="000B7C6E" w:rsidRDefault="000B7C6E">
      <w:pPr>
        <w:pStyle w:val="Heading2"/>
        <w:keepNext w:val="0"/>
        <w:numPr>
          <w:ilvl w:val="0"/>
          <w:numId w:val="0"/>
        </w:numPr>
        <w:tabs>
          <w:tab w:val="clear" w:pos="851"/>
          <w:tab w:val="num" w:pos="2555"/>
        </w:tabs>
        <w:spacing w:before="240"/>
        <w:jc w:val="left"/>
        <w:rPr>
          <w:ins w:id="1131" w:author="Adam Hay" w:date="2015-11-18T02:01:00Z"/>
          <w:rFonts w:cs="Arial"/>
          <w:sz w:val="20"/>
        </w:rPr>
        <w:pPrChange w:id="1132" w:author="Adam Hay" w:date="2015-11-18T02:01:00Z">
          <w:pPr>
            <w:pStyle w:val="Heading2"/>
            <w:keepNext w:val="0"/>
            <w:numPr>
              <w:numId w:val="34"/>
            </w:numPr>
            <w:tabs>
              <w:tab w:val="clear" w:pos="576"/>
              <w:tab w:val="clear" w:pos="851"/>
              <w:tab w:val="num" w:pos="0"/>
              <w:tab w:val="num" w:pos="567"/>
              <w:tab w:val="num" w:pos="2555"/>
            </w:tabs>
            <w:spacing w:before="240"/>
            <w:ind w:left="0" w:firstLine="0"/>
            <w:jc w:val="left"/>
          </w:pPr>
        </w:pPrChange>
      </w:pPr>
    </w:p>
    <w:p w14:paraId="0BE1B55B" w14:textId="77777777" w:rsidR="000B7C6E" w:rsidRPr="008F1C96" w:rsidRDefault="000B7C6E" w:rsidP="000B7C6E">
      <w:pPr>
        <w:pStyle w:val="Heading2"/>
        <w:keepNext w:val="0"/>
        <w:numPr>
          <w:ilvl w:val="1"/>
          <w:numId w:val="34"/>
        </w:numPr>
        <w:tabs>
          <w:tab w:val="clear" w:pos="851"/>
          <w:tab w:val="num" w:pos="0"/>
          <w:tab w:val="num" w:pos="567"/>
        </w:tabs>
        <w:spacing w:before="240"/>
        <w:ind w:left="0" w:firstLine="0"/>
        <w:jc w:val="left"/>
        <w:rPr>
          <w:ins w:id="1133" w:author="Adam Hay" w:date="2015-11-18T02:01:00Z"/>
          <w:rFonts w:cs="Arial"/>
          <w:sz w:val="20"/>
        </w:rPr>
      </w:pPr>
      <w:bookmarkStart w:id="1134" w:name="_Toc435575535"/>
      <w:ins w:id="1135" w:author="Adam Hay" w:date="2015-11-18T02:01:00Z">
        <w:r w:rsidRPr="008F1C96">
          <w:rPr>
            <w:rFonts w:cs="Arial"/>
            <w:sz w:val="20"/>
          </w:rPr>
          <w:t>Fuel</w:t>
        </w:r>
        <w:bookmarkEnd w:id="1134"/>
      </w:ins>
    </w:p>
    <w:p w14:paraId="6CF71BE1" w14:textId="77777777" w:rsidR="000B7C6E" w:rsidRPr="008F1C96" w:rsidRDefault="000B7C6E" w:rsidP="000B7C6E">
      <w:pPr>
        <w:spacing w:before="120"/>
        <w:jc w:val="both"/>
        <w:rPr>
          <w:ins w:id="1136" w:author="Adam Hay" w:date="2015-11-18T02:01:00Z"/>
          <w:rFonts w:cs="Arial"/>
          <w:sz w:val="20"/>
          <w:szCs w:val="20"/>
        </w:rPr>
      </w:pPr>
      <w:ins w:id="1137" w:author="Adam Hay" w:date="2015-11-18T02:01:00Z">
        <w:r w:rsidRPr="008F1C96">
          <w:rPr>
            <w:rFonts w:cs="Arial"/>
            <w:sz w:val="20"/>
            <w:szCs w:val="20"/>
          </w:rPr>
          <w:t xml:space="preserve">The most common type of fuel in the AtoN field is diesel, which is used in vessels and generators.  This material can accidentally spill and require clean-up.  It can become contaminated and require disposal.  Its fumes pollute the air, and its exhaust contains sooty emissions.  Similar problems can also be encountered with other types of fuel (e.g. gasoline).  </w:t>
        </w:r>
      </w:ins>
    </w:p>
    <w:p w14:paraId="5EF56CF0" w14:textId="77777777" w:rsidR="000B7C6E" w:rsidRPr="008F1C96" w:rsidRDefault="000B7C6E" w:rsidP="000B7C6E">
      <w:pPr>
        <w:spacing w:before="120"/>
        <w:jc w:val="both"/>
        <w:rPr>
          <w:ins w:id="1138" w:author="Adam Hay" w:date="2015-11-18T02:01:00Z"/>
          <w:rFonts w:cs="Arial"/>
          <w:sz w:val="20"/>
          <w:szCs w:val="20"/>
        </w:rPr>
      </w:pPr>
      <w:ins w:id="1139" w:author="Adam Hay" w:date="2015-11-18T02:01:00Z">
        <w:r w:rsidRPr="008F1C96">
          <w:rPr>
            <w:rFonts w:cs="Arial"/>
            <w:sz w:val="20"/>
            <w:szCs w:val="20"/>
          </w:rPr>
          <w:t>The following are measures that can be taken to minimize these problems:</w:t>
        </w:r>
      </w:ins>
    </w:p>
    <w:p w14:paraId="08612A1A" w14:textId="77777777" w:rsidR="000B7C6E" w:rsidRPr="008F1C96" w:rsidRDefault="000B7C6E" w:rsidP="000B7C6E">
      <w:pPr>
        <w:numPr>
          <w:ilvl w:val="0"/>
          <w:numId w:val="36"/>
        </w:numPr>
        <w:spacing w:before="120"/>
        <w:ind w:left="426" w:hanging="426"/>
        <w:jc w:val="both"/>
        <w:rPr>
          <w:ins w:id="1140" w:author="Adam Hay" w:date="2015-11-18T02:01:00Z"/>
          <w:rFonts w:cs="Arial"/>
          <w:sz w:val="20"/>
          <w:szCs w:val="20"/>
        </w:rPr>
      </w:pPr>
      <w:ins w:id="1141" w:author="Adam Hay" w:date="2015-11-18T02:01:00Z">
        <w:r w:rsidRPr="008F1C96">
          <w:rPr>
            <w:rFonts w:cs="Arial"/>
            <w:sz w:val="20"/>
            <w:szCs w:val="20"/>
          </w:rPr>
          <w:t>Switch to solar, commercial power, or other renewable energy sources (e.g., wind) whenever possible.</w:t>
        </w:r>
      </w:ins>
    </w:p>
    <w:p w14:paraId="1298E50A" w14:textId="77777777" w:rsidR="000B7C6E" w:rsidRPr="008F1C96" w:rsidRDefault="000B7C6E" w:rsidP="000B7C6E">
      <w:pPr>
        <w:numPr>
          <w:ilvl w:val="0"/>
          <w:numId w:val="36"/>
        </w:numPr>
        <w:spacing w:before="120"/>
        <w:ind w:left="426" w:hanging="426"/>
        <w:jc w:val="both"/>
        <w:rPr>
          <w:ins w:id="1142" w:author="Adam Hay" w:date="2015-11-18T02:01:00Z"/>
          <w:rFonts w:cs="Arial"/>
          <w:sz w:val="20"/>
          <w:szCs w:val="20"/>
        </w:rPr>
      </w:pPr>
      <w:ins w:id="1143" w:author="Adam Hay" w:date="2015-11-18T02:01:00Z">
        <w:r w:rsidRPr="008F1C96">
          <w:rPr>
            <w:rFonts w:cs="Arial"/>
            <w:sz w:val="20"/>
            <w:szCs w:val="20"/>
          </w:rPr>
          <w:lastRenderedPageBreak/>
          <w:t>When using continuously operating diesel generators, consider converting these to cycling generators which charge batteries as the main source of power.</w:t>
        </w:r>
      </w:ins>
    </w:p>
    <w:p w14:paraId="0E976FF3" w14:textId="77777777" w:rsidR="000B7C6E" w:rsidRDefault="000B7C6E" w:rsidP="000B7C6E">
      <w:pPr>
        <w:numPr>
          <w:ilvl w:val="0"/>
          <w:numId w:val="36"/>
        </w:numPr>
        <w:spacing w:before="120"/>
        <w:ind w:left="426" w:hanging="426"/>
        <w:jc w:val="both"/>
        <w:rPr>
          <w:ins w:id="1144" w:author="Adam Hay" w:date="2015-11-18T02:01:00Z"/>
          <w:rFonts w:cs="Arial"/>
          <w:sz w:val="20"/>
          <w:szCs w:val="20"/>
        </w:rPr>
      </w:pPr>
      <w:ins w:id="1145" w:author="Adam Hay" w:date="2015-11-18T02:01:00Z">
        <w:r w:rsidRPr="008F1C96">
          <w:rPr>
            <w:rFonts w:cs="Arial"/>
            <w:sz w:val="20"/>
            <w:szCs w:val="20"/>
          </w:rPr>
          <w:t xml:space="preserve">Implement measures to prevent and contain spills.  Tank leakage may lead to costly soil clean-up operations.  Generally, it is better to place tanks above ground than to bury them underground, since leaks in underground tanks are more difficult to observe.  The space beneath the above-ground tank should be designed in such a way that leaking fuel will flow to a collection and containment area.  A commonly used protection against leakage is the double tank. </w:t>
        </w:r>
        <w:r>
          <w:rPr>
            <w:rFonts w:cs="Arial"/>
            <w:sz w:val="20"/>
            <w:szCs w:val="20"/>
          </w:rPr>
          <w:t>]</w:t>
        </w:r>
      </w:ins>
    </w:p>
    <w:p w14:paraId="62AE8369" w14:textId="77777777" w:rsidR="000B7C6E" w:rsidRPr="008F1C96" w:rsidRDefault="000B7C6E" w:rsidP="000B7C6E">
      <w:pPr>
        <w:numPr>
          <w:ilvl w:val="0"/>
          <w:numId w:val="36"/>
        </w:numPr>
        <w:spacing w:before="120"/>
        <w:ind w:left="426" w:hanging="426"/>
        <w:jc w:val="both"/>
        <w:rPr>
          <w:ins w:id="1146" w:author="Adam Hay" w:date="2015-11-18T02:01:00Z"/>
          <w:rFonts w:cs="Arial"/>
          <w:sz w:val="20"/>
          <w:szCs w:val="20"/>
        </w:rPr>
      </w:pPr>
      <w:ins w:id="1147" w:author="Adam Hay" w:date="2015-11-18T02:01:00Z">
        <w:r>
          <w:rPr>
            <w:rFonts w:cs="Arial"/>
            <w:sz w:val="20"/>
            <w:szCs w:val="20"/>
          </w:rPr>
          <w:t>Use of drip trays is a simple, effect and cost efficient way of containing any small leaks during filling or transfer.</w:t>
        </w:r>
        <w:r w:rsidRPr="008F1C96">
          <w:rPr>
            <w:rFonts w:cs="Arial"/>
            <w:sz w:val="20"/>
            <w:szCs w:val="20"/>
          </w:rPr>
          <w:t xml:space="preserve"> </w:t>
        </w:r>
      </w:ins>
    </w:p>
    <w:p w14:paraId="5BF42D95" w14:textId="77777777" w:rsidR="000B7C6E" w:rsidRPr="008F1C96" w:rsidRDefault="000B7C6E" w:rsidP="000B7C6E">
      <w:pPr>
        <w:spacing w:before="120"/>
        <w:ind w:left="426"/>
        <w:jc w:val="both"/>
        <w:rPr>
          <w:ins w:id="1148" w:author="Adam Hay" w:date="2015-11-18T02:01:00Z"/>
          <w:rFonts w:cs="Arial"/>
          <w:sz w:val="20"/>
          <w:szCs w:val="20"/>
        </w:rPr>
      </w:pPr>
      <w:ins w:id="1149" w:author="Adam Hay" w:date="2015-11-18T02:01:00Z">
        <w:r w:rsidRPr="008F1C96">
          <w:rPr>
            <w:rFonts w:cs="Arial"/>
            <w:sz w:val="20"/>
            <w:szCs w:val="20"/>
          </w:rPr>
          <w:t>Leak detectors can be installed on the outer tank to detect leaks in the inner tank.  Tanks and other systems related to fuel storage should be inspected at appropriate intervals.  Containers for transporting the diesel fuel should be strong enough to withstand a reasonable amount of mishandling.</w:t>
        </w:r>
      </w:ins>
    </w:p>
    <w:p w14:paraId="4185902F" w14:textId="77777777" w:rsidR="000B7C6E" w:rsidRPr="008F1C96" w:rsidRDefault="000B7C6E" w:rsidP="000B7C6E">
      <w:pPr>
        <w:numPr>
          <w:ilvl w:val="0"/>
          <w:numId w:val="36"/>
        </w:numPr>
        <w:spacing w:before="120"/>
        <w:ind w:left="426" w:hanging="426"/>
        <w:jc w:val="both"/>
        <w:rPr>
          <w:ins w:id="1150" w:author="Adam Hay" w:date="2015-11-18T02:01:00Z"/>
          <w:rFonts w:cs="Arial"/>
          <w:sz w:val="20"/>
          <w:szCs w:val="20"/>
        </w:rPr>
      </w:pPr>
      <w:ins w:id="1151" w:author="Adam Hay" w:date="2015-11-18T02:01:00Z">
        <w:r w:rsidRPr="008F1C96">
          <w:rPr>
            <w:rFonts w:cs="Arial"/>
            <w:sz w:val="20"/>
            <w:szCs w:val="20"/>
          </w:rPr>
          <w:t>Tank filling must be done carefully.  Electric overfill detectors are commonly used to automatically stop filling before overfilling occurs.  The equipment should be designed for ease of use to avoid spilling.  If the diesel fuel is very cold, the tank should not be filled up completely, since the diesel will expand when it warms up.</w:t>
        </w:r>
      </w:ins>
    </w:p>
    <w:p w14:paraId="3BF939DC" w14:textId="77777777" w:rsidR="000B7C6E" w:rsidRPr="008F1C96" w:rsidRDefault="000B7C6E" w:rsidP="000B7C6E">
      <w:pPr>
        <w:numPr>
          <w:ilvl w:val="0"/>
          <w:numId w:val="36"/>
        </w:numPr>
        <w:spacing w:before="120"/>
        <w:ind w:left="426" w:hanging="426"/>
        <w:jc w:val="both"/>
        <w:rPr>
          <w:ins w:id="1152" w:author="Adam Hay" w:date="2015-11-18T02:01:00Z"/>
          <w:rFonts w:cs="Arial"/>
          <w:sz w:val="20"/>
          <w:szCs w:val="20"/>
        </w:rPr>
      </w:pPr>
      <w:ins w:id="1153" w:author="Adam Hay" w:date="2015-11-18T02:01:00Z">
        <w:r w:rsidRPr="008F1C96">
          <w:rPr>
            <w:rFonts w:cs="Arial"/>
            <w:sz w:val="20"/>
            <w:szCs w:val="20"/>
          </w:rPr>
          <w:t>Have spillage handling procedures in place.  For high-risk areas, consider keeping spillage absorbent material</w:t>
        </w:r>
        <w:r>
          <w:rPr>
            <w:rFonts w:cs="Arial"/>
            <w:sz w:val="20"/>
            <w:szCs w:val="20"/>
          </w:rPr>
          <w:t xml:space="preserve"> (spill kits)</w:t>
        </w:r>
        <w:r w:rsidRPr="008F1C96">
          <w:rPr>
            <w:rFonts w:cs="Arial"/>
            <w:sz w:val="20"/>
            <w:szCs w:val="20"/>
          </w:rPr>
          <w:t xml:space="preserve"> on site.</w:t>
        </w:r>
      </w:ins>
    </w:p>
    <w:p w14:paraId="632D7E24" w14:textId="77777777" w:rsidR="000B7C6E" w:rsidRPr="008F1C96" w:rsidRDefault="000B7C6E" w:rsidP="000B7C6E">
      <w:pPr>
        <w:numPr>
          <w:ilvl w:val="0"/>
          <w:numId w:val="36"/>
        </w:numPr>
        <w:spacing w:before="120"/>
        <w:ind w:left="426" w:hanging="426"/>
        <w:jc w:val="both"/>
        <w:rPr>
          <w:ins w:id="1154" w:author="Adam Hay" w:date="2015-11-18T02:01:00Z"/>
          <w:rFonts w:cs="Arial"/>
          <w:sz w:val="20"/>
          <w:szCs w:val="20"/>
        </w:rPr>
      </w:pPr>
      <w:ins w:id="1155" w:author="Adam Hay" w:date="2015-11-18T02:01:00Z">
        <w:r w:rsidRPr="008F1C96">
          <w:rPr>
            <w:rFonts w:cs="Arial"/>
            <w:sz w:val="20"/>
            <w:szCs w:val="20"/>
          </w:rPr>
          <w:t>Attach a filter to the engine exhaust to reduce the particulate emissions.  Check whether cleaner fuel is available in your region.</w:t>
        </w:r>
      </w:ins>
    </w:p>
    <w:p w14:paraId="634D2762" w14:textId="77777777" w:rsidR="000B7C6E" w:rsidRPr="008F1C96" w:rsidRDefault="000B7C6E" w:rsidP="000B7C6E">
      <w:pPr>
        <w:numPr>
          <w:ilvl w:val="0"/>
          <w:numId w:val="36"/>
        </w:numPr>
        <w:spacing w:before="120"/>
        <w:ind w:left="426" w:hanging="426"/>
        <w:jc w:val="both"/>
        <w:rPr>
          <w:ins w:id="1156" w:author="Adam Hay" w:date="2015-11-18T02:01:00Z"/>
          <w:rFonts w:cs="Arial"/>
          <w:sz w:val="20"/>
          <w:szCs w:val="20"/>
        </w:rPr>
      </w:pPr>
      <w:ins w:id="1157" w:author="Adam Hay" w:date="2015-11-18T02:01:00Z">
        <w:r w:rsidRPr="008F1C96">
          <w:rPr>
            <w:rFonts w:cs="Arial"/>
            <w:sz w:val="20"/>
            <w:szCs w:val="20"/>
          </w:rPr>
          <w:t>Service engines regularly.</w:t>
        </w:r>
      </w:ins>
    </w:p>
    <w:p w14:paraId="21ECC18E" w14:textId="77777777" w:rsidR="000B7C6E" w:rsidRPr="008F1C96" w:rsidRDefault="000B7C6E" w:rsidP="000B7C6E">
      <w:pPr>
        <w:numPr>
          <w:ilvl w:val="0"/>
          <w:numId w:val="36"/>
        </w:numPr>
        <w:spacing w:before="120"/>
        <w:ind w:left="426" w:hanging="426"/>
        <w:jc w:val="both"/>
        <w:rPr>
          <w:ins w:id="1158" w:author="Adam Hay" w:date="2015-11-18T02:01:00Z"/>
          <w:rFonts w:cs="Arial"/>
          <w:sz w:val="20"/>
          <w:szCs w:val="20"/>
        </w:rPr>
      </w:pPr>
      <w:ins w:id="1159" w:author="Adam Hay" w:date="2015-11-18T02:01:00Z">
        <w:r w:rsidRPr="008F1C96">
          <w:rPr>
            <w:rFonts w:cs="Arial"/>
            <w:sz w:val="20"/>
            <w:szCs w:val="20"/>
          </w:rPr>
          <w:t>Disposal of residual waste (e.g., absorbents, filters, fuel containers, waste oil) should be carried out in a timely manner, and this material should not be allowed to accumulate in large quantities.  Label the waste containers and store appropriately until disposal by an authorized agent.</w:t>
        </w:r>
      </w:ins>
    </w:p>
    <w:p w14:paraId="14B55745" w14:textId="12CA2E18" w:rsidR="000B7C6E" w:rsidRPr="000B7C6E" w:rsidRDefault="000B7C6E">
      <w:pPr>
        <w:pStyle w:val="BodyText"/>
        <w:rPr>
          <w:ins w:id="1160" w:author="Adam Hay" w:date="2015-11-18T02:01:00Z"/>
          <w:rPrChange w:id="1161" w:author="Adam Hay" w:date="2015-11-18T02:01:00Z">
            <w:rPr>
              <w:ins w:id="1162" w:author="Adam Hay" w:date="2015-11-18T02:01:00Z"/>
              <w:rFonts w:cs="Arial"/>
              <w:sz w:val="20"/>
            </w:rPr>
          </w:rPrChange>
        </w:rPr>
        <w:pPrChange w:id="1163" w:author="Adam Hay" w:date="2015-11-18T02:01:00Z">
          <w:pPr>
            <w:pStyle w:val="Heading2"/>
            <w:keepNext w:val="0"/>
            <w:numPr>
              <w:numId w:val="34"/>
            </w:numPr>
            <w:tabs>
              <w:tab w:val="clear" w:pos="576"/>
              <w:tab w:val="clear" w:pos="851"/>
              <w:tab w:val="num" w:pos="0"/>
              <w:tab w:val="num" w:pos="567"/>
              <w:tab w:val="num" w:pos="2555"/>
            </w:tabs>
            <w:spacing w:before="240"/>
            <w:ind w:left="0" w:firstLine="0"/>
            <w:jc w:val="left"/>
          </w:pPr>
        </w:pPrChange>
      </w:pPr>
      <w:ins w:id="1164" w:author="Adam Hay" w:date="2015-11-18T02:01:00Z">
        <w:r w:rsidRPr="00B10169">
          <w:rPr>
            <w:rFonts w:cs="Arial"/>
            <w:sz w:val="20"/>
          </w:rPr>
          <w:br w:type="page"/>
        </w:r>
      </w:ins>
    </w:p>
    <w:p w14:paraId="09084C85" w14:textId="32C6D863" w:rsidR="009D65C8" w:rsidRPr="008F1C96" w:rsidDel="000B7C6E" w:rsidRDefault="009D65C8" w:rsidP="00B10169">
      <w:pPr>
        <w:pStyle w:val="Heading2"/>
        <w:keepNext w:val="0"/>
        <w:numPr>
          <w:ilvl w:val="1"/>
          <w:numId w:val="34"/>
        </w:numPr>
        <w:tabs>
          <w:tab w:val="clear" w:pos="851"/>
          <w:tab w:val="num" w:pos="0"/>
          <w:tab w:val="num" w:pos="567"/>
        </w:tabs>
        <w:spacing w:before="240"/>
        <w:ind w:left="0" w:firstLine="0"/>
        <w:jc w:val="left"/>
        <w:rPr>
          <w:del w:id="1165" w:author="Adam Hay" w:date="2015-11-18T02:01:00Z"/>
          <w:rFonts w:cs="Arial"/>
          <w:sz w:val="20"/>
        </w:rPr>
      </w:pPr>
      <w:bookmarkStart w:id="1166" w:name="_Toc435575536"/>
      <w:del w:id="1167" w:author="Adam Hay" w:date="2015-11-18T02:01:00Z">
        <w:r w:rsidRPr="008F1C96" w:rsidDel="000B7C6E">
          <w:rPr>
            <w:rFonts w:cs="Arial"/>
            <w:sz w:val="20"/>
          </w:rPr>
          <w:lastRenderedPageBreak/>
          <w:delText>Blast cleaning</w:delText>
        </w:r>
        <w:bookmarkEnd w:id="1166"/>
      </w:del>
    </w:p>
    <w:p w14:paraId="1E6C3507" w14:textId="040DA289" w:rsidR="009D65C8" w:rsidRPr="008F1C96" w:rsidDel="000B7C6E" w:rsidRDefault="009D65C8">
      <w:pPr>
        <w:spacing w:before="120"/>
        <w:jc w:val="both"/>
        <w:rPr>
          <w:del w:id="1168" w:author="Adam Hay" w:date="2015-11-18T02:01:00Z"/>
          <w:rFonts w:cs="Arial"/>
          <w:sz w:val="20"/>
          <w:szCs w:val="20"/>
        </w:rPr>
        <w:pPrChange w:id="1169" w:author="James Collocott" w:date="2015-11-04T17:17:00Z">
          <w:pPr>
            <w:spacing w:before="120"/>
          </w:pPr>
        </w:pPrChange>
      </w:pPr>
      <w:del w:id="1170" w:author="Adam Hay" w:date="2015-11-18T02:01:00Z">
        <w:r w:rsidRPr="008F1C96" w:rsidDel="000B7C6E">
          <w:rPr>
            <w:rFonts w:cs="Arial"/>
            <w:sz w:val="20"/>
            <w:szCs w:val="20"/>
          </w:rPr>
          <w:delText xml:space="preserve">This process can have negative environmental impacts in terms of solid waste (paint residue, used blast grit) and air emissions (dust from blasting).  </w:delText>
        </w:r>
      </w:del>
    </w:p>
    <w:p w14:paraId="383B158D" w14:textId="1A21250F" w:rsidR="009D65C8" w:rsidRPr="008F1C96" w:rsidDel="000B7C6E" w:rsidRDefault="009D65C8" w:rsidP="00175426">
      <w:pPr>
        <w:spacing w:before="120"/>
        <w:rPr>
          <w:del w:id="1171" w:author="Adam Hay" w:date="2015-11-18T02:01:00Z"/>
          <w:rFonts w:cs="Arial"/>
          <w:sz w:val="20"/>
          <w:szCs w:val="20"/>
        </w:rPr>
      </w:pPr>
      <w:del w:id="1172" w:author="Adam Hay" w:date="2015-11-18T02:01:00Z">
        <w:r w:rsidRPr="008F1C96" w:rsidDel="000B7C6E">
          <w:rPr>
            <w:rFonts w:cs="Arial"/>
            <w:sz w:val="20"/>
            <w:szCs w:val="20"/>
          </w:rPr>
          <w:delText>The following measures can help mitigate these problems:</w:delText>
        </w:r>
      </w:del>
    </w:p>
    <w:p w14:paraId="4DB68B0D" w14:textId="4D87FA26" w:rsidR="009D65C8" w:rsidRPr="008F1C96" w:rsidDel="000B7C6E" w:rsidRDefault="009D65C8" w:rsidP="00B10169">
      <w:pPr>
        <w:numPr>
          <w:ilvl w:val="0"/>
          <w:numId w:val="36"/>
        </w:numPr>
        <w:spacing w:before="120"/>
        <w:ind w:left="426" w:hanging="426"/>
        <w:jc w:val="both"/>
        <w:rPr>
          <w:del w:id="1173" w:author="Adam Hay" w:date="2015-11-18T02:01:00Z"/>
          <w:rFonts w:cs="Arial"/>
          <w:sz w:val="20"/>
          <w:szCs w:val="20"/>
        </w:rPr>
      </w:pPr>
      <w:del w:id="1174" w:author="Adam Hay" w:date="2015-11-18T02:01:00Z">
        <w:r w:rsidRPr="008F1C96" w:rsidDel="000B7C6E">
          <w:rPr>
            <w:rFonts w:cs="Arial"/>
            <w:sz w:val="20"/>
            <w:szCs w:val="20"/>
            <w:u w:val="single"/>
            <w:rPrChange w:id="1175" w:author="James Collocott" w:date="2015-11-04T17:16:00Z">
              <w:rPr>
                <w:rFonts w:cs="Arial"/>
              </w:rPr>
            </w:rPrChange>
          </w:rPr>
          <w:delText>Switch to recyclable blasting media</w:delText>
        </w:r>
        <w:r w:rsidRPr="008F1C96" w:rsidDel="000B7C6E">
          <w:rPr>
            <w:rFonts w:cs="Arial"/>
            <w:sz w:val="20"/>
            <w:szCs w:val="20"/>
          </w:rPr>
          <w:delText>.  Material like sand and coal slag generate considerable solid waste and airborne dust, and are normally "one time use" grits that are not recyclable.</w:delText>
        </w:r>
      </w:del>
      <w:ins w:id="1176" w:author="James Collocott" w:date="2015-11-04T17:15:00Z">
        <w:del w:id="1177" w:author="Adam Hay" w:date="2015-11-18T02:01:00Z">
          <w:r w:rsidR="004847C6" w:rsidRPr="008F1C96" w:rsidDel="000B7C6E">
            <w:rPr>
              <w:rFonts w:cs="Arial"/>
              <w:sz w:val="20"/>
              <w:szCs w:val="20"/>
            </w:rPr>
            <w:delText xml:space="preserve"> </w:delText>
          </w:r>
        </w:del>
      </w:ins>
      <w:del w:id="1178" w:author="Adam Hay" w:date="2015-11-18T02:01:00Z">
        <w:r w:rsidRPr="008F1C96" w:rsidDel="000B7C6E">
          <w:rPr>
            <w:rFonts w:cs="Arial"/>
            <w:sz w:val="20"/>
            <w:szCs w:val="20"/>
          </w:rPr>
          <w:delText xml:space="preserve"> By contrast, abrasives such as aluminum</w:delText>
        </w:r>
      </w:del>
      <w:ins w:id="1179" w:author="James Collocott" w:date="2015-11-04T17:15:00Z">
        <w:del w:id="1180" w:author="Adam Hay" w:date="2015-11-18T02:01:00Z">
          <w:r w:rsidR="004847C6" w:rsidRPr="008F1C96" w:rsidDel="000B7C6E">
            <w:rPr>
              <w:rFonts w:cs="Arial"/>
              <w:sz w:val="20"/>
              <w:szCs w:val="20"/>
            </w:rPr>
            <w:delText>aluminium</w:delText>
          </w:r>
        </w:del>
      </w:ins>
      <w:del w:id="1181" w:author="Adam Hay" w:date="2015-11-18T02:01:00Z">
        <w:r w:rsidRPr="008F1C96" w:rsidDel="000B7C6E">
          <w:rPr>
            <w:rFonts w:cs="Arial"/>
            <w:sz w:val="20"/>
            <w:szCs w:val="20"/>
          </w:rPr>
          <w:delText xml:space="preserve"> oxide, garnet, and cast iron can usually be recycled five to seven times.  Steel grit can be recycled up to twenty times.</w:delText>
        </w:r>
      </w:del>
    </w:p>
    <w:p w14:paraId="6F0160D7" w14:textId="62F682D3" w:rsidR="009D65C8" w:rsidRPr="008F1C96" w:rsidDel="000B7C6E" w:rsidRDefault="009D65C8" w:rsidP="00B10169">
      <w:pPr>
        <w:numPr>
          <w:ilvl w:val="0"/>
          <w:numId w:val="36"/>
        </w:numPr>
        <w:spacing w:before="120"/>
        <w:ind w:left="426" w:hanging="426"/>
        <w:jc w:val="both"/>
        <w:rPr>
          <w:del w:id="1182" w:author="Adam Hay" w:date="2015-11-18T02:01:00Z"/>
          <w:rFonts w:cs="Arial"/>
          <w:sz w:val="20"/>
          <w:szCs w:val="20"/>
        </w:rPr>
      </w:pPr>
      <w:del w:id="1183" w:author="Adam Hay" w:date="2015-11-18T02:01:00Z">
        <w:r w:rsidRPr="008F1C96" w:rsidDel="000B7C6E">
          <w:rPr>
            <w:rFonts w:cs="Arial"/>
            <w:sz w:val="20"/>
            <w:szCs w:val="20"/>
            <w:u w:val="single"/>
            <w:rPrChange w:id="1184" w:author="James Collocott" w:date="2015-11-04T17:16:00Z">
              <w:rPr>
                <w:rFonts w:cs="Arial"/>
              </w:rPr>
            </w:rPrChange>
          </w:rPr>
          <w:delText>Blast indoors</w:delText>
        </w:r>
        <w:r w:rsidRPr="008F1C96" w:rsidDel="000B7C6E">
          <w:rPr>
            <w:rFonts w:cs="Arial"/>
            <w:sz w:val="20"/>
            <w:szCs w:val="20"/>
          </w:rPr>
          <w:delText>.  Where feasible, utilize an enclosed, indoor steel grit blasting system in which the grit is continuously recycled.  The only waste generated is the relatively small amount of paint chips and other debris that is automatically filtered out through a separator for disposal, and airborne dust is contained within the facility.</w:delText>
        </w:r>
      </w:del>
    </w:p>
    <w:p w14:paraId="22ED0042" w14:textId="7EF93EC4" w:rsidR="009D65C8" w:rsidRPr="008F1C96" w:rsidDel="000B7C6E" w:rsidRDefault="009D65C8" w:rsidP="00B10169">
      <w:pPr>
        <w:numPr>
          <w:ilvl w:val="0"/>
          <w:numId w:val="36"/>
        </w:numPr>
        <w:spacing w:before="120"/>
        <w:ind w:left="426" w:hanging="426"/>
        <w:jc w:val="both"/>
        <w:rPr>
          <w:del w:id="1185" w:author="Adam Hay" w:date="2015-11-18T02:01:00Z"/>
          <w:rFonts w:cs="Arial"/>
          <w:sz w:val="20"/>
          <w:szCs w:val="20"/>
        </w:rPr>
      </w:pPr>
      <w:del w:id="1186" w:author="Adam Hay" w:date="2015-11-18T02:01:00Z">
        <w:r w:rsidRPr="008F1C96" w:rsidDel="000B7C6E">
          <w:rPr>
            <w:rFonts w:cs="Arial"/>
            <w:sz w:val="20"/>
            <w:szCs w:val="20"/>
            <w:u w:val="single"/>
            <w:rPrChange w:id="1187" w:author="James Collocott" w:date="2015-11-04T17:16:00Z">
              <w:rPr>
                <w:rFonts w:cs="Arial"/>
              </w:rPr>
            </w:rPrChange>
          </w:rPr>
          <w:delText>Use containment when blasting outdoors</w:delText>
        </w:r>
        <w:r w:rsidRPr="008F1C96" w:rsidDel="000B7C6E">
          <w:rPr>
            <w:rFonts w:cs="Arial"/>
            <w:sz w:val="20"/>
            <w:szCs w:val="20"/>
          </w:rPr>
          <w:delText>.  When blasting must be done outdoors, such as when work is done on a lighthouse, build scaffolding around the parts to be blasted and cover with a containment barrier from top to bottom.  This will keep most of the harmful dust in, after which it can be swept up and disposed of in a proper manner.  Consider using portable blasters which have a grit recycling capability.</w:delText>
        </w:r>
      </w:del>
    </w:p>
    <w:p w14:paraId="792FAA08" w14:textId="7FF4C7B7" w:rsidR="009D65C8" w:rsidRPr="008F1C96" w:rsidDel="000B7C6E" w:rsidRDefault="009D65C8" w:rsidP="00B10169">
      <w:pPr>
        <w:numPr>
          <w:ilvl w:val="0"/>
          <w:numId w:val="36"/>
        </w:numPr>
        <w:spacing w:before="120"/>
        <w:ind w:left="426" w:hanging="426"/>
        <w:jc w:val="both"/>
        <w:rPr>
          <w:del w:id="1188" w:author="Adam Hay" w:date="2015-11-18T02:01:00Z"/>
          <w:rFonts w:cs="Arial"/>
          <w:sz w:val="20"/>
          <w:szCs w:val="20"/>
        </w:rPr>
      </w:pPr>
      <w:del w:id="1189" w:author="Adam Hay" w:date="2015-11-18T02:01:00Z">
        <w:r w:rsidRPr="008F1C96" w:rsidDel="000B7C6E">
          <w:rPr>
            <w:rFonts w:cs="Arial"/>
            <w:sz w:val="20"/>
            <w:szCs w:val="20"/>
            <w:u w:val="single"/>
            <w:rPrChange w:id="1190" w:author="James Collocott" w:date="2015-11-04T17:16:00Z">
              <w:rPr>
                <w:rFonts w:cs="Arial"/>
              </w:rPr>
            </w:rPrChange>
          </w:rPr>
          <w:delText>Disposal of blast waste</w:delText>
        </w:r>
        <w:r w:rsidRPr="008F1C96" w:rsidDel="000B7C6E">
          <w:rPr>
            <w:rFonts w:cs="Arial"/>
            <w:sz w:val="20"/>
            <w:szCs w:val="20"/>
          </w:rPr>
          <w:delText xml:space="preserve"> should be carried out in a timely manner, and this material should not be allowed to accumulate in large quantities.  Label the waste containers and store appropriately until disposal by an authorized agent.</w:delText>
        </w:r>
      </w:del>
    </w:p>
    <w:p w14:paraId="349AEEBE" w14:textId="2E20F215" w:rsidR="009D65C8" w:rsidRPr="008F1C96" w:rsidDel="000B7C6E" w:rsidRDefault="009D65C8" w:rsidP="00B10169">
      <w:pPr>
        <w:pStyle w:val="Heading2"/>
        <w:keepNext w:val="0"/>
        <w:numPr>
          <w:ilvl w:val="1"/>
          <w:numId w:val="34"/>
        </w:numPr>
        <w:tabs>
          <w:tab w:val="clear" w:pos="851"/>
          <w:tab w:val="num" w:pos="0"/>
          <w:tab w:val="num" w:pos="567"/>
        </w:tabs>
        <w:spacing w:before="240"/>
        <w:ind w:left="0" w:firstLine="0"/>
        <w:jc w:val="left"/>
        <w:rPr>
          <w:del w:id="1191" w:author="Adam Hay" w:date="2015-11-18T02:01:00Z"/>
          <w:rFonts w:cs="Arial"/>
          <w:sz w:val="20"/>
        </w:rPr>
      </w:pPr>
      <w:bookmarkStart w:id="1192" w:name="_Toc435575537"/>
      <w:del w:id="1193" w:author="Adam Hay" w:date="2015-11-18T02:01:00Z">
        <w:r w:rsidRPr="008F1C96" w:rsidDel="000B7C6E">
          <w:rPr>
            <w:rFonts w:cs="Arial"/>
            <w:sz w:val="20"/>
          </w:rPr>
          <w:delText>Fuel</w:delText>
        </w:r>
        <w:bookmarkEnd w:id="1192"/>
      </w:del>
    </w:p>
    <w:p w14:paraId="36C5AFFD" w14:textId="5F623FD9" w:rsidR="009D65C8" w:rsidRPr="008F1C96" w:rsidDel="000B7C6E" w:rsidRDefault="009D65C8">
      <w:pPr>
        <w:spacing w:before="120"/>
        <w:jc w:val="both"/>
        <w:rPr>
          <w:del w:id="1194" w:author="Adam Hay" w:date="2015-11-18T02:01:00Z"/>
          <w:rFonts w:cs="Arial"/>
          <w:sz w:val="20"/>
          <w:szCs w:val="20"/>
        </w:rPr>
      </w:pPr>
      <w:del w:id="1195" w:author="Adam Hay" w:date="2015-11-18T02:01:00Z">
        <w:r w:rsidRPr="008F1C96" w:rsidDel="000B7C6E">
          <w:rPr>
            <w:rFonts w:cs="Arial"/>
            <w:sz w:val="20"/>
            <w:szCs w:val="20"/>
          </w:rPr>
          <w:delText xml:space="preserve">The most common type of fuel in the AtoN field is diesel, which is used in vessels and generators.  This material can accidentally spill and require clean-up.  It can become contaminated and require disposal. </w:delText>
        </w:r>
      </w:del>
      <w:ins w:id="1196" w:author="James Collocott" w:date="2015-11-05T18:00:00Z">
        <w:del w:id="1197" w:author="Adam Hay" w:date="2015-11-18T02:01:00Z">
          <w:r w:rsidR="00AC20BF" w:rsidRPr="008F1C96" w:rsidDel="000B7C6E">
            <w:rPr>
              <w:rFonts w:cs="Arial"/>
              <w:sz w:val="20"/>
              <w:szCs w:val="20"/>
            </w:rPr>
            <w:delText xml:space="preserve">.  </w:delText>
          </w:r>
        </w:del>
      </w:ins>
      <w:del w:id="1198" w:author="Adam Hay" w:date="2015-11-18T02:01:00Z">
        <w:r w:rsidRPr="008F1C96" w:rsidDel="000B7C6E">
          <w:rPr>
            <w:rFonts w:cs="Arial"/>
            <w:sz w:val="20"/>
            <w:szCs w:val="20"/>
          </w:rPr>
          <w:delText xml:space="preserve">  Its fumes pollute the air, and its exhaust contains sooty emissions.  Similar problems can also be encountered with other types of fuel (e.g., gasoline).  </w:delText>
        </w:r>
      </w:del>
    </w:p>
    <w:p w14:paraId="58FD42E4" w14:textId="24E8AD66" w:rsidR="009D65C8" w:rsidRPr="008F1C96" w:rsidDel="000B7C6E" w:rsidRDefault="009D65C8" w:rsidP="00175426">
      <w:pPr>
        <w:spacing w:before="120"/>
        <w:jc w:val="both"/>
        <w:rPr>
          <w:del w:id="1199" w:author="Adam Hay" w:date="2015-11-18T02:01:00Z"/>
          <w:rFonts w:cs="Arial"/>
          <w:sz w:val="20"/>
          <w:szCs w:val="20"/>
        </w:rPr>
      </w:pPr>
      <w:del w:id="1200" w:author="Adam Hay" w:date="2015-11-18T02:01:00Z">
        <w:r w:rsidRPr="008F1C96" w:rsidDel="000B7C6E">
          <w:rPr>
            <w:rFonts w:cs="Arial"/>
            <w:sz w:val="20"/>
            <w:szCs w:val="20"/>
          </w:rPr>
          <w:delText>The following are measures that can be taken to minimize these problems:</w:delText>
        </w:r>
      </w:del>
    </w:p>
    <w:p w14:paraId="06FC17B2" w14:textId="0D50EA5D" w:rsidR="009D65C8" w:rsidRPr="008F1C96" w:rsidDel="000B7C6E" w:rsidRDefault="009D65C8" w:rsidP="00B10169">
      <w:pPr>
        <w:numPr>
          <w:ilvl w:val="0"/>
          <w:numId w:val="36"/>
        </w:numPr>
        <w:spacing w:before="120"/>
        <w:ind w:left="426" w:hanging="426"/>
        <w:jc w:val="both"/>
        <w:rPr>
          <w:del w:id="1201" w:author="Adam Hay" w:date="2015-11-18T02:01:00Z"/>
          <w:rFonts w:cs="Arial"/>
          <w:sz w:val="20"/>
          <w:szCs w:val="20"/>
        </w:rPr>
      </w:pPr>
      <w:del w:id="1202" w:author="Adam Hay" w:date="2015-11-18T02:01:00Z">
        <w:r w:rsidRPr="008F1C96" w:rsidDel="000B7C6E">
          <w:rPr>
            <w:rFonts w:cs="Arial"/>
            <w:sz w:val="20"/>
            <w:szCs w:val="20"/>
          </w:rPr>
          <w:delText>Switch to solar, commercial power, or other renewable energy sources (e.g., wind) whenever possible.</w:delText>
        </w:r>
      </w:del>
    </w:p>
    <w:p w14:paraId="1025CC9A" w14:textId="30E09A43" w:rsidR="009D65C8" w:rsidRPr="008F1C96" w:rsidDel="000B7C6E" w:rsidRDefault="009D65C8" w:rsidP="00B10169">
      <w:pPr>
        <w:numPr>
          <w:ilvl w:val="0"/>
          <w:numId w:val="36"/>
        </w:numPr>
        <w:spacing w:before="120"/>
        <w:ind w:left="426" w:hanging="426"/>
        <w:jc w:val="both"/>
        <w:rPr>
          <w:del w:id="1203" w:author="Adam Hay" w:date="2015-11-18T02:01:00Z"/>
          <w:rFonts w:cs="Arial"/>
          <w:sz w:val="20"/>
          <w:szCs w:val="20"/>
        </w:rPr>
      </w:pPr>
      <w:del w:id="1204" w:author="Adam Hay" w:date="2015-11-18T02:01:00Z">
        <w:r w:rsidRPr="008F1C96" w:rsidDel="000B7C6E">
          <w:rPr>
            <w:rFonts w:cs="Arial"/>
            <w:sz w:val="20"/>
            <w:szCs w:val="20"/>
          </w:rPr>
          <w:delText>When using continuously operating diesel generators, consider converting these to cycling generators which charge batteries as the main source of power.</w:delText>
        </w:r>
      </w:del>
    </w:p>
    <w:p w14:paraId="2D3339D2" w14:textId="2EDFA8CE" w:rsidR="005E0788" w:rsidRPr="008F1C96" w:rsidDel="000B7C6E" w:rsidRDefault="009D65C8" w:rsidP="00B10169">
      <w:pPr>
        <w:numPr>
          <w:ilvl w:val="0"/>
          <w:numId w:val="36"/>
        </w:numPr>
        <w:spacing w:before="120"/>
        <w:ind w:left="426" w:hanging="426"/>
        <w:jc w:val="both"/>
        <w:rPr>
          <w:ins w:id="1205" w:author="James Collocott" w:date="2015-11-04T17:18:00Z"/>
          <w:del w:id="1206" w:author="Adam Hay" w:date="2015-11-18T02:01:00Z"/>
          <w:rFonts w:cs="Arial"/>
          <w:sz w:val="20"/>
          <w:szCs w:val="20"/>
        </w:rPr>
      </w:pPr>
      <w:del w:id="1207" w:author="Adam Hay" w:date="2015-11-18T02:01:00Z">
        <w:r w:rsidRPr="008F1C96" w:rsidDel="000B7C6E">
          <w:rPr>
            <w:rFonts w:cs="Arial"/>
            <w:sz w:val="20"/>
            <w:szCs w:val="20"/>
          </w:rPr>
          <w:delText>Implement measures to prevent and contain spills.  Tank leakage may lead to costly soil clean</w:delText>
        </w:r>
      </w:del>
      <w:ins w:id="1208" w:author="James Collocott" w:date="2015-11-05T18:00:00Z">
        <w:del w:id="1209" w:author="Adam Hay" w:date="2015-11-18T02:01:00Z">
          <w:r w:rsidR="00AC20BF" w:rsidRPr="008F1C96" w:rsidDel="000B7C6E">
            <w:rPr>
              <w:rFonts w:cs="Arial"/>
              <w:sz w:val="20"/>
              <w:szCs w:val="20"/>
            </w:rPr>
            <w:delText>-</w:delText>
          </w:r>
        </w:del>
      </w:ins>
      <w:del w:id="1210" w:author="Adam Hay" w:date="2015-11-18T02:01:00Z">
        <w:r w:rsidRPr="008F1C96" w:rsidDel="000B7C6E">
          <w:rPr>
            <w:rFonts w:cs="Arial"/>
            <w:sz w:val="20"/>
            <w:szCs w:val="20"/>
          </w:rPr>
          <w:delText xml:space="preserve">up operations.  Generally, it is better to place tanks above ground than to bury them underground, since leaks in underground tanks are more difficult to observe.  The space beneath the above-ground tank should be designed in such a way that leaking fuel will flow to a collection and containment area.  A commonly used protection against leakage is the double tank. </w:delText>
        </w:r>
      </w:del>
      <w:ins w:id="1211" w:author="James Collocott" w:date="2015-11-04T17:18:00Z">
        <w:del w:id="1212" w:author="Adam Hay" w:date="2015-11-18T02:01:00Z">
          <w:r w:rsidR="005E0788" w:rsidRPr="008F1C96" w:rsidDel="000B7C6E">
            <w:rPr>
              <w:rFonts w:cs="Arial"/>
              <w:sz w:val="20"/>
              <w:szCs w:val="20"/>
            </w:rPr>
            <w:delText xml:space="preserve"> </w:delText>
          </w:r>
        </w:del>
      </w:ins>
    </w:p>
    <w:p w14:paraId="1526E79F" w14:textId="5DA34C2D" w:rsidR="009D65C8" w:rsidRPr="008F1C96" w:rsidDel="000B7C6E" w:rsidRDefault="009D65C8">
      <w:pPr>
        <w:spacing w:before="120"/>
        <w:ind w:left="426"/>
        <w:jc w:val="both"/>
        <w:rPr>
          <w:del w:id="1213" w:author="Adam Hay" w:date="2015-11-18T02:01:00Z"/>
          <w:rFonts w:cs="Arial"/>
          <w:sz w:val="20"/>
          <w:szCs w:val="20"/>
        </w:rPr>
        <w:pPrChange w:id="1214" w:author="James Collocott" w:date="2015-11-04T17:18:00Z">
          <w:pPr>
            <w:numPr>
              <w:numId w:val="36"/>
            </w:numPr>
            <w:spacing w:before="120"/>
            <w:ind w:left="1140" w:hanging="360"/>
            <w:jc w:val="both"/>
          </w:pPr>
        </w:pPrChange>
      </w:pPr>
      <w:del w:id="1215" w:author="Adam Hay" w:date="2015-11-18T02:01:00Z">
        <w:r w:rsidRPr="008F1C96" w:rsidDel="000B7C6E">
          <w:rPr>
            <w:rFonts w:cs="Arial"/>
            <w:sz w:val="20"/>
            <w:szCs w:val="20"/>
          </w:rPr>
          <w:delText>Leak detectors can be installed on the outer tank to detect leaks in the inner tank.  Tanks and other systems related to fuel storage should be inspected at appropriate intervals.</w:delText>
        </w:r>
      </w:del>
      <w:ins w:id="1216" w:author="James Collocott" w:date="2015-11-05T18:01:00Z">
        <w:del w:id="1217" w:author="Adam Hay" w:date="2015-11-18T02:01:00Z">
          <w:r w:rsidR="001932A0" w:rsidRPr="008F1C96" w:rsidDel="000B7C6E">
            <w:rPr>
              <w:rFonts w:cs="Arial"/>
              <w:sz w:val="20"/>
              <w:szCs w:val="20"/>
            </w:rPr>
            <w:delText xml:space="preserve"> </w:delText>
          </w:r>
        </w:del>
      </w:ins>
      <w:del w:id="1218" w:author="Adam Hay" w:date="2015-11-18T02:01:00Z">
        <w:r w:rsidRPr="008F1C96" w:rsidDel="000B7C6E">
          <w:rPr>
            <w:rFonts w:cs="Arial"/>
            <w:sz w:val="20"/>
            <w:szCs w:val="20"/>
          </w:rPr>
          <w:delText xml:space="preserve"> Containers for transporting the diesel fuel should be strong enough to withstand a reasonable amount of mishandling.</w:delText>
        </w:r>
      </w:del>
    </w:p>
    <w:p w14:paraId="109070AB" w14:textId="238A964D" w:rsidR="009D65C8" w:rsidRPr="008F1C96" w:rsidDel="000B7C6E" w:rsidRDefault="009D65C8" w:rsidP="00B10169">
      <w:pPr>
        <w:numPr>
          <w:ilvl w:val="0"/>
          <w:numId w:val="36"/>
        </w:numPr>
        <w:spacing w:before="120"/>
        <w:ind w:left="426" w:hanging="426"/>
        <w:jc w:val="both"/>
        <w:rPr>
          <w:del w:id="1219" w:author="Adam Hay" w:date="2015-11-18T02:01:00Z"/>
          <w:rFonts w:cs="Arial"/>
          <w:sz w:val="20"/>
          <w:szCs w:val="20"/>
        </w:rPr>
      </w:pPr>
      <w:del w:id="1220" w:author="Adam Hay" w:date="2015-11-18T02:01:00Z">
        <w:r w:rsidRPr="008F1C96" w:rsidDel="000B7C6E">
          <w:rPr>
            <w:rFonts w:cs="Arial"/>
            <w:sz w:val="20"/>
            <w:szCs w:val="20"/>
          </w:rPr>
          <w:delText>Tank filling must be done carefully.  Electric overfill detectors are commonly used to automatically stop filling before overfilling occurs.  The equipment should be designed for ease of use to avoid spilling.  If the diesel fuel is very cold, the tank should not be filled up completely, since the diesel will expand when it warms up.</w:delText>
        </w:r>
      </w:del>
    </w:p>
    <w:p w14:paraId="103F028D" w14:textId="5D3997DA" w:rsidR="009D65C8" w:rsidRPr="008F1C96" w:rsidDel="000B7C6E" w:rsidRDefault="009D65C8" w:rsidP="00B10169">
      <w:pPr>
        <w:numPr>
          <w:ilvl w:val="0"/>
          <w:numId w:val="36"/>
        </w:numPr>
        <w:spacing w:before="120"/>
        <w:ind w:left="426" w:hanging="426"/>
        <w:jc w:val="both"/>
        <w:rPr>
          <w:del w:id="1221" w:author="Adam Hay" w:date="2015-11-18T02:01:00Z"/>
          <w:rFonts w:cs="Arial"/>
          <w:sz w:val="20"/>
          <w:szCs w:val="20"/>
        </w:rPr>
      </w:pPr>
      <w:del w:id="1222" w:author="Adam Hay" w:date="2015-11-18T02:01:00Z">
        <w:r w:rsidRPr="008F1C96" w:rsidDel="000B7C6E">
          <w:rPr>
            <w:rFonts w:cs="Arial"/>
            <w:sz w:val="20"/>
            <w:szCs w:val="20"/>
          </w:rPr>
          <w:delText>Have spillage handling procedures in place.  For high-risk areas, consider keeping spillage absorbent material on site.</w:delText>
        </w:r>
      </w:del>
    </w:p>
    <w:p w14:paraId="5C519810" w14:textId="077EC855" w:rsidR="009D65C8" w:rsidRPr="008F1C96" w:rsidDel="000B7C6E" w:rsidRDefault="009D65C8" w:rsidP="00B10169">
      <w:pPr>
        <w:numPr>
          <w:ilvl w:val="0"/>
          <w:numId w:val="36"/>
        </w:numPr>
        <w:spacing w:before="120"/>
        <w:ind w:left="426" w:hanging="426"/>
        <w:jc w:val="both"/>
        <w:rPr>
          <w:del w:id="1223" w:author="Adam Hay" w:date="2015-11-18T02:01:00Z"/>
          <w:rFonts w:cs="Arial"/>
          <w:sz w:val="20"/>
          <w:szCs w:val="20"/>
        </w:rPr>
      </w:pPr>
      <w:del w:id="1224" w:author="Adam Hay" w:date="2015-11-18T02:01:00Z">
        <w:r w:rsidRPr="008F1C96" w:rsidDel="000B7C6E">
          <w:rPr>
            <w:rFonts w:cs="Arial"/>
            <w:sz w:val="20"/>
            <w:szCs w:val="20"/>
          </w:rPr>
          <w:delText xml:space="preserve">Attach a filter to the engine exhaust to reduce the particulate emissions. </w:delText>
        </w:r>
      </w:del>
      <w:ins w:id="1225" w:author="James Collocott" w:date="2015-11-05T18:01:00Z">
        <w:del w:id="1226" w:author="Adam Hay" w:date="2015-11-18T02:01:00Z">
          <w:r w:rsidR="001932A0" w:rsidRPr="008F1C96" w:rsidDel="000B7C6E">
            <w:rPr>
              <w:rFonts w:cs="Arial"/>
              <w:sz w:val="20"/>
              <w:szCs w:val="20"/>
            </w:rPr>
            <w:delText xml:space="preserve"> </w:delText>
          </w:r>
        </w:del>
      </w:ins>
      <w:del w:id="1227" w:author="Adam Hay" w:date="2015-11-18T02:01:00Z">
        <w:r w:rsidRPr="008F1C96" w:rsidDel="000B7C6E">
          <w:rPr>
            <w:rFonts w:cs="Arial"/>
            <w:sz w:val="20"/>
            <w:szCs w:val="20"/>
          </w:rPr>
          <w:delText>Check whether cleaner fuel is available in your region.</w:delText>
        </w:r>
      </w:del>
    </w:p>
    <w:p w14:paraId="41438A89" w14:textId="25D825EB" w:rsidR="009D65C8" w:rsidRPr="008F1C96" w:rsidDel="000B7C6E" w:rsidRDefault="009D65C8" w:rsidP="00B10169">
      <w:pPr>
        <w:numPr>
          <w:ilvl w:val="0"/>
          <w:numId w:val="36"/>
        </w:numPr>
        <w:spacing w:before="120"/>
        <w:ind w:left="426" w:hanging="426"/>
        <w:jc w:val="both"/>
        <w:rPr>
          <w:del w:id="1228" w:author="Adam Hay" w:date="2015-11-18T02:01:00Z"/>
          <w:rFonts w:cs="Arial"/>
          <w:sz w:val="20"/>
          <w:szCs w:val="20"/>
        </w:rPr>
      </w:pPr>
      <w:del w:id="1229" w:author="Adam Hay" w:date="2015-11-18T02:01:00Z">
        <w:r w:rsidRPr="008F1C96" w:rsidDel="000B7C6E">
          <w:rPr>
            <w:rFonts w:cs="Arial"/>
            <w:sz w:val="20"/>
            <w:szCs w:val="20"/>
          </w:rPr>
          <w:delText>Service engines regularly.</w:delText>
        </w:r>
      </w:del>
    </w:p>
    <w:p w14:paraId="572672C0" w14:textId="0128B98A" w:rsidR="009D65C8" w:rsidRPr="008F1C96" w:rsidDel="000B7C6E" w:rsidRDefault="009D65C8" w:rsidP="00B10169">
      <w:pPr>
        <w:numPr>
          <w:ilvl w:val="0"/>
          <w:numId w:val="36"/>
        </w:numPr>
        <w:spacing w:before="120"/>
        <w:ind w:left="426" w:hanging="426"/>
        <w:jc w:val="both"/>
        <w:rPr>
          <w:del w:id="1230" w:author="Adam Hay" w:date="2015-11-18T02:01:00Z"/>
          <w:rFonts w:cs="Arial"/>
          <w:sz w:val="20"/>
          <w:szCs w:val="20"/>
        </w:rPr>
      </w:pPr>
      <w:del w:id="1231" w:author="Adam Hay" w:date="2015-11-18T02:01:00Z">
        <w:r w:rsidRPr="008F1C96" w:rsidDel="000B7C6E">
          <w:rPr>
            <w:rFonts w:cs="Arial"/>
            <w:sz w:val="20"/>
            <w:szCs w:val="20"/>
          </w:rPr>
          <w:lastRenderedPageBreak/>
          <w:delText>Disposal of residual waste (e.g., absorbents, filters, fuel containers, waste oil) should be carried out in a timely manner, and this material should not be allowed to accumulate in large quantities.  Label the waste containers and store appropriately until disposal by an authorized agent.</w:delText>
        </w:r>
      </w:del>
    </w:p>
    <w:p w14:paraId="790D0670" w14:textId="1262823B" w:rsidR="009D65C8" w:rsidRPr="00B10169" w:rsidRDefault="00B10169" w:rsidP="00D93488">
      <w:pPr>
        <w:pStyle w:val="Heading2"/>
        <w:keepNext w:val="0"/>
        <w:numPr>
          <w:ilvl w:val="1"/>
          <w:numId w:val="34"/>
        </w:numPr>
        <w:tabs>
          <w:tab w:val="clear" w:pos="851"/>
          <w:tab w:val="num" w:pos="567"/>
          <w:tab w:val="num" w:pos="1134"/>
        </w:tabs>
        <w:spacing w:before="240"/>
        <w:ind w:left="0" w:firstLine="0"/>
        <w:jc w:val="left"/>
        <w:rPr>
          <w:rFonts w:cs="Arial"/>
          <w:sz w:val="20"/>
        </w:rPr>
      </w:pPr>
      <w:del w:id="1232" w:author="Adam Hay" w:date="2015-11-18T02:01:00Z">
        <w:r w:rsidRPr="00B10169" w:rsidDel="000B7C6E">
          <w:rPr>
            <w:rFonts w:cs="Arial"/>
            <w:sz w:val="20"/>
          </w:rPr>
          <w:br w:type="page"/>
        </w:r>
      </w:del>
      <w:bookmarkStart w:id="1233" w:name="_Toc435575538"/>
      <w:r w:rsidR="009D65C8" w:rsidRPr="00B10169">
        <w:rPr>
          <w:rFonts w:cs="Arial"/>
          <w:sz w:val="20"/>
        </w:rPr>
        <w:lastRenderedPageBreak/>
        <w:t>Synthetic buoys and moorings</w:t>
      </w:r>
      <w:bookmarkEnd w:id="1233"/>
      <w:r w:rsidR="009D65C8" w:rsidRPr="00B10169">
        <w:rPr>
          <w:rFonts w:cs="Arial"/>
          <w:sz w:val="20"/>
        </w:rPr>
        <w:t xml:space="preserve"> </w:t>
      </w:r>
    </w:p>
    <w:p w14:paraId="03BCFCF7" w14:textId="77777777" w:rsidR="009D65C8" w:rsidRPr="008F1C96" w:rsidRDefault="009D65C8">
      <w:pPr>
        <w:spacing w:before="120"/>
        <w:jc w:val="both"/>
        <w:rPr>
          <w:rFonts w:cs="Arial"/>
          <w:sz w:val="20"/>
          <w:szCs w:val="20"/>
        </w:rPr>
        <w:pPrChange w:id="1234" w:author="James Collocott" w:date="2015-11-04T17:19:00Z">
          <w:pPr>
            <w:spacing w:before="120"/>
          </w:pPr>
        </w:pPrChange>
      </w:pPr>
      <w:r w:rsidRPr="008F1C96">
        <w:rPr>
          <w:rFonts w:cs="Arial"/>
          <w:sz w:val="20"/>
          <w:szCs w:val="20"/>
        </w:rPr>
        <w:t xml:space="preserve">Some synthetic buoy materials do not lend themselves to recycling, or may be mixed together in a way that makes it impossible to separate them for recycling at the end of their useful life.  </w:t>
      </w:r>
      <w:del w:id="1235" w:author="James Collocott" w:date="2015-11-05T17:50:00Z">
        <w:r w:rsidRPr="008F1C96" w:rsidDel="00AC20BF">
          <w:rPr>
            <w:rFonts w:cs="Arial"/>
            <w:sz w:val="20"/>
            <w:szCs w:val="20"/>
          </w:rPr>
          <w:delText xml:space="preserve"> </w:delText>
        </w:r>
      </w:del>
      <w:r w:rsidRPr="008F1C96">
        <w:rPr>
          <w:rFonts w:cs="Arial"/>
          <w:sz w:val="20"/>
          <w:szCs w:val="20"/>
        </w:rPr>
        <w:t xml:space="preserve">Materials of this type must be disposed of as industrial waste.  </w:t>
      </w:r>
      <w:del w:id="1236" w:author="James Collocott" w:date="2015-11-04T17:19:00Z">
        <w:r w:rsidRPr="008F1C96" w:rsidDel="005E0788">
          <w:rPr>
            <w:rFonts w:cs="Arial"/>
            <w:sz w:val="20"/>
            <w:szCs w:val="20"/>
          </w:rPr>
          <w:delText xml:space="preserve"> </w:delText>
        </w:r>
      </w:del>
      <w:r w:rsidRPr="008F1C96">
        <w:rPr>
          <w:rFonts w:cs="Arial"/>
          <w:sz w:val="20"/>
          <w:szCs w:val="20"/>
        </w:rPr>
        <w:t xml:space="preserve">This creates extra cost, and most of these materials will not degrade after they have been deposited in the landfill.  Some materials create toxic air emissions when they are cut up or burned.  Old synthetic moorings that are discarded on site could present a tangling hazard to marine life, or foul the propellers of passing vessels.  </w:t>
      </w:r>
    </w:p>
    <w:p w14:paraId="04413007" w14:textId="77777777" w:rsidR="009D65C8" w:rsidRPr="008F1C96" w:rsidRDefault="009D65C8" w:rsidP="00175426">
      <w:pPr>
        <w:spacing w:before="120"/>
        <w:rPr>
          <w:rFonts w:cs="Arial"/>
          <w:sz w:val="20"/>
          <w:szCs w:val="20"/>
        </w:rPr>
      </w:pPr>
      <w:r w:rsidRPr="008F1C96">
        <w:rPr>
          <w:rFonts w:cs="Arial"/>
          <w:sz w:val="20"/>
          <w:szCs w:val="20"/>
        </w:rPr>
        <w:t>Solutions to these issues would include the following:</w:t>
      </w:r>
    </w:p>
    <w:p w14:paraId="53DC3B08"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Utilize buoys and moorings made from materials that are fully recyclable.  Pay attention to the fact that materials that are perfectly recyclable by themselves may become impossible to recycle if they are joined in an inseparable way (e.g., a polyethylene buoy shell with tightly adhering polyurethane foam filling).</w:t>
      </w:r>
    </w:p>
    <w:p w14:paraId="42D18E7A"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Consider the availability of recycling options before selecting a product.  Ask the manufacturer about "cradle-to-grave" support for their products; i.e., whether they are willing to take back old products for proper disposal or recycling.</w:t>
      </w:r>
    </w:p>
    <w:p w14:paraId="7C53BFB9"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Select buoys that can be refurbished.  Too often, synthetic buoys are considered a disposable commodity.  More durable buoys that can be refurbished instead of discarded lead to less frequent replacement and therefore a smaller waste stream.</w:t>
      </w:r>
    </w:p>
    <w:p w14:paraId="33EF2181"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Install and utilize equipment on servicing vessels to recover synthetic moorings rather than disposing of them on site.</w:t>
      </w:r>
    </w:p>
    <w:p w14:paraId="77E53118" w14:textId="5DAE2F99" w:rsidR="009D65C8" w:rsidRPr="008F1C96" w:rsidRDefault="009D65C8" w:rsidP="00B10169">
      <w:pPr>
        <w:pStyle w:val="Heading2"/>
        <w:keepNext w:val="0"/>
        <w:numPr>
          <w:ilvl w:val="1"/>
          <w:numId w:val="34"/>
        </w:numPr>
        <w:tabs>
          <w:tab w:val="clear" w:pos="851"/>
          <w:tab w:val="num" w:pos="0"/>
          <w:tab w:val="num" w:pos="567"/>
        </w:tabs>
        <w:ind w:left="0" w:firstLine="0"/>
        <w:jc w:val="left"/>
        <w:rPr>
          <w:rFonts w:cs="Arial"/>
          <w:sz w:val="20"/>
        </w:rPr>
      </w:pPr>
      <w:bookmarkStart w:id="1237" w:name="_Toc435575539"/>
      <w:r w:rsidRPr="008F1C96">
        <w:rPr>
          <w:rFonts w:cs="Arial"/>
          <w:sz w:val="20"/>
        </w:rPr>
        <w:t>Lamps</w:t>
      </w:r>
      <w:bookmarkEnd w:id="1237"/>
      <w:r w:rsidRPr="008F1C96">
        <w:rPr>
          <w:rFonts w:cs="Arial"/>
          <w:sz w:val="20"/>
        </w:rPr>
        <w:t xml:space="preserve"> </w:t>
      </w:r>
    </w:p>
    <w:p w14:paraId="2E9960C1" w14:textId="26D66E75" w:rsidR="009D65C8" w:rsidRPr="008F1C96" w:rsidRDefault="009D65C8" w:rsidP="00175426">
      <w:pPr>
        <w:spacing w:before="120"/>
        <w:jc w:val="both"/>
        <w:rPr>
          <w:rFonts w:cs="Arial"/>
          <w:sz w:val="20"/>
          <w:szCs w:val="20"/>
        </w:rPr>
      </w:pPr>
      <w:r w:rsidRPr="008F1C96">
        <w:rPr>
          <w:rFonts w:cs="Arial"/>
          <w:sz w:val="20"/>
          <w:szCs w:val="20"/>
        </w:rPr>
        <w:t xml:space="preserve">Marine lamps may contain elements that are dangerous to the environment, and thus create problems when lost or disposed of. </w:t>
      </w:r>
      <w:ins w:id="1238" w:author="James Collocott" w:date="2015-11-05T18:01:00Z">
        <w:r w:rsidR="001932A0" w:rsidRPr="008F1C96">
          <w:rPr>
            <w:rFonts w:cs="Arial"/>
            <w:sz w:val="20"/>
            <w:szCs w:val="20"/>
          </w:rPr>
          <w:t xml:space="preserve"> </w:t>
        </w:r>
      </w:ins>
      <w:r w:rsidRPr="008F1C96">
        <w:rPr>
          <w:rFonts w:cs="Arial"/>
          <w:sz w:val="20"/>
          <w:szCs w:val="20"/>
        </w:rPr>
        <w:t xml:space="preserve">Sodium and neon lamps are not ozone friendly, and also require special handling and disposal.   </w:t>
      </w:r>
    </w:p>
    <w:p w14:paraId="4D21897B" w14:textId="77777777" w:rsidR="009D65C8" w:rsidRPr="008F1C96" w:rsidRDefault="009D65C8" w:rsidP="00175426">
      <w:pPr>
        <w:spacing w:before="120"/>
        <w:jc w:val="both"/>
        <w:rPr>
          <w:rFonts w:cs="Arial"/>
          <w:sz w:val="20"/>
          <w:szCs w:val="20"/>
        </w:rPr>
      </w:pPr>
      <w:r w:rsidRPr="008F1C96">
        <w:rPr>
          <w:rFonts w:cs="Arial"/>
          <w:sz w:val="20"/>
          <w:szCs w:val="20"/>
        </w:rPr>
        <w:t>Here are suggestions for minimizing these issues:</w:t>
      </w:r>
    </w:p>
    <w:p w14:paraId="1AA40475"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1239" w:author="James Collocott" w:date="2015-11-04T17:20:00Z">
            <w:rPr>
              <w:rFonts w:cs="Arial"/>
            </w:rPr>
          </w:rPrChange>
        </w:rPr>
        <w:t>Use lamps that are made of inert materials</w:t>
      </w:r>
      <w:r w:rsidRPr="008F1C96">
        <w:rPr>
          <w:rFonts w:cs="Arial"/>
          <w:sz w:val="20"/>
          <w:szCs w:val="20"/>
        </w:rPr>
        <w:t xml:space="preserve"> (e.g., krypton gas with tungsten filaments) that can be disposed of as standard waste.</w:t>
      </w:r>
    </w:p>
    <w:p w14:paraId="214BCF01"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1240" w:author="James Collocott" w:date="2015-11-04T17:20:00Z">
            <w:rPr>
              <w:rFonts w:cs="Arial"/>
            </w:rPr>
          </w:rPrChange>
        </w:rPr>
        <w:t>Select lamps with a longer service life</w:t>
      </w:r>
      <w:r w:rsidRPr="008F1C96">
        <w:rPr>
          <w:rFonts w:cs="Arial"/>
          <w:sz w:val="20"/>
          <w:szCs w:val="20"/>
        </w:rPr>
        <w:t>.  As an example, metal halide lamps provide 45 times the lumen hours as incandescent lamps, so re-lamping and lamp disposal can be performed less often.  LED light sources are another option to be considered.</w:t>
      </w:r>
    </w:p>
    <w:p w14:paraId="475D97DF" w14:textId="2C9C1EFF" w:rsidR="000B7C6E" w:rsidRPr="000B7C6E" w:rsidRDefault="009D65C8" w:rsidP="000B7C6E">
      <w:pPr>
        <w:numPr>
          <w:ilvl w:val="0"/>
          <w:numId w:val="36"/>
        </w:numPr>
        <w:spacing w:before="120"/>
        <w:ind w:left="426" w:hanging="426"/>
        <w:jc w:val="both"/>
        <w:rPr>
          <w:rFonts w:cs="Arial"/>
          <w:sz w:val="20"/>
          <w:szCs w:val="20"/>
        </w:rPr>
      </w:pPr>
      <w:r w:rsidRPr="008F1C96">
        <w:rPr>
          <w:rFonts w:cs="Arial"/>
          <w:sz w:val="20"/>
          <w:szCs w:val="20"/>
          <w:u w:val="single"/>
          <w:rPrChange w:id="1241" w:author="James Collocott" w:date="2015-11-04T17:20:00Z">
            <w:rPr>
              <w:rFonts w:cs="Arial"/>
            </w:rPr>
          </w:rPrChange>
        </w:rPr>
        <w:t>Recycle</w:t>
      </w:r>
      <w:r w:rsidRPr="008F1C96">
        <w:rPr>
          <w:rFonts w:cs="Arial"/>
          <w:sz w:val="20"/>
          <w:szCs w:val="20"/>
        </w:rPr>
        <w:t>.  Lamps can often be recycled</w:t>
      </w:r>
      <w:ins w:id="1242" w:author="James Collocott" w:date="2015-11-04T17:20:00Z">
        <w:r w:rsidR="005E0788" w:rsidRPr="008F1C96">
          <w:rPr>
            <w:rFonts w:cs="Arial"/>
            <w:sz w:val="20"/>
            <w:szCs w:val="20"/>
          </w:rPr>
          <w:t>,</w:t>
        </w:r>
      </w:ins>
      <w:r w:rsidRPr="008F1C96">
        <w:rPr>
          <w:rFonts w:cs="Arial"/>
          <w:sz w:val="20"/>
          <w:szCs w:val="20"/>
        </w:rPr>
        <w:t xml:space="preserve"> or disposed of through the </w:t>
      </w:r>
      <w:del w:id="1243" w:author="James Collocott" w:date="2015-11-04T17:20:00Z">
        <w:r w:rsidRPr="008F1C96" w:rsidDel="005E0788">
          <w:rPr>
            <w:rFonts w:cs="Arial"/>
            <w:sz w:val="20"/>
            <w:szCs w:val="20"/>
          </w:rPr>
          <w:delText xml:space="preserve">manufacturer </w:delText>
        </w:r>
      </w:del>
      <w:ins w:id="1244" w:author="James Collocott" w:date="2015-11-04T17:20:00Z">
        <w:r w:rsidR="005E0788" w:rsidRPr="008F1C96">
          <w:rPr>
            <w:rFonts w:cs="Arial"/>
            <w:sz w:val="20"/>
            <w:szCs w:val="20"/>
          </w:rPr>
          <w:t>manufacturer,</w:t>
        </w:r>
      </w:ins>
      <w:ins w:id="1245" w:author="James Collocott" w:date="2015-11-05T17:50:00Z">
        <w:r w:rsidR="00AC20BF" w:rsidRPr="008F1C96">
          <w:rPr>
            <w:rFonts w:cs="Arial"/>
            <w:sz w:val="20"/>
            <w:szCs w:val="20"/>
          </w:rPr>
          <w:t xml:space="preserve"> </w:t>
        </w:r>
      </w:ins>
      <w:r w:rsidRPr="008F1C96">
        <w:rPr>
          <w:rFonts w:cs="Arial"/>
          <w:sz w:val="20"/>
          <w:szCs w:val="20"/>
        </w:rPr>
        <w:t>or a licensed contractor.</w:t>
      </w:r>
    </w:p>
    <w:p w14:paraId="7C5DEE9B" w14:textId="77777777" w:rsidR="000B7C6E" w:rsidRDefault="000B7C6E">
      <w:pPr>
        <w:pStyle w:val="Heading2"/>
        <w:keepNext w:val="0"/>
        <w:numPr>
          <w:ilvl w:val="0"/>
          <w:numId w:val="0"/>
        </w:numPr>
        <w:tabs>
          <w:tab w:val="clear" w:pos="851"/>
          <w:tab w:val="num" w:pos="2555"/>
        </w:tabs>
        <w:spacing w:before="240"/>
        <w:jc w:val="left"/>
        <w:rPr>
          <w:ins w:id="1246" w:author="Adam Hay" w:date="2015-11-18T02:02:00Z"/>
          <w:rFonts w:cs="Arial"/>
          <w:sz w:val="20"/>
        </w:rPr>
        <w:pPrChange w:id="1247" w:author="Adam Hay" w:date="2015-11-18T02:02:00Z">
          <w:pPr>
            <w:pStyle w:val="Heading2"/>
            <w:keepNext w:val="0"/>
            <w:numPr>
              <w:numId w:val="34"/>
            </w:numPr>
            <w:tabs>
              <w:tab w:val="clear" w:pos="576"/>
              <w:tab w:val="clear" w:pos="851"/>
              <w:tab w:val="num" w:pos="0"/>
              <w:tab w:val="num" w:pos="567"/>
              <w:tab w:val="num" w:pos="2555"/>
            </w:tabs>
            <w:spacing w:before="240"/>
            <w:ind w:left="0" w:firstLine="0"/>
            <w:jc w:val="left"/>
          </w:pPr>
        </w:pPrChange>
      </w:pPr>
    </w:p>
    <w:p w14:paraId="30D65690" w14:textId="77777777" w:rsidR="000B7C6E" w:rsidRPr="008F1C96" w:rsidRDefault="000B7C6E" w:rsidP="000B7C6E">
      <w:pPr>
        <w:pStyle w:val="Heading2"/>
        <w:keepNext w:val="0"/>
        <w:numPr>
          <w:ilvl w:val="1"/>
          <w:numId w:val="34"/>
        </w:numPr>
        <w:tabs>
          <w:tab w:val="clear" w:pos="851"/>
          <w:tab w:val="num" w:pos="0"/>
          <w:tab w:val="num" w:pos="567"/>
        </w:tabs>
        <w:spacing w:before="240"/>
        <w:ind w:left="0" w:firstLine="0"/>
        <w:jc w:val="left"/>
        <w:rPr>
          <w:ins w:id="1248" w:author="Adam Hay" w:date="2015-11-18T02:02:00Z"/>
          <w:rFonts w:cs="Arial"/>
          <w:sz w:val="20"/>
        </w:rPr>
      </w:pPr>
      <w:bookmarkStart w:id="1249" w:name="_Toc435575540"/>
      <w:ins w:id="1250" w:author="Adam Hay" w:date="2015-11-18T02:02:00Z">
        <w:r w:rsidRPr="008F1C96">
          <w:rPr>
            <w:rFonts w:cs="Arial"/>
            <w:sz w:val="20"/>
          </w:rPr>
          <w:t>Blast cleaning</w:t>
        </w:r>
        <w:bookmarkEnd w:id="1249"/>
      </w:ins>
    </w:p>
    <w:p w14:paraId="29C3B272" w14:textId="77777777" w:rsidR="000B7C6E" w:rsidRPr="008F1C96" w:rsidRDefault="000B7C6E" w:rsidP="000B7C6E">
      <w:pPr>
        <w:spacing w:before="120"/>
        <w:jc w:val="both"/>
        <w:rPr>
          <w:ins w:id="1251" w:author="Adam Hay" w:date="2015-11-18T02:02:00Z"/>
          <w:rFonts w:cs="Arial"/>
          <w:sz w:val="20"/>
          <w:szCs w:val="20"/>
        </w:rPr>
      </w:pPr>
      <w:ins w:id="1252" w:author="Adam Hay" w:date="2015-11-18T02:02:00Z">
        <w:r w:rsidRPr="008F1C96">
          <w:rPr>
            <w:rFonts w:cs="Arial"/>
            <w:sz w:val="20"/>
            <w:szCs w:val="20"/>
          </w:rPr>
          <w:t xml:space="preserve">This process can have negative environmental impacts in terms of solid waste (paint residue, used blast grit) and air emissions (dust from blasting).  </w:t>
        </w:r>
      </w:ins>
    </w:p>
    <w:p w14:paraId="53A19AFA" w14:textId="77777777" w:rsidR="000B7C6E" w:rsidRPr="008F1C96" w:rsidRDefault="000B7C6E" w:rsidP="000B7C6E">
      <w:pPr>
        <w:spacing w:before="120"/>
        <w:rPr>
          <w:ins w:id="1253" w:author="Adam Hay" w:date="2015-11-18T02:02:00Z"/>
          <w:rFonts w:cs="Arial"/>
          <w:sz w:val="20"/>
          <w:szCs w:val="20"/>
        </w:rPr>
      </w:pPr>
      <w:ins w:id="1254" w:author="Adam Hay" w:date="2015-11-18T02:02:00Z">
        <w:r w:rsidRPr="008F1C96">
          <w:rPr>
            <w:rFonts w:cs="Arial"/>
            <w:sz w:val="20"/>
            <w:szCs w:val="20"/>
          </w:rPr>
          <w:t>The following measures can help mitigate these problems:</w:t>
        </w:r>
      </w:ins>
    </w:p>
    <w:p w14:paraId="79C3414F" w14:textId="77777777" w:rsidR="000B7C6E" w:rsidRPr="008F1C96" w:rsidRDefault="000B7C6E" w:rsidP="000B7C6E">
      <w:pPr>
        <w:numPr>
          <w:ilvl w:val="0"/>
          <w:numId w:val="36"/>
        </w:numPr>
        <w:spacing w:before="120"/>
        <w:ind w:left="426" w:hanging="426"/>
        <w:jc w:val="both"/>
        <w:rPr>
          <w:ins w:id="1255" w:author="Adam Hay" w:date="2015-11-18T02:02:00Z"/>
          <w:rFonts w:cs="Arial"/>
          <w:sz w:val="20"/>
          <w:szCs w:val="20"/>
        </w:rPr>
      </w:pPr>
      <w:ins w:id="1256" w:author="Adam Hay" w:date="2015-11-18T02:02:00Z">
        <w:r w:rsidRPr="006B4952">
          <w:rPr>
            <w:rFonts w:cs="Arial"/>
            <w:sz w:val="20"/>
            <w:szCs w:val="20"/>
            <w:u w:val="single"/>
          </w:rPr>
          <w:t>Switch to recyclable blasting media</w:t>
        </w:r>
        <w:r w:rsidRPr="008F1C96">
          <w:rPr>
            <w:rFonts w:cs="Arial"/>
            <w:sz w:val="20"/>
            <w:szCs w:val="20"/>
          </w:rPr>
          <w:t>.  Material like sand and coal slag generate considerable solid waste and airborne dust, and are normally "one time use" grits that are not recyclable.  By contrast, abrasives such as aluminium oxide, garnet, and cast iron can usually be recycled five to seven times.  Steel grit can be recycled up to twenty times.</w:t>
        </w:r>
      </w:ins>
    </w:p>
    <w:p w14:paraId="52AD6165" w14:textId="77777777" w:rsidR="000B7C6E" w:rsidRPr="008F1C96" w:rsidRDefault="000B7C6E" w:rsidP="000B7C6E">
      <w:pPr>
        <w:numPr>
          <w:ilvl w:val="0"/>
          <w:numId w:val="36"/>
        </w:numPr>
        <w:spacing w:before="120"/>
        <w:ind w:left="426" w:hanging="426"/>
        <w:jc w:val="both"/>
        <w:rPr>
          <w:ins w:id="1257" w:author="Adam Hay" w:date="2015-11-18T02:02:00Z"/>
          <w:rFonts w:cs="Arial"/>
          <w:sz w:val="20"/>
          <w:szCs w:val="20"/>
        </w:rPr>
      </w:pPr>
      <w:ins w:id="1258" w:author="Adam Hay" w:date="2015-11-18T02:02:00Z">
        <w:r w:rsidRPr="006B4952">
          <w:rPr>
            <w:rFonts w:cs="Arial"/>
            <w:sz w:val="20"/>
            <w:szCs w:val="20"/>
            <w:u w:val="single"/>
          </w:rPr>
          <w:t>Blast indoors</w:t>
        </w:r>
        <w:r w:rsidRPr="008F1C96">
          <w:rPr>
            <w:rFonts w:cs="Arial"/>
            <w:sz w:val="20"/>
            <w:szCs w:val="20"/>
          </w:rPr>
          <w:t>.  Where feasible, utilize an enclosed, indoor steel grit blasting system in which the grit is continuously recycled.  The only waste generated is the relatively small amount of paint chips and other debris that is automatically filtered out through a separator for disposal, and airborne dust is contained within the facility.</w:t>
        </w:r>
      </w:ins>
    </w:p>
    <w:p w14:paraId="607E3688" w14:textId="77777777" w:rsidR="000B7C6E" w:rsidRPr="008F1C96" w:rsidRDefault="000B7C6E" w:rsidP="000B7C6E">
      <w:pPr>
        <w:numPr>
          <w:ilvl w:val="0"/>
          <w:numId w:val="36"/>
        </w:numPr>
        <w:spacing w:before="120"/>
        <w:ind w:left="426" w:hanging="426"/>
        <w:jc w:val="both"/>
        <w:rPr>
          <w:ins w:id="1259" w:author="Adam Hay" w:date="2015-11-18T02:02:00Z"/>
          <w:rFonts w:cs="Arial"/>
          <w:sz w:val="20"/>
          <w:szCs w:val="20"/>
        </w:rPr>
      </w:pPr>
      <w:ins w:id="1260" w:author="Adam Hay" w:date="2015-11-18T02:02:00Z">
        <w:r w:rsidRPr="006B4952">
          <w:rPr>
            <w:rFonts w:cs="Arial"/>
            <w:sz w:val="20"/>
            <w:szCs w:val="20"/>
            <w:u w:val="single"/>
          </w:rPr>
          <w:lastRenderedPageBreak/>
          <w:t>Use containment when blasting outdoors</w:t>
        </w:r>
        <w:r w:rsidRPr="008F1C96">
          <w:rPr>
            <w:rFonts w:cs="Arial"/>
            <w:sz w:val="20"/>
            <w:szCs w:val="20"/>
          </w:rPr>
          <w:t>.  When blasting must be done outdoors, such as when work is done on a lighthouse, build scaffolding around the parts to be blasted and cover with a containment barrier from top to bottom.  This will keep most of the harmful dust in, after which it can be swept up and disposed of in a proper manner.  Consider using portable blasters which have a grit recycling capability.</w:t>
        </w:r>
      </w:ins>
    </w:p>
    <w:p w14:paraId="64FEED40" w14:textId="77777777" w:rsidR="000B7C6E" w:rsidRPr="008F1C96" w:rsidRDefault="000B7C6E" w:rsidP="000B7C6E">
      <w:pPr>
        <w:numPr>
          <w:ilvl w:val="0"/>
          <w:numId w:val="36"/>
        </w:numPr>
        <w:spacing w:before="120"/>
        <w:ind w:left="426" w:hanging="426"/>
        <w:jc w:val="both"/>
        <w:rPr>
          <w:ins w:id="1261" w:author="Adam Hay" w:date="2015-11-18T02:02:00Z"/>
          <w:rFonts w:cs="Arial"/>
          <w:sz w:val="20"/>
          <w:szCs w:val="20"/>
        </w:rPr>
      </w:pPr>
      <w:ins w:id="1262" w:author="Adam Hay" w:date="2015-11-18T02:02:00Z">
        <w:r w:rsidRPr="006B4952">
          <w:rPr>
            <w:rFonts w:cs="Arial"/>
            <w:sz w:val="20"/>
            <w:szCs w:val="20"/>
            <w:u w:val="single"/>
          </w:rPr>
          <w:t>Disposal of blast waste</w:t>
        </w:r>
        <w:r w:rsidRPr="008F1C96">
          <w:rPr>
            <w:rFonts w:cs="Arial"/>
            <w:sz w:val="20"/>
            <w:szCs w:val="20"/>
          </w:rPr>
          <w:t xml:space="preserve"> should be carried out in a timely manner, and this material should not be allowed to accumulate in large quantities.  Label the waste containers and store appropriately until disposal by an authorized agent.</w:t>
        </w:r>
      </w:ins>
    </w:p>
    <w:p w14:paraId="3A97A592" w14:textId="77777777" w:rsidR="000B7C6E" w:rsidRDefault="000B7C6E">
      <w:pPr>
        <w:pStyle w:val="BodyText"/>
        <w:rPr>
          <w:ins w:id="1263" w:author="Adam Hay" w:date="2015-11-18T02:02:00Z"/>
        </w:rPr>
        <w:pPrChange w:id="1264" w:author="Adam Hay" w:date="2015-11-18T02:02:00Z">
          <w:pPr>
            <w:pStyle w:val="Heading2"/>
            <w:keepNext w:val="0"/>
            <w:numPr>
              <w:numId w:val="34"/>
            </w:numPr>
            <w:tabs>
              <w:tab w:val="clear" w:pos="576"/>
              <w:tab w:val="clear" w:pos="851"/>
              <w:tab w:val="num" w:pos="0"/>
              <w:tab w:val="num" w:pos="567"/>
              <w:tab w:val="num" w:pos="2555"/>
            </w:tabs>
            <w:spacing w:before="240"/>
            <w:ind w:left="0" w:firstLine="0"/>
            <w:jc w:val="left"/>
          </w:pPr>
        </w:pPrChange>
      </w:pPr>
    </w:p>
    <w:p w14:paraId="66B7B637" w14:textId="77777777" w:rsidR="000B7C6E" w:rsidRPr="000B7C6E" w:rsidRDefault="000B7C6E">
      <w:pPr>
        <w:pStyle w:val="BodyText"/>
        <w:rPr>
          <w:ins w:id="1265" w:author="Adam Hay" w:date="2015-11-18T02:01:00Z"/>
          <w:rPrChange w:id="1266" w:author="Adam Hay" w:date="2015-11-18T02:02:00Z">
            <w:rPr>
              <w:ins w:id="1267" w:author="Adam Hay" w:date="2015-11-18T02:01:00Z"/>
              <w:rFonts w:cs="Arial"/>
              <w:sz w:val="20"/>
            </w:rPr>
          </w:rPrChange>
        </w:rPr>
        <w:pPrChange w:id="1268" w:author="Adam Hay" w:date="2015-11-18T02:02:00Z">
          <w:pPr>
            <w:pStyle w:val="Heading2"/>
            <w:keepNext w:val="0"/>
            <w:numPr>
              <w:numId w:val="34"/>
            </w:numPr>
            <w:tabs>
              <w:tab w:val="clear" w:pos="576"/>
              <w:tab w:val="clear" w:pos="851"/>
              <w:tab w:val="num" w:pos="0"/>
              <w:tab w:val="num" w:pos="567"/>
              <w:tab w:val="num" w:pos="2555"/>
            </w:tabs>
            <w:spacing w:before="240"/>
            <w:ind w:left="0" w:firstLine="0"/>
            <w:jc w:val="left"/>
          </w:pPr>
        </w:pPrChange>
      </w:pPr>
    </w:p>
    <w:p w14:paraId="645246AE" w14:textId="77777777"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1269" w:name="_Toc435575541"/>
      <w:r w:rsidRPr="008F1C96">
        <w:rPr>
          <w:rFonts w:cs="Arial"/>
          <w:sz w:val="20"/>
        </w:rPr>
        <w:t>Noise pollution</w:t>
      </w:r>
      <w:bookmarkEnd w:id="1269"/>
    </w:p>
    <w:p w14:paraId="436E7786" w14:textId="38D20D66" w:rsidR="009D65C8" w:rsidRPr="008F1C96" w:rsidRDefault="009D65C8" w:rsidP="00175426">
      <w:pPr>
        <w:spacing w:before="120"/>
        <w:jc w:val="both"/>
        <w:rPr>
          <w:rFonts w:cs="Arial"/>
          <w:sz w:val="20"/>
          <w:szCs w:val="20"/>
        </w:rPr>
      </w:pPr>
      <w:r w:rsidRPr="008F1C96">
        <w:rPr>
          <w:rFonts w:cs="Arial"/>
          <w:sz w:val="20"/>
          <w:szCs w:val="20"/>
        </w:rPr>
        <w:t>The primary source of AtoN-related noise pollution comes from</w:t>
      </w:r>
      <w:del w:id="1270" w:author="James Collocott" w:date="2015-11-04T17:20:00Z">
        <w:r w:rsidRPr="008F1C96" w:rsidDel="005E0788">
          <w:rPr>
            <w:rFonts w:cs="Arial"/>
            <w:sz w:val="20"/>
            <w:szCs w:val="20"/>
          </w:rPr>
          <w:delText xml:space="preserve"> electric</w:delText>
        </w:r>
      </w:del>
      <w:r w:rsidRPr="008F1C96">
        <w:rPr>
          <w:rFonts w:cs="Arial"/>
          <w:sz w:val="20"/>
          <w:szCs w:val="20"/>
        </w:rPr>
        <w:t xml:space="preserve"> fog horns, which can disturb nearby residents if left running continuously in all visibility conditions. </w:t>
      </w:r>
      <w:ins w:id="1271" w:author="James Collocott" w:date="2015-11-04T17:20:00Z">
        <w:r w:rsidR="005E0788" w:rsidRPr="008F1C96">
          <w:rPr>
            <w:rFonts w:cs="Arial"/>
            <w:sz w:val="20"/>
            <w:szCs w:val="20"/>
          </w:rPr>
          <w:t xml:space="preserve"> </w:t>
        </w:r>
      </w:ins>
      <w:r w:rsidRPr="008F1C96">
        <w:rPr>
          <w:rFonts w:cs="Arial"/>
          <w:sz w:val="20"/>
          <w:szCs w:val="20"/>
        </w:rPr>
        <w:t xml:space="preserve">Diesel and wind generators can also be a disturbing noise source.   </w:t>
      </w:r>
    </w:p>
    <w:p w14:paraId="7FEC223F" w14:textId="77777777" w:rsidR="009D65C8" w:rsidRPr="008F1C96" w:rsidRDefault="009D65C8" w:rsidP="00175426">
      <w:pPr>
        <w:spacing w:before="120"/>
        <w:jc w:val="both"/>
        <w:rPr>
          <w:rFonts w:cs="Arial"/>
          <w:sz w:val="20"/>
          <w:szCs w:val="20"/>
        </w:rPr>
      </w:pPr>
      <w:r w:rsidRPr="008F1C96">
        <w:rPr>
          <w:rFonts w:cs="Arial"/>
          <w:sz w:val="20"/>
          <w:szCs w:val="20"/>
        </w:rPr>
        <w:t>The following are ways to address these problems:</w:t>
      </w:r>
    </w:p>
    <w:p w14:paraId="20EAD189"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Install fog detectors to turn on the fog horns only when visibility falls below a predetermined threshold.</w:t>
      </w:r>
    </w:p>
    <w:p w14:paraId="6B7537FA" w14:textId="5BC9B096"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If possible, </w:t>
      </w:r>
      <w:r w:rsidRPr="00B10169">
        <w:rPr>
          <w:rFonts w:cs="Arial"/>
          <w:sz w:val="20"/>
          <w:szCs w:val="20"/>
          <w:highlight w:val="yellow"/>
          <w:rPrChange w:id="1272" w:author="James Collocott" w:date="2015-11-11T15:54:00Z">
            <w:rPr>
              <w:rFonts w:cs="Arial"/>
            </w:rPr>
          </w:rPrChange>
        </w:rPr>
        <w:t>plug</w:t>
      </w:r>
      <w:ins w:id="1273" w:author="James Collocott" w:date="2015-11-11T15:54:00Z">
        <w:r w:rsidR="00B10169" w:rsidRPr="00B10169">
          <w:rPr>
            <w:rFonts w:cs="Arial"/>
            <w:sz w:val="20"/>
            <w:szCs w:val="20"/>
            <w:highlight w:val="yellow"/>
            <w:rPrChange w:id="1274" w:author="James Collocott" w:date="2015-11-11T15:54:00Z">
              <w:rPr>
                <w:rFonts w:cs="Arial"/>
                <w:sz w:val="20"/>
                <w:szCs w:val="20"/>
              </w:rPr>
            </w:rPrChange>
          </w:rPr>
          <w:t>(?)</w:t>
        </w:r>
      </w:ins>
      <w:r w:rsidRPr="008F1C96">
        <w:rPr>
          <w:rFonts w:cs="Arial"/>
          <w:sz w:val="20"/>
          <w:szCs w:val="20"/>
        </w:rPr>
        <w:t xml:space="preserve"> the foghorn to focus the sound in one direction</w:t>
      </w:r>
      <w:ins w:id="1275" w:author="James Collocott" w:date="2015-11-04T17:20:00Z">
        <w:r w:rsidR="005E0788" w:rsidRPr="008F1C96">
          <w:rPr>
            <w:rFonts w:cs="Arial"/>
            <w:sz w:val="20"/>
            <w:szCs w:val="20"/>
          </w:rPr>
          <w:t xml:space="preserve"> (directional)</w:t>
        </w:r>
      </w:ins>
      <w:r w:rsidRPr="008F1C96">
        <w:rPr>
          <w:rFonts w:cs="Arial"/>
          <w:sz w:val="20"/>
          <w:szCs w:val="20"/>
        </w:rPr>
        <w:t>, and thus minimize noise to the surrounding areas.</w:t>
      </w:r>
    </w:p>
    <w:p w14:paraId="0AF16F67"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Erect a baffling system around the horn.</w:t>
      </w:r>
    </w:p>
    <w:p w14:paraId="6B4B8660"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To reduce the noise from diesel generators, install acoustic isolation around the engine shelter and use improved muffler systems.</w:t>
      </w:r>
    </w:p>
    <w:p w14:paraId="4B6F0769" w14:textId="1629D304" w:rsidR="009D65C8" w:rsidRDefault="009D65C8" w:rsidP="00B10169">
      <w:pPr>
        <w:numPr>
          <w:ilvl w:val="0"/>
          <w:numId w:val="36"/>
        </w:numPr>
        <w:spacing w:before="120"/>
        <w:ind w:left="426" w:hanging="426"/>
        <w:jc w:val="both"/>
        <w:rPr>
          <w:ins w:id="1276" w:author="Adam Hay" w:date="2015-11-18T02:02:00Z"/>
          <w:rFonts w:cs="Arial"/>
          <w:sz w:val="20"/>
          <w:szCs w:val="20"/>
        </w:rPr>
      </w:pPr>
      <w:r w:rsidRPr="008F1C96">
        <w:rPr>
          <w:rFonts w:cs="Arial"/>
          <w:sz w:val="20"/>
          <w:szCs w:val="20"/>
        </w:rPr>
        <w:t xml:space="preserve">For wind generators, address the problem through proper site selection to reduce the noise impact on </w:t>
      </w:r>
      <w:del w:id="1277" w:author="James Collocott" w:date="2015-11-04T17:21:00Z">
        <w:r w:rsidRPr="008F1C96" w:rsidDel="005E0788">
          <w:rPr>
            <w:rFonts w:cs="Arial"/>
            <w:sz w:val="20"/>
            <w:szCs w:val="20"/>
          </w:rPr>
          <w:delText>neighbors</w:delText>
        </w:r>
      </w:del>
      <w:ins w:id="1278" w:author="James Collocott" w:date="2015-11-04T17:21:00Z">
        <w:r w:rsidR="005E0788" w:rsidRPr="008F1C96">
          <w:rPr>
            <w:rFonts w:cs="Arial"/>
            <w:sz w:val="20"/>
            <w:szCs w:val="20"/>
          </w:rPr>
          <w:t>neighbours</w:t>
        </w:r>
      </w:ins>
      <w:r w:rsidRPr="008F1C96">
        <w:rPr>
          <w:rFonts w:cs="Arial"/>
          <w:sz w:val="20"/>
          <w:szCs w:val="20"/>
        </w:rPr>
        <w:t>, and use the quietest system available.</w:t>
      </w:r>
    </w:p>
    <w:p w14:paraId="22E09508" w14:textId="77777777" w:rsidR="000B7C6E" w:rsidRPr="008F1C96" w:rsidRDefault="000B7C6E">
      <w:pPr>
        <w:spacing w:before="120"/>
        <w:ind w:left="426"/>
        <w:jc w:val="both"/>
        <w:rPr>
          <w:rFonts w:cs="Arial"/>
          <w:sz w:val="20"/>
          <w:szCs w:val="20"/>
        </w:rPr>
        <w:pPrChange w:id="1279" w:author="Adam Hay" w:date="2015-11-18T02:02:00Z">
          <w:pPr>
            <w:numPr>
              <w:numId w:val="36"/>
            </w:numPr>
            <w:spacing w:before="120"/>
            <w:ind w:left="426" w:hanging="426"/>
            <w:jc w:val="both"/>
          </w:pPr>
        </w:pPrChange>
      </w:pPr>
    </w:p>
    <w:p w14:paraId="7D7C2EC4" w14:textId="77777777"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1280" w:name="_Toc435575542"/>
      <w:r w:rsidRPr="008F1C96">
        <w:rPr>
          <w:rFonts w:cs="Arial"/>
          <w:sz w:val="20"/>
        </w:rPr>
        <w:t>Light pollution</w:t>
      </w:r>
      <w:bookmarkEnd w:id="1280"/>
    </w:p>
    <w:p w14:paraId="201B1D6D" w14:textId="1EAE0ED5" w:rsidR="009D65C8" w:rsidRPr="008F1C96" w:rsidRDefault="009D65C8">
      <w:pPr>
        <w:spacing w:before="120"/>
        <w:jc w:val="both"/>
        <w:rPr>
          <w:rFonts w:cs="Arial"/>
          <w:sz w:val="20"/>
          <w:szCs w:val="20"/>
        </w:rPr>
      </w:pPr>
      <w:r w:rsidRPr="008F1C96">
        <w:rPr>
          <w:rFonts w:cs="Arial"/>
          <w:sz w:val="20"/>
          <w:szCs w:val="20"/>
        </w:rPr>
        <w:t>This is a problem that sometimes occurs with lighthouses</w:t>
      </w:r>
      <w:del w:id="1281" w:author="James Collocott" w:date="2015-11-04T17:21:00Z">
        <w:r w:rsidRPr="008F1C96" w:rsidDel="005E0788">
          <w:rPr>
            <w:rFonts w:cs="Arial"/>
            <w:sz w:val="20"/>
            <w:szCs w:val="20"/>
          </w:rPr>
          <w:delText>,</w:delText>
        </w:r>
      </w:del>
      <w:r w:rsidRPr="008F1C96">
        <w:rPr>
          <w:rFonts w:cs="Arial"/>
          <w:sz w:val="20"/>
          <w:szCs w:val="20"/>
        </w:rPr>
        <w:t xml:space="preserve"> when the light disturbs surrounding residents.  It can be dealt with by “Blacking out” the lantern panes that face toward shore, either through painting them black</w:t>
      </w:r>
      <w:ins w:id="1282" w:author="James Collocott" w:date="2015-11-04T17:21:00Z">
        <w:r w:rsidR="005E0788" w:rsidRPr="008F1C96">
          <w:rPr>
            <w:rFonts w:cs="Arial"/>
            <w:sz w:val="20"/>
            <w:szCs w:val="20"/>
          </w:rPr>
          <w:t>,</w:t>
        </w:r>
      </w:ins>
      <w:r w:rsidRPr="008F1C96">
        <w:rPr>
          <w:rFonts w:cs="Arial"/>
          <w:sz w:val="20"/>
          <w:szCs w:val="20"/>
        </w:rPr>
        <w:t xml:space="preserve"> or installing black panels.</w:t>
      </w:r>
    </w:p>
    <w:p w14:paraId="4B449AC4" w14:textId="77777777"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1283" w:name="_Toc435575543"/>
      <w:r w:rsidRPr="008F1C96">
        <w:rPr>
          <w:rFonts w:cs="Arial"/>
          <w:sz w:val="20"/>
        </w:rPr>
        <w:t>Impact on marine life and habitats</w:t>
      </w:r>
      <w:bookmarkEnd w:id="1283"/>
      <w:r w:rsidRPr="008F1C96">
        <w:rPr>
          <w:rFonts w:cs="Arial"/>
          <w:sz w:val="20"/>
        </w:rPr>
        <w:t xml:space="preserve"> </w:t>
      </w:r>
    </w:p>
    <w:p w14:paraId="51BF5732" w14:textId="0B5858A5" w:rsidR="005E0788" w:rsidRPr="008F1C96" w:rsidRDefault="009D65C8">
      <w:pPr>
        <w:spacing w:before="120"/>
        <w:jc w:val="both"/>
        <w:rPr>
          <w:ins w:id="1284" w:author="James Collocott" w:date="2015-11-04T17:25:00Z"/>
          <w:rFonts w:cs="Arial"/>
          <w:sz w:val="20"/>
          <w:szCs w:val="20"/>
        </w:rPr>
      </w:pPr>
      <w:r w:rsidRPr="008F1C96">
        <w:rPr>
          <w:rFonts w:cs="Arial"/>
          <w:sz w:val="20"/>
          <w:szCs w:val="20"/>
        </w:rPr>
        <w:t>AtoN equipment and maintenance activities can generate pollution in marine habitats, and can interfere with</w:t>
      </w:r>
      <w:ins w:id="1285" w:author="James Collocott" w:date="2015-11-05T18:02:00Z">
        <w:r w:rsidR="001932A0" w:rsidRPr="008F1C96">
          <w:rPr>
            <w:rFonts w:cs="Arial"/>
            <w:sz w:val="20"/>
            <w:szCs w:val="20"/>
          </w:rPr>
          <w:t>,</w:t>
        </w:r>
      </w:ins>
      <w:r w:rsidRPr="008F1C96">
        <w:rPr>
          <w:rFonts w:cs="Arial"/>
          <w:sz w:val="20"/>
          <w:szCs w:val="20"/>
        </w:rPr>
        <w:t xml:space="preserve"> or harm animals, plants, and birdlife.  In the past some batteries were disposed of on-site.  </w:t>
      </w:r>
      <w:del w:id="1286" w:author="James Collocott" w:date="2015-11-04T17:21:00Z">
        <w:r w:rsidRPr="008F1C96" w:rsidDel="005E0788">
          <w:rPr>
            <w:rFonts w:cs="Arial"/>
            <w:sz w:val="20"/>
            <w:szCs w:val="20"/>
          </w:rPr>
          <w:delText xml:space="preserve"> </w:delText>
        </w:r>
      </w:del>
      <w:r w:rsidRPr="008F1C96">
        <w:rPr>
          <w:rFonts w:cs="Arial"/>
          <w:sz w:val="20"/>
          <w:szCs w:val="20"/>
        </w:rPr>
        <w:t>Synthetic line sometimes gets abandoned instead of recovered.</w:t>
      </w:r>
      <w:ins w:id="1287" w:author="James Collocott" w:date="2015-11-04T17:22:00Z">
        <w:r w:rsidR="005E0788" w:rsidRPr="008F1C96">
          <w:rPr>
            <w:rFonts w:cs="Arial"/>
            <w:sz w:val="20"/>
            <w:szCs w:val="20"/>
          </w:rPr>
          <w:t xml:space="preserve"> </w:t>
        </w:r>
      </w:ins>
      <w:r w:rsidRPr="008F1C96">
        <w:rPr>
          <w:rFonts w:cs="Arial"/>
          <w:sz w:val="20"/>
          <w:szCs w:val="20"/>
        </w:rPr>
        <w:t xml:space="preserve"> Different</w:t>
      </w:r>
      <w:del w:id="1288" w:author="James Collocott" w:date="2015-11-04T17:22:00Z">
        <w:r w:rsidRPr="008F1C96" w:rsidDel="005E0788">
          <w:rPr>
            <w:rFonts w:cs="Arial"/>
            <w:sz w:val="20"/>
            <w:szCs w:val="20"/>
          </w:rPr>
          <w:delText xml:space="preserve"> </w:delText>
        </w:r>
      </w:del>
      <w:r w:rsidRPr="008F1C96">
        <w:rPr>
          <w:rFonts w:cs="Arial"/>
          <w:sz w:val="20"/>
          <w:szCs w:val="20"/>
        </w:rPr>
        <w:t xml:space="preserve"> types </w:t>
      </w:r>
      <w:del w:id="1289" w:author="James Collocott" w:date="2015-11-04T17:22:00Z">
        <w:r w:rsidRPr="008F1C96" w:rsidDel="005E0788">
          <w:rPr>
            <w:rFonts w:cs="Arial"/>
            <w:sz w:val="20"/>
            <w:szCs w:val="20"/>
          </w:rPr>
          <w:delText xml:space="preserve"> </w:delText>
        </w:r>
      </w:del>
      <w:r w:rsidRPr="008F1C96">
        <w:rPr>
          <w:rFonts w:cs="Arial"/>
          <w:sz w:val="20"/>
          <w:szCs w:val="20"/>
        </w:rPr>
        <w:t xml:space="preserve">of </w:t>
      </w:r>
      <w:del w:id="1290" w:author="James Collocott" w:date="2015-11-04T17:22:00Z">
        <w:r w:rsidRPr="008F1C96" w:rsidDel="005E0788">
          <w:rPr>
            <w:rFonts w:cs="Arial"/>
            <w:sz w:val="20"/>
            <w:szCs w:val="20"/>
          </w:rPr>
          <w:delText xml:space="preserve"> </w:delText>
        </w:r>
      </w:del>
      <w:r w:rsidRPr="008F1C96">
        <w:rPr>
          <w:rFonts w:cs="Arial"/>
          <w:sz w:val="20"/>
          <w:szCs w:val="20"/>
        </w:rPr>
        <w:t xml:space="preserve">spills </w:t>
      </w:r>
      <w:del w:id="1291" w:author="James Collocott" w:date="2015-11-04T17:22:00Z">
        <w:r w:rsidRPr="008F1C96" w:rsidDel="005E0788">
          <w:rPr>
            <w:rFonts w:cs="Arial"/>
            <w:sz w:val="20"/>
            <w:szCs w:val="20"/>
          </w:rPr>
          <w:delText xml:space="preserve"> </w:delText>
        </w:r>
      </w:del>
      <w:r w:rsidRPr="008F1C96">
        <w:rPr>
          <w:rFonts w:cs="Arial"/>
          <w:sz w:val="20"/>
          <w:szCs w:val="20"/>
        </w:rPr>
        <w:t xml:space="preserve">occur </w:t>
      </w:r>
      <w:del w:id="1292" w:author="James Collocott" w:date="2015-11-04T17:21:00Z">
        <w:r w:rsidRPr="008F1C96" w:rsidDel="005E0788">
          <w:rPr>
            <w:rFonts w:cs="Arial"/>
            <w:sz w:val="20"/>
            <w:szCs w:val="20"/>
          </w:rPr>
          <w:delText xml:space="preserve"> </w:delText>
        </w:r>
      </w:del>
      <w:r w:rsidRPr="008F1C96">
        <w:rPr>
          <w:rFonts w:cs="Arial"/>
          <w:sz w:val="20"/>
          <w:szCs w:val="20"/>
        </w:rPr>
        <w:t>(e.g.</w:t>
      </w:r>
      <w:del w:id="1293" w:author="James Collocott" w:date="2015-11-04T17:21:00Z">
        <w:r w:rsidRPr="008F1C96" w:rsidDel="005E0788">
          <w:rPr>
            <w:rFonts w:cs="Arial"/>
            <w:sz w:val="20"/>
            <w:szCs w:val="20"/>
          </w:rPr>
          <w:delText xml:space="preserve">, </w:delText>
        </w:r>
      </w:del>
      <w:r w:rsidRPr="008F1C96">
        <w:rPr>
          <w:rFonts w:cs="Arial"/>
          <w:sz w:val="20"/>
          <w:szCs w:val="20"/>
        </w:rPr>
        <w:t xml:space="preserve"> diesel </w:t>
      </w:r>
      <w:del w:id="1294" w:author="James Collocott" w:date="2015-11-04T17:22:00Z">
        <w:r w:rsidRPr="008F1C96" w:rsidDel="005E0788">
          <w:rPr>
            <w:rFonts w:cs="Arial"/>
            <w:sz w:val="20"/>
            <w:szCs w:val="20"/>
          </w:rPr>
          <w:delText xml:space="preserve"> </w:delText>
        </w:r>
      </w:del>
      <w:r w:rsidRPr="008F1C96">
        <w:rPr>
          <w:rFonts w:cs="Arial"/>
          <w:sz w:val="20"/>
          <w:szCs w:val="20"/>
        </w:rPr>
        <w:t xml:space="preserve">fuel, </w:t>
      </w:r>
      <w:del w:id="1295" w:author="James Collocott" w:date="2015-11-04T17:25:00Z">
        <w:r w:rsidRPr="008F1C96" w:rsidDel="005E0788">
          <w:rPr>
            <w:rFonts w:cs="Arial"/>
            <w:sz w:val="20"/>
            <w:szCs w:val="20"/>
          </w:rPr>
          <w:delText xml:space="preserve"> </w:delText>
        </w:r>
      </w:del>
      <w:r w:rsidRPr="008F1C96">
        <w:rPr>
          <w:rFonts w:cs="Arial"/>
          <w:sz w:val="20"/>
          <w:szCs w:val="20"/>
        </w:rPr>
        <w:t xml:space="preserve">sewage, </w:t>
      </w:r>
      <w:del w:id="1296" w:author="James Collocott" w:date="2015-11-04T17:22:00Z">
        <w:r w:rsidRPr="008F1C96" w:rsidDel="005E0788">
          <w:rPr>
            <w:rFonts w:cs="Arial"/>
            <w:sz w:val="20"/>
            <w:szCs w:val="20"/>
          </w:rPr>
          <w:delText xml:space="preserve"> </w:delText>
        </w:r>
      </w:del>
      <w:r w:rsidRPr="008F1C96">
        <w:rPr>
          <w:rFonts w:cs="Arial"/>
          <w:sz w:val="20"/>
          <w:szCs w:val="20"/>
        </w:rPr>
        <w:t xml:space="preserve">concrete </w:t>
      </w:r>
      <w:del w:id="1297" w:author="James Collocott" w:date="2015-11-04T17:22:00Z">
        <w:r w:rsidRPr="008F1C96" w:rsidDel="005E0788">
          <w:rPr>
            <w:rFonts w:cs="Arial"/>
            <w:sz w:val="20"/>
            <w:szCs w:val="20"/>
          </w:rPr>
          <w:delText xml:space="preserve"> </w:delText>
        </w:r>
      </w:del>
      <w:r w:rsidRPr="008F1C96">
        <w:rPr>
          <w:rFonts w:cs="Arial"/>
          <w:sz w:val="20"/>
          <w:szCs w:val="20"/>
        </w:rPr>
        <w:t xml:space="preserve">while </w:t>
      </w:r>
      <w:del w:id="1298" w:author="James Collocott" w:date="2015-11-05T18:01:00Z">
        <w:r w:rsidRPr="008F1C96" w:rsidDel="001932A0">
          <w:rPr>
            <w:rFonts w:cs="Arial"/>
            <w:sz w:val="20"/>
            <w:szCs w:val="20"/>
          </w:rPr>
          <w:delText xml:space="preserve"> </w:delText>
        </w:r>
      </w:del>
      <w:r w:rsidRPr="008F1C96">
        <w:rPr>
          <w:rFonts w:cs="Arial"/>
          <w:sz w:val="20"/>
          <w:szCs w:val="20"/>
        </w:rPr>
        <w:t xml:space="preserve">building lighthouse foundations on site).  Biocide-based antifouling paint on buoys is toxic to marine life.  Migratory birds nest on some stations, making it problematic to service the AtoN without disturbing the nests.  </w:t>
      </w:r>
    </w:p>
    <w:p w14:paraId="21F22593" w14:textId="3480FA7F" w:rsidR="009D65C8" w:rsidRPr="008F1C96" w:rsidRDefault="009D65C8">
      <w:pPr>
        <w:spacing w:before="120"/>
        <w:jc w:val="both"/>
        <w:rPr>
          <w:rFonts w:cs="Arial"/>
          <w:sz w:val="20"/>
          <w:szCs w:val="20"/>
        </w:rPr>
      </w:pPr>
      <w:del w:id="1299" w:author="James Collocott" w:date="2015-11-04T17:21:00Z">
        <w:r w:rsidRPr="008F1C96" w:rsidDel="005E0788">
          <w:rPr>
            <w:rFonts w:cs="Arial"/>
            <w:sz w:val="20"/>
            <w:szCs w:val="20"/>
          </w:rPr>
          <w:delText xml:space="preserve"> </w:delText>
        </w:r>
      </w:del>
      <w:r w:rsidRPr="008F1C96">
        <w:rPr>
          <w:rFonts w:cs="Arial"/>
          <w:sz w:val="20"/>
          <w:szCs w:val="20"/>
        </w:rPr>
        <w:t xml:space="preserve">Servicing vessels may hurt marine animals while working in their habitat.  Deploying and retrieving submarine cable and buoy moorings, and </w:t>
      </w:r>
      <w:del w:id="1300" w:author="James Collocott" w:date="2015-11-04T17:25:00Z">
        <w:r w:rsidRPr="008F1C96" w:rsidDel="005E0788">
          <w:rPr>
            <w:rFonts w:cs="Arial"/>
            <w:sz w:val="20"/>
            <w:szCs w:val="20"/>
          </w:rPr>
          <w:delText xml:space="preserve">  </w:delText>
        </w:r>
      </w:del>
      <w:r w:rsidRPr="008F1C96">
        <w:rPr>
          <w:rFonts w:cs="Arial"/>
          <w:sz w:val="20"/>
          <w:szCs w:val="20"/>
        </w:rPr>
        <w:t xml:space="preserve">installing </w:t>
      </w:r>
      <w:del w:id="1301" w:author="James Collocott" w:date="2015-11-04T17:25:00Z">
        <w:r w:rsidRPr="008F1C96" w:rsidDel="005E0788">
          <w:rPr>
            <w:rFonts w:cs="Arial"/>
            <w:sz w:val="20"/>
            <w:szCs w:val="20"/>
          </w:rPr>
          <w:delText xml:space="preserve">  </w:delText>
        </w:r>
      </w:del>
      <w:r w:rsidRPr="008F1C96">
        <w:rPr>
          <w:rFonts w:cs="Arial"/>
          <w:sz w:val="20"/>
          <w:szCs w:val="20"/>
        </w:rPr>
        <w:t xml:space="preserve">AtoN </w:t>
      </w:r>
      <w:del w:id="1302" w:author="James Collocott" w:date="2015-11-04T17:21:00Z">
        <w:r w:rsidRPr="008F1C96" w:rsidDel="005E0788">
          <w:rPr>
            <w:rFonts w:cs="Arial"/>
            <w:sz w:val="20"/>
            <w:szCs w:val="20"/>
          </w:rPr>
          <w:delText xml:space="preserve">  </w:delText>
        </w:r>
      </w:del>
      <w:r w:rsidRPr="008F1C96">
        <w:rPr>
          <w:rFonts w:cs="Arial"/>
          <w:sz w:val="20"/>
          <w:szCs w:val="20"/>
        </w:rPr>
        <w:t xml:space="preserve">structures, </w:t>
      </w:r>
      <w:del w:id="1303" w:author="James Collocott" w:date="2015-11-04T17:21:00Z">
        <w:r w:rsidRPr="008F1C96" w:rsidDel="005E0788">
          <w:rPr>
            <w:rFonts w:cs="Arial"/>
            <w:sz w:val="20"/>
            <w:szCs w:val="20"/>
          </w:rPr>
          <w:delText xml:space="preserve">  </w:delText>
        </w:r>
      </w:del>
      <w:r w:rsidRPr="008F1C96">
        <w:rPr>
          <w:rFonts w:cs="Arial"/>
          <w:sz w:val="20"/>
          <w:szCs w:val="20"/>
        </w:rPr>
        <w:t xml:space="preserve">can </w:t>
      </w:r>
      <w:del w:id="1304" w:author="James Collocott" w:date="2015-11-04T17:22:00Z">
        <w:r w:rsidRPr="008F1C96" w:rsidDel="005E0788">
          <w:rPr>
            <w:rFonts w:cs="Arial"/>
            <w:sz w:val="20"/>
            <w:szCs w:val="20"/>
          </w:rPr>
          <w:delText xml:space="preserve">  </w:delText>
        </w:r>
      </w:del>
      <w:r w:rsidRPr="008F1C96">
        <w:rPr>
          <w:rFonts w:cs="Arial"/>
          <w:sz w:val="20"/>
          <w:szCs w:val="20"/>
        </w:rPr>
        <w:t>disturb</w:t>
      </w:r>
      <w:del w:id="1305" w:author="James Collocott" w:date="2015-11-04T17:22:00Z">
        <w:r w:rsidRPr="008F1C96" w:rsidDel="005E0788">
          <w:rPr>
            <w:rFonts w:cs="Arial"/>
            <w:sz w:val="20"/>
            <w:szCs w:val="20"/>
          </w:rPr>
          <w:delText xml:space="preserve">  </w:delText>
        </w:r>
      </w:del>
      <w:r w:rsidRPr="008F1C96">
        <w:rPr>
          <w:rFonts w:cs="Arial"/>
          <w:sz w:val="20"/>
          <w:szCs w:val="20"/>
        </w:rPr>
        <w:t xml:space="preserve"> the</w:t>
      </w:r>
      <w:del w:id="1306" w:author="James Collocott" w:date="2015-11-04T17:22:00Z">
        <w:r w:rsidRPr="008F1C96" w:rsidDel="005E0788">
          <w:rPr>
            <w:rFonts w:cs="Arial"/>
            <w:sz w:val="20"/>
            <w:szCs w:val="20"/>
          </w:rPr>
          <w:delText xml:space="preserve">  </w:delText>
        </w:r>
      </w:del>
      <w:r w:rsidRPr="008F1C96">
        <w:rPr>
          <w:rFonts w:cs="Arial"/>
          <w:sz w:val="20"/>
          <w:szCs w:val="20"/>
        </w:rPr>
        <w:t xml:space="preserve"> seafloor</w:t>
      </w:r>
      <w:del w:id="1307" w:author="James Collocott" w:date="2015-11-04T17:22:00Z">
        <w:r w:rsidRPr="008F1C96" w:rsidDel="005E0788">
          <w:rPr>
            <w:rFonts w:cs="Arial"/>
            <w:sz w:val="20"/>
            <w:szCs w:val="20"/>
          </w:rPr>
          <w:delText xml:space="preserve">  </w:delText>
        </w:r>
      </w:del>
      <w:r w:rsidRPr="008F1C96">
        <w:rPr>
          <w:rFonts w:cs="Arial"/>
          <w:sz w:val="20"/>
          <w:szCs w:val="20"/>
        </w:rPr>
        <w:t xml:space="preserve"> or</w:t>
      </w:r>
      <w:del w:id="1308" w:author="James Collocott" w:date="2015-11-04T17:22:00Z">
        <w:r w:rsidRPr="008F1C96" w:rsidDel="005E0788">
          <w:rPr>
            <w:rFonts w:cs="Arial"/>
            <w:sz w:val="20"/>
            <w:szCs w:val="20"/>
          </w:rPr>
          <w:delText xml:space="preserve">  </w:delText>
        </w:r>
      </w:del>
      <w:r w:rsidRPr="008F1C96">
        <w:rPr>
          <w:rFonts w:cs="Arial"/>
          <w:sz w:val="20"/>
          <w:szCs w:val="20"/>
        </w:rPr>
        <w:t xml:space="preserve"> impact </w:t>
      </w:r>
      <w:del w:id="1309" w:author="James Collocott" w:date="2015-11-05T18:03:00Z">
        <w:r w:rsidRPr="008F1C96" w:rsidDel="001932A0">
          <w:rPr>
            <w:rFonts w:cs="Arial"/>
            <w:sz w:val="20"/>
            <w:szCs w:val="20"/>
          </w:rPr>
          <w:delText xml:space="preserve">  </w:delText>
        </w:r>
      </w:del>
      <w:r w:rsidRPr="008F1C96">
        <w:rPr>
          <w:rFonts w:cs="Arial"/>
          <w:sz w:val="20"/>
          <w:szCs w:val="20"/>
        </w:rPr>
        <w:t xml:space="preserve">sensitive environments.  AtoN may be situated in areas where rare or protected flora and fauna are found.  It is sometimes necessary to clear trees and brush when AtoN structures become obscured.  </w:t>
      </w:r>
    </w:p>
    <w:p w14:paraId="6198401B" w14:textId="77777777" w:rsidR="009D65C8" w:rsidRPr="008F1C96" w:rsidRDefault="009D65C8" w:rsidP="00175426">
      <w:pPr>
        <w:spacing w:before="120"/>
        <w:jc w:val="both"/>
        <w:rPr>
          <w:rFonts w:cs="Arial"/>
          <w:sz w:val="20"/>
          <w:szCs w:val="20"/>
        </w:rPr>
      </w:pPr>
      <w:r w:rsidRPr="008F1C96">
        <w:rPr>
          <w:rFonts w:cs="Arial"/>
          <w:sz w:val="20"/>
          <w:szCs w:val="20"/>
        </w:rPr>
        <w:t>The following are ways to minimize the environmental impact of AtoN activities:</w:t>
      </w:r>
    </w:p>
    <w:p w14:paraId="28E0457E"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When an AtoN is required in protected or especially sensitive areas, consult with environmental stakeholders and develop compatible solutions.  For example, an AtoN structure could be designed to also serve as a bird observatory.</w:t>
      </w:r>
    </w:p>
    <w:p w14:paraId="3ED6CC03" w14:textId="5316B21A"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lastRenderedPageBreak/>
        <w:t>Extend the maintenance intervals to the greatest extent possible through engineering design solutions</w:t>
      </w:r>
      <w:ins w:id="1310" w:author="James Collocott" w:date="2015-11-04T17:25:00Z">
        <w:r w:rsidR="005E0788" w:rsidRPr="008F1C96">
          <w:rPr>
            <w:rFonts w:cs="Arial"/>
            <w:sz w:val="20"/>
            <w:szCs w:val="20"/>
          </w:rPr>
          <w:t>,</w:t>
        </w:r>
      </w:ins>
      <w:r w:rsidRPr="008F1C96">
        <w:rPr>
          <w:rFonts w:cs="Arial"/>
          <w:sz w:val="20"/>
          <w:szCs w:val="20"/>
        </w:rPr>
        <w:t xml:space="preserve"> or changes in policy.  This will minimize the frequency of intrusive servicing visits in marine habitats.</w:t>
      </w:r>
    </w:p>
    <w:p w14:paraId="515D75BE"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Schedule maintenance visits to avoid nesting, spawning, and mating periods.</w:t>
      </w:r>
    </w:p>
    <w:p w14:paraId="097ACE06"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Shut down wind generators and switch to secondary power systems on the days of extensive bird migration.</w:t>
      </w:r>
    </w:p>
    <w:p w14:paraId="473E610B"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Implement measures to discourage nesting on AtoN equipment.  For example, build separate, higher nesting platforms on AtoN structures or add extensions on lantern stands to keep birds from nesting on the signal equipment itself.</w:t>
      </w:r>
    </w:p>
    <w:p w14:paraId="3F1DCAEC"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Choose AtoN equipment that has less potential for environmental damage; e.g., use solar power versus primary batteries, diesel, or submarine cable.</w:t>
      </w:r>
    </w:p>
    <w:p w14:paraId="74FE9719"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Minimize the impact of the servicing boat's presence:  limit the speed to reduce the wake, pay attention to where you anchor, don't leave the engine running.</w:t>
      </w:r>
    </w:p>
    <w:p w14:paraId="65F79257"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Reduce the application of antifouling paint, or use non-biocide alternatives.</w:t>
      </w:r>
    </w:p>
    <w:p w14:paraId="65B601F9" w14:textId="44B6414F"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Seek out access roads and methods that have the least impact on the environment.</w:t>
      </w:r>
      <w:ins w:id="1311" w:author="James Collocott" w:date="2015-11-04T17:23:00Z">
        <w:r w:rsidR="005E0788" w:rsidRPr="008F1C96">
          <w:rPr>
            <w:rFonts w:cs="Arial"/>
            <w:sz w:val="20"/>
            <w:szCs w:val="20"/>
          </w:rPr>
          <w:t xml:space="preserve"> </w:t>
        </w:r>
      </w:ins>
      <w:r w:rsidRPr="008F1C96">
        <w:rPr>
          <w:rFonts w:cs="Arial"/>
          <w:sz w:val="20"/>
          <w:szCs w:val="20"/>
        </w:rPr>
        <w:t xml:space="preserve"> Leave nothing behind.  Bring back old batteries, broken AtoN equipment, partial cans of paint, etc.  Clean up spills immediately.</w:t>
      </w:r>
    </w:p>
    <w:p w14:paraId="12769CA7"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Perform concrete work at a yard on shore if possible, rather than pouring on site.</w:t>
      </w:r>
    </w:p>
    <w:p w14:paraId="6B647B6C"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Know the environment you'll be working in.  Understanding the habitat will help to avoid harmful mistakes during the planning and execution of AtoN activities. If appropriate, rehabilitate the project site after work is complete.  Pay particular attention to restoring the correct vegetation; i.e., indigenous versus invasive plants.  Some countries have a practice of conserving part of the original vegetation in a nursery during project execution, for replanting after the work is done.</w:t>
      </w:r>
    </w:p>
    <w:p w14:paraId="08DFC663" w14:textId="77777777"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1312" w:name="_Toc435575544"/>
      <w:r w:rsidRPr="008F1C96">
        <w:rPr>
          <w:rFonts w:cs="Arial"/>
          <w:sz w:val="20"/>
        </w:rPr>
        <w:t>Vessel operations in coral habitats</w:t>
      </w:r>
      <w:bookmarkEnd w:id="1312"/>
    </w:p>
    <w:p w14:paraId="380F2BCD" w14:textId="77777777" w:rsidR="00D16326" w:rsidRPr="008F1C96" w:rsidRDefault="009D65C8" w:rsidP="00175426">
      <w:pPr>
        <w:autoSpaceDE w:val="0"/>
        <w:autoSpaceDN w:val="0"/>
        <w:adjustRightInd w:val="0"/>
        <w:jc w:val="both"/>
        <w:rPr>
          <w:ins w:id="1313" w:author="James Collocott" w:date="2015-11-04T17:26:00Z"/>
          <w:rFonts w:cs="Arial"/>
          <w:sz w:val="20"/>
          <w:szCs w:val="20"/>
        </w:rPr>
      </w:pPr>
      <w:r w:rsidRPr="008F1C96">
        <w:rPr>
          <w:rFonts w:cs="Arial"/>
          <w:sz w:val="20"/>
          <w:szCs w:val="20"/>
        </w:rPr>
        <w:t xml:space="preserve">Many AtoN activities are carried out in the vicinity </w:t>
      </w:r>
      <w:ins w:id="1314" w:author="James Collocott" w:date="2015-11-04T17:26:00Z">
        <w:r w:rsidR="00D16326" w:rsidRPr="008F1C96">
          <w:rPr>
            <w:rFonts w:cs="Arial"/>
            <w:sz w:val="20"/>
            <w:szCs w:val="20"/>
          </w:rPr>
          <w:t>of</w:t>
        </w:r>
      </w:ins>
      <w:del w:id="1315" w:author="James Collocott" w:date="2015-11-04T17:26:00Z">
        <w:r w:rsidRPr="008F1C96" w:rsidDel="00D16326">
          <w:rPr>
            <w:rFonts w:cs="Arial"/>
            <w:sz w:val="20"/>
            <w:szCs w:val="20"/>
          </w:rPr>
          <w:delText>or</w:delText>
        </w:r>
      </w:del>
      <w:r w:rsidRPr="008F1C96">
        <w:rPr>
          <w:rFonts w:cs="Arial"/>
          <w:sz w:val="20"/>
          <w:szCs w:val="20"/>
        </w:rPr>
        <w:t xml:space="preserve"> marine, coastal and riverine habitats. </w:t>
      </w:r>
    </w:p>
    <w:p w14:paraId="741DDBA6" w14:textId="3C7D3BCE" w:rsidR="009D65C8" w:rsidRPr="008F1C96" w:rsidDel="00D16326" w:rsidRDefault="009D65C8">
      <w:pPr>
        <w:autoSpaceDE w:val="0"/>
        <w:autoSpaceDN w:val="0"/>
        <w:adjustRightInd w:val="0"/>
        <w:spacing w:before="120"/>
        <w:jc w:val="both"/>
        <w:rPr>
          <w:del w:id="1316" w:author="James Collocott" w:date="2015-11-04T17:26:00Z"/>
          <w:rFonts w:cs="Arial"/>
          <w:sz w:val="20"/>
          <w:szCs w:val="20"/>
        </w:rPr>
        <w:pPrChange w:id="1317" w:author="James Collocott" w:date="2015-11-04T17:27:00Z">
          <w:pPr>
            <w:autoSpaceDE w:val="0"/>
            <w:autoSpaceDN w:val="0"/>
            <w:adjustRightInd w:val="0"/>
            <w:jc w:val="both"/>
          </w:pPr>
        </w:pPrChange>
      </w:pPr>
      <w:r w:rsidRPr="008F1C96">
        <w:rPr>
          <w:rFonts w:cs="Arial"/>
          <w:sz w:val="20"/>
          <w:szCs w:val="20"/>
        </w:rPr>
        <w:t>In many cases</w:t>
      </w:r>
      <w:ins w:id="1318" w:author="James Collocott" w:date="2015-11-04T17:27:00Z">
        <w:r w:rsidR="00D16326" w:rsidRPr="008F1C96">
          <w:rPr>
            <w:rFonts w:cs="Arial"/>
            <w:sz w:val="20"/>
            <w:szCs w:val="20"/>
          </w:rPr>
          <w:t>,</w:t>
        </w:r>
      </w:ins>
      <w:r w:rsidRPr="008F1C96">
        <w:rPr>
          <w:rFonts w:cs="Arial"/>
          <w:sz w:val="20"/>
          <w:szCs w:val="20"/>
        </w:rPr>
        <w:t xml:space="preserve"> due to the nature of the AtoN</w:t>
      </w:r>
      <w:ins w:id="1319" w:author="James Collocott" w:date="2015-11-04T17:27:00Z">
        <w:r w:rsidR="00D16326" w:rsidRPr="008F1C96">
          <w:rPr>
            <w:rFonts w:cs="Arial"/>
            <w:sz w:val="20"/>
            <w:szCs w:val="20"/>
          </w:rPr>
          <w:t>,</w:t>
        </w:r>
      </w:ins>
      <w:r w:rsidRPr="008F1C96">
        <w:rPr>
          <w:rFonts w:cs="Arial"/>
          <w:sz w:val="20"/>
          <w:szCs w:val="20"/>
        </w:rPr>
        <w:t xml:space="preserve"> they are located in areas where pristine or ecologically sensitive habitats have been identified.</w:t>
      </w:r>
      <w:ins w:id="1320" w:author="James Collocott" w:date="2015-11-04T17:27:00Z">
        <w:r w:rsidR="00D16326" w:rsidRPr="008F1C96">
          <w:rPr>
            <w:rFonts w:cs="Arial"/>
            <w:sz w:val="20"/>
            <w:szCs w:val="20"/>
          </w:rPr>
          <w:t xml:space="preserve">  </w:t>
        </w:r>
      </w:ins>
    </w:p>
    <w:p w14:paraId="3880567B" w14:textId="574D791F" w:rsidR="009D65C8" w:rsidRPr="008F1C96" w:rsidRDefault="009D65C8">
      <w:pPr>
        <w:autoSpaceDE w:val="0"/>
        <w:autoSpaceDN w:val="0"/>
        <w:adjustRightInd w:val="0"/>
        <w:spacing w:before="120"/>
        <w:jc w:val="both"/>
        <w:rPr>
          <w:rFonts w:cs="Arial"/>
          <w:sz w:val="20"/>
          <w:szCs w:val="20"/>
        </w:rPr>
        <w:pPrChange w:id="1321" w:author="James Collocott" w:date="2015-11-04T17:27:00Z">
          <w:pPr>
            <w:autoSpaceDE w:val="0"/>
            <w:autoSpaceDN w:val="0"/>
            <w:adjustRightInd w:val="0"/>
            <w:jc w:val="both"/>
          </w:pPr>
        </w:pPrChange>
      </w:pPr>
      <w:r w:rsidRPr="008F1C96">
        <w:rPr>
          <w:rFonts w:cs="Arial"/>
          <w:sz w:val="20"/>
          <w:szCs w:val="20"/>
        </w:rPr>
        <w:t xml:space="preserve">It is therefore important that there is a full understanding of all sites where an AtoN entity may operate, including any site specific environmental issues, the full scope of activities and their impacts and the mitigation controls required to reduce environmental impact to an acceptable level. </w:t>
      </w:r>
      <w:ins w:id="1322" w:author="James Collocott" w:date="2015-11-05T18:03:00Z">
        <w:r w:rsidR="001932A0" w:rsidRPr="008F1C96">
          <w:rPr>
            <w:rFonts w:cs="Arial"/>
            <w:sz w:val="20"/>
            <w:szCs w:val="20"/>
          </w:rPr>
          <w:t xml:space="preserve"> </w:t>
        </w:r>
      </w:ins>
      <w:r w:rsidRPr="008F1C96">
        <w:rPr>
          <w:rFonts w:cs="Arial"/>
          <w:sz w:val="20"/>
          <w:szCs w:val="20"/>
        </w:rPr>
        <w:t xml:space="preserve">Environmental issues related to working in marine habitats are many and varied. </w:t>
      </w:r>
    </w:p>
    <w:p w14:paraId="2E828B2B" w14:textId="77777777" w:rsidR="009D65C8" w:rsidRPr="008F1C96" w:rsidRDefault="009D65C8" w:rsidP="00175426">
      <w:pPr>
        <w:autoSpaceDE w:val="0"/>
        <w:autoSpaceDN w:val="0"/>
        <w:adjustRightInd w:val="0"/>
        <w:rPr>
          <w:rFonts w:cs="Arial"/>
          <w:sz w:val="20"/>
          <w:szCs w:val="20"/>
        </w:rPr>
      </w:pPr>
      <w:r w:rsidRPr="008F1C96">
        <w:rPr>
          <w:rFonts w:cs="Arial"/>
          <w:sz w:val="20"/>
          <w:szCs w:val="20"/>
        </w:rPr>
        <w:t>Following are some examples and considerations;</w:t>
      </w:r>
    </w:p>
    <w:p w14:paraId="6121CC55" w14:textId="0D259619"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AtoN entities should ensure that they are aware of the environmental status of all areas they operate in, whether this be through consultation with local stakeholders, appropriate government organizations</w:t>
      </w:r>
      <w:ins w:id="1323" w:author="James Collocott" w:date="2015-11-04T17:27:00Z">
        <w:r w:rsidR="00D16326" w:rsidRPr="008F1C96">
          <w:rPr>
            <w:rFonts w:cs="Arial"/>
            <w:sz w:val="20"/>
            <w:szCs w:val="20"/>
          </w:rPr>
          <w:t>,</w:t>
        </w:r>
      </w:ins>
      <w:r w:rsidRPr="008F1C96">
        <w:rPr>
          <w:rFonts w:cs="Arial"/>
          <w:sz w:val="20"/>
          <w:szCs w:val="20"/>
        </w:rPr>
        <w:t xml:space="preserve"> or </w:t>
      </w:r>
      <w:ins w:id="1324" w:author="James Collocott" w:date="2015-11-04T17:27:00Z">
        <w:r w:rsidR="00D16326" w:rsidRPr="008F1C96">
          <w:rPr>
            <w:rFonts w:cs="Arial"/>
            <w:sz w:val="20"/>
            <w:szCs w:val="20"/>
          </w:rPr>
          <w:t>non-governmental</w:t>
        </w:r>
      </w:ins>
      <w:ins w:id="1325" w:author="James Collocott" w:date="2015-11-04T17:28:00Z">
        <w:r w:rsidR="00D16326" w:rsidRPr="008F1C96">
          <w:rPr>
            <w:rFonts w:cs="Arial"/>
            <w:sz w:val="20"/>
            <w:szCs w:val="20"/>
          </w:rPr>
          <w:t xml:space="preserve"> organisations (</w:t>
        </w:r>
      </w:ins>
      <w:r w:rsidRPr="008F1C96">
        <w:rPr>
          <w:rFonts w:cs="Arial"/>
          <w:sz w:val="20"/>
          <w:szCs w:val="20"/>
        </w:rPr>
        <w:t>NGOs</w:t>
      </w:r>
      <w:ins w:id="1326" w:author="James Collocott" w:date="2015-11-04T17:28:00Z">
        <w:r w:rsidR="00D16326" w:rsidRPr="008F1C96">
          <w:rPr>
            <w:rFonts w:cs="Arial"/>
            <w:sz w:val="20"/>
            <w:szCs w:val="20"/>
          </w:rPr>
          <w:t>)</w:t>
        </w:r>
      </w:ins>
      <w:r w:rsidRPr="008F1C96">
        <w:rPr>
          <w:rFonts w:cs="Arial"/>
          <w:sz w:val="20"/>
          <w:szCs w:val="20"/>
        </w:rPr>
        <w:t xml:space="preserve">. </w:t>
      </w:r>
      <w:ins w:id="1327" w:author="James Collocott" w:date="2015-11-04T17:28:00Z">
        <w:r w:rsidR="00D16326" w:rsidRPr="008F1C96">
          <w:rPr>
            <w:rFonts w:cs="Arial"/>
            <w:sz w:val="20"/>
            <w:szCs w:val="20"/>
          </w:rPr>
          <w:t xml:space="preserve"> </w:t>
        </w:r>
      </w:ins>
      <w:r w:rsidRPr="008F1C96">
        <w:rPr>
          <w:rFonts w:cs="Arial"/>
          <w:sz w:val="20"/>
          <w:szCs w:val="20"/>
        </w:rPr>
        <w:t xml:space="preserve">Where possible, appropriate assessments should be undertaken to assess the ecological, social and general environmental value of the site. </w:t>
      </w:r>
      <w:ins w:id="1328" w:author="James Collocott" w:date="2015-11-04T17:28:00Z">
        <w:r w:rsidR="00D16326" w:rsidRPr="008F1C96">
          <w:rPr>
            <w:rFonts w:cs="Arial"/>
            <w:sz w:val="20"/>
            <w:szCs w:val="20"/>
          </w:rPr>
          <w:t xml:space="preserve"> </w:t>
        </w:r>
      </w:ins>
      <w:r w:rsidRPr="008F1C96">
        <w:rPr>
          <w:rFonts w:cs="Arial"/>
          <w:sz w:val="20"/>
          <w:szCs w:val="20"/>
        </w:rPr>
        <w:t>Assessment of a site will allow the entity to develop and implement appropriate environmental management and monitoring controls.</w:t>
      </w:r>
    </w:p>
    <w:p w14:paraId="68A8BF4E" w14:textId="2113CCD9"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Reconnaissance of regular anchorages in order to choose the most appropriate anchorages</w:t>
      </w:r>
      <w:ins w:id="1329" w:author="James Collocott" w:date="2015-11-04T17:29:00Z">
        <w:r w:rsidR="00D16326" w:rsidRPr="008F1C96">
          <w:rPr>
            <w:rFonts w:cs="Arial"/>
            <w:sz w:val="20"/>
            <w:szCs w:val="20"/>
          </w:rPr>
          <w:t>,</w:t>
        </w:r>
      </w:ins>
      <w:r w:rsidRPr="008F1C96">
        <w:rPr>
          <w:rFonts w:cs="Arial"/>
          <w:sz w:val="20"/>
          <w:szCs w:val="20"/>
        </w:rPr>
        <w:t xml:space="preserve"> with priority given on placing anchors in areas of low ecological value, such as sandy or muddy seabed</w:t>
      </w:r>
      <w:del w:id="1330" w:author="Adam Hay" w:date="2015-11-18T01:34:00Z">
        <w:r w:rsidRPr="008F1C96" w:rsidDel="007D7B21">
          <w:rPr>
            <w:rFonts w:cs="Arial"/>
            <w:sz w:val="20"/>
            <w:szCs w:val="20"/>
          </w:rPr>
          <w:delText>’</w:delText>
        </w:r>
      </w:del>
      <w:r w:rsidRPr="008F1C96">
        <w:rPr>
          <w:rFonts w:cs="Arial"/>
          <w:sz w:val="20"/>
          <w:szCs w:val="20"/>
        </w:rPr>
        <w:t>s.</w:t>
      </w:r>
    </w:p>
    <w:p w14:paraId="2CBFF8CA"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Use of appropriately designed moorings wherever possible, to avoid the use of anchors.</w:t>
      </w:r>
    </w:p>
    <w:p w14:paraId="5BB834F9"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Reconnaissance of transit routes and identification of alternatives.</w:t>
      </w:r>
    </w:p>
    <w:p w14:paraId="44D51B42"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Reconnaissance and identification of access routes between shore and land, to avoid disturbance to near-shore and foreshore marine habitats.</w:t>
      </w:r>
    </w:p>
    <w:p w14:paraId="3E8394E9"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Appropriate choice of weather for movement of vessels and construction platforms.</w:t>
      </w:r>
    </w:p>
    <w:p w14:paraId="34B8162A" w14:textId="77777777"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1331" w:name="_Toc435575545"/>
      <w:r w:rsidRPr="008F1C96">
        <w:rPr>
          <w:rFonts w:cs="Arial"/>
          <w:sz w:val="20"/>
        </w:rPr>
        <w:lastRenderedPageBreak/>
        <w:t>Contaminated land</w:t>
      </w:r>
      <w:bookmarkEnd w:id="1331"/>
      <w:r w:rsidRPr="008F1C96">
        <w:rPr>
          <w:rFonts w:cs="Arial"/>
          <w:sz w:val="20"/>
        </w:rPr>
        <w:t xml:space="preserve"> </w:t>
      </w:r>
    </w:p>
    <w:p w14:paraId="15371995" w14:textId="11A4F622" w:rsidR="009D65C8" w:rsidRPr="008F1C96" w:rsidRDefault="009D65C8">
      <w:pPr>
        <w:spacing w:before="120"/>
        <w:jc w:val="both"/>
        <w:rPr>
          <w:rFonts w:cs="Arial"/>
          <w:sz w:val="20"/>
          <w:szCs w:val="20"/>
        </w:rPr>
      </w:pPr>
      <w:r w:rsidRPr="008F1C96">
        <w:rPr>
          <w:rFonts w:cs="Arial"/>
          <w:sz w:val="20"/>
          <w:szCs w:val="20"/>
        </w:rPr>
        <w:t xml:space="preserve">Environmental restoration refers to a comprehensive effort to identify and remediate past hazardous waste sites at AtoN locations. </w:t>
      </w:r>
      <w:ins w:id="1332" w:author="James Collocott" w:date="2015-11-04T17:30:00Z">
        <w:r w:rsidR="00D16326" w:rsidRPr="008F1C96">
          <w:rPr>
            <w:rFonts w:cs="Arial"/>
            <w:sz w:val="20"/>
            <w:szCs w:val="20"/>
          </w:rPr>
          <w:t xml:space="preserve"> </w:t>
        </w:r>
      </w:ins>
      <w:r w:rsidRPr="008F1C96">
        <w:rPr>
          <w:rFonts w:cs="Arial"/>
          <w:sz w:val="20"/>
          <w:szCs w:val="20"/>
        </w:rPr>
        <w:t xml:space="preserve">These properties could have contaminated groundwater, surface water, soil or air. </w:t>
      </w:r>
      <w:ins w:id="1333" w:author="James Collocott" w:date="2015-11-04T17:30:00Z">
        <w:r w:rsidR="00D16326" w:rsidRPr="008F1C96">
          <w:rPr>
            <w:rFonts w:cs="Arial"/>
            <w:sz w:val="20"/>
            <w:szCs w:val="20"/>
          </w:rPr>
          <w:t xml:space="preserve"> </w:t>
        </w:r>
      </w:ins>
      <w:r w:rsidRPr="008F1C96">
        <w:rPr>
          <w:rFonts w:cs="Arial"/>
          <w:sz w:val="20"/>
          <w:szCs w:val="20"/>
        </w:rPr>
        <w:t xml:space="preserve">The contamination </w:t>
      </w:r>
      <w:del w:id="1334" w:author="James Collocott" w:date="2015-11-04T17:30:00Z">
        <w:r w:rsidRPr="008F1C96" w:rsidDel="00D16326">
          <w:rPr>
            <w:rFonts w:cs="Arial"/>
            <w:sz w:val="20"/>
            <w:szCs w:val="20"/>
          </w:rPr>
          <w:delText xml:space="preserve"> </w:delText>
        </w:r>
      </w:del>
      <w:r w:rsidRPr="008F1C96">
        <w:rPr>
          <w:rFonts w:cs="Arial"/>
          <w:sz w:val="20"/>
          <w:szCs w:val="20"/>
        </w:rPr>
        <w:t xml:space="preserve">could </w:t>
      </w:r>
      <w:del w:id="1335" w:author="James Collocott" w:date="2015-11-05T18:03:00Z">
        <w:r w:rsidRPr="008F1C96" w:rsidDel="001932A0">
          <w:rPr>
            <w:rFonts w:cs="Arial"/>
            <w:sz w:val="20"/>
            <w:szCs w:val="20"/>
          </w:rPr>
          <w:delText xml:space="preserve"> </w:delText>
        </w:r>
      </w:del>
      <w:r w:rsidRPr="008F1C96">
        <w:rPr>
          <w:rFonts w:cs="Arial"/>
          <w:sz w:val="20"/>
          <w:szCs w:val="20"/>
        </w:rPr>
        <w:t xml:space="preserve">have </w:t>
      </w:r>
      <w:del w:id="1336" w:author="James Collocott" w:date="2015-11-04T17:30:00Z">
        <w:r w:rsidRPr="008F1C96" w:rsidDel="00D16326">
          <w:rPr>
            <w:rFonts w:cs="Arial"/>
            <w:sz w:val="20"/>
            <w:szCs w:val="20"/>
          </w:rPr>
          <w:delText xml:space="preserve"> </w:delText>
        </w:r>
      </w:del>
      <w:r w:rsidRPr="008F1C96">
        <w:rPr>
          <w:rFonts w:cs="Arial"/>
          <w:sz w:val="20"/>
          <w:szCs w:val="20"/>
        </w:rPr>
        <w:t xml:space="preserve">come </w:t>
      </w:r>
      <w:del w:id="1337" w:author="James Collocott" w:date="2015-11-04T17:30:00Z">
        <w:r w:rsidRPr="008F1C96" w:rsidDel="00D16326">
          <w:rPr>
            <w:rFonts w:cs="Arial"/>
            <w:sz w:val="20"/>
            <w:szCs w:val="20"/>
          </w:rPr>
          <w:delText xml:space="preserve"> </w:delText>
        </w:r>
      </w:del>
      <w:r w:rsidRPr="008F1C96">
        <w:rPr>
          <w:rFonts w:cs="Arial"/>
          <w:sz w:val="20"/>
          <w:szCs w:val="20"/>
        </w:rPr>
        <w:t xml:space="preserve">from numerous </w:t>
      </w:r>
      <w:del w:id="1338" w:author="James Collocott" w:date="2015-11-04T17:30:00Z">
        <w:r w:rsidRPr="008F1C96" w:rsidDel="00D16326">
          <w:rPr>
            <w:rFonts w:cs="Arial"/>
            <w:sz w:val="20"/>
            <w:szCs w:val="20"/>
          </w:rPr>
          <w:delText xml:space="preserve"> </w:delText>
        </w:r>
      </w:del>
      <w:r w:rsidRPr="008F1C96">
        <w:rPr>
          <w:rFonts w:cs="Arial"/>
          <w:sz w:val="20"/>
          <w:szCs w:val="20"/>
        </w:rPr>
        <w:t xml:space="preserve">sources, </w:t>
      </w:r>
      <w:del w:id="1339" w:author="James Collocott" w:date="2015-11-04T17:30:00Z">
        <w:r w:rsidRPr="008F1C96" w:rsidDel="00D16326">
          <w:rPr>
            <w:rFonts w:cs="Arial"/>
            <w:sz w:val="20"/>
            <w:szCs w:val="20"/>
          </w:rPr>
          <w:delText xml:space="preserve"> </w:delText>
        </w:r>
      </w:del>
      <w:r w:rsidRPr="008F1C96">
        <w:rPr>
          <w:rFonts w:cs="Arial"/>
          <w:sz w:val="20"/>
          <w:szCs w:val="20"/>
        </w:rPr>
        <w:t>including</w:t>
      </w:r>
      <w:del w:id="1340" w:author="James Collocott" w:date="2015-11-05T18:04:00Z">
        <w:r w:rsidRPr="008F1C96" w:rsidDel="001932A0">
          <w:rPr>
            <w:rFonts w:cs="Arial"/>
            <w:sz w:val="20"/>
            <w:szCs w:val="20"/>
          </w:rPr>
          <w:delText xml:space="preserve"> </w:delText>
        </w:r>
      </w:del>
      <w:r w:rsidRPr="008F1C96">
        <w:rPr>
          <w:rFonts w:cs="Arial"/>
          <w:sz w:val="20"/>
          <w:szCs w:val="20"/>
        </w:rPr>
        <w:t xml:space="preserve"> operations</w:t>
      </w:r>
      <w:ins w:id="1341" w:author="James Collocott" w:date="2015-11-04T17:29:00Z">
        <w:r w:rsidR="00D16326" w:rsidRPr="008F1C96">
          <w:rPr>
            <w:rFonts w:cs="Arial"/>
            <w:sz w:val="20"/>
            <w:szCs w:val="20"/>
          </w:rPr>
          <w:t>,</w:t>
        </w:r>
      </w:ins>
      <w:del w:id="1342" w:author="James Collocott" w:date="2015-11-04T17:30:00Z">
        <w:r w:rsidRPr="008F1C96" w:rsidDel="00D16326">
          <w:rPr>
            <w:rFonts w:cs="Arial"/>
            <w:sz w:val="20"/>
            <w:szCs w:val="20"/>
          </w:rPr>
          <w:delText xml:space="preserve"> </w:delText>
        </w:r>
      </w:del>
      <w:r w:rsidRPr="008F1C96">
        <w:rPr>
          <w:rFonts w:cs="Arial"/>
          <w:sz w:val="20"/>
          <w:szCs w:val="20"/>
        </w:rPr>
        <w:t xml:space="preserve"> or </w:t>
      </w:r>
      <w:del w:id="1343" w:author="James Collocott" w:date="2015-11-04T17:30:00Z">
        <w:r w:rsidRPr="008F1C96" w:rsidDel="00D16326">
          <w:rPr>
            <w:rFonts w:cs="Arial"/>
            <w:sz w:val="20"/>
            <w:szCs w:val="20"/>
          </w:rPr>
          <w:delText xml:space="preserve"> </w:delText>
        </w:r>
      </w:del>
      <w:r w:rsidRPr="008F1C96">
        <w:rPr>
          <w:rFonts w:cs="Arial"/>
          <w:sz w:val="20"/>
          <w:szCs w:val="20"/>
        </w:rPr>
        <w:t>processes</w:t>
      </w:r>
      <w:del w:id="1344" w:author="James Collocott" w:date="2015-11-04T17:30:00Z">
        <w:r w:rsidRPr="008F1C96" w:rsidDel="00D16326">
          <w:rPr>
            <w:rFonts w:cs="Arial"/>
            <w:sz w:val="20"/>
            <w:szCs w:val="20"/>
          </w:rPr>
          <w:delText xml:space="preserve"> </w:delText>
        </w:r>
      </w:del>
      <w:r w:rsidRPr="008F1C96">
        <w:rPr>
          <w:rFonts w:cs="Arial"/>
          <w:sz w:val="20"/>
          <w:szCs w:val="20"/>
        </w:rPr>
        <w:t xml:space="preserve"> carried </w:t>
      </w:r>
      <w:del w:id="1345" w:author="James Collocott" w:date="2015-11-04T17:30:00Z">
        <w:r w:rsidRPr="008F1C96" w:rsidDel="00D16326">
          <w:rPr>
            <w:rFonts w:cs="Arial"/>
            <w:sz w:val="20"/>
            <w:szCs w:val="20"/>
          </w:rPr>
          <w:delText xml:space="preserve"> </w:delText>
        </w:r>
      </w:del>
      <w:r w:rsidRPr="008F1C96">
        <w:rPr>
          <w:rFonts w:cs="Arial"/>
          <w:sz w:val="20"/>
          <w:szCs w:val="20"/>
        </w:rPr>
        <w:t xml:space="preserve">out </w:t>
      </w:r>
      <w:del w:id="1346" w:author="James Collocott" w:date="2015-11-04T17:30:00Z">
        <w:r w:rsidRPr="008F1C96" w:rsidDel="00D16326">
          <w:rPr>
            <w:rFonts w:cs="Arial"/>
            <w:sz w:val="20"/>
            <w:szCs w:val="20"/>
          </w:rPr>
          <w:delText xml:space="preserve"> </w:delText>
        </w:r>
      </w:del>
      <w:r w:rsidRPr="008F1C96">
        <w:rPr>
          <w:rFonts w:cs="Arial"/>
          <w:sz w:val="20"/>
          <w:szCs w:val="20"/>
        </w:rPr>
        <w:t xml:space="preserve">by </w:t>
      </w:r>
      <w:del w:id="1347" w:author="James Collocott" w:date="2015-11-04T17:30:00Z">
        <w:r w:rsidRPr="008F1C96" w:rsidDel="00D16326">
          <w:rPr>
            <w:rFonts w:cs="Arial"/>
            <w:sz w:val="20"/>
            <w:szCs w:val="20"/>
          </w:rPr>
          <w:delText xml:space="preserve"> </w:delText>
        </w:r>
      </w:del>
      <w:r w:rsidRPr="008F1C96">
        <w:rPr>
          <w:rFonts w:cs="Arial"/>
          <w:sz w:val="20"/>
          <w:szCs w:val="20"/>
        </w:rPr>
        <w:t xml:space="preserve">the </w:t>
      </w:r>
      <w:del w:id="1348" w:author="James Collocott" w:date="2015-11-04T17:30:00Z">
        <w:r w:rsidRPr="008F1C96" w:rsidDel="00D16326">
          <w:rPr>
            <w:rFonts w:cs="Arial"/>
            <w:sz w:val="20"/>
            <w:szCs w:val="20"/>
          </w:rPr>
          <w:delText xml:space="preserve"> </w:delText>
        </w:r>
      </w:del>
      <w:r w:rsidRPr="008F1C96">
        <w:rPr>
          <w:rFonts w:cs="Arial"/>
          <w:sz w:val="20"/>
          <w:szCs w:val="20"/>
        </w:rPr>
        <w:t>Authority currently</w:t>
      </w:r>
      <w:ins w:id="1349" w:author="James Collocott" w:date="2015-11-04T17:30:00Z">
        <w:r w:rsidR="00D16326" w:rsidRPr="008F1C96">
          <w:rPr>
            <w:rFonts w:cs="Arial"/>
            <w:sz w:val="20"/>
            <w:szCs w:val="20"/>
          </w:rPr>
          <w:t>,</w:t>
        </w:r>
      </w:ins>
      <w:r w:rsidRPr="008F1C96">
        <w:rPr>
          <w:rFonts w:cs="Arial"/>
          <w:sz w:val="20"/>
          <w:szCs w:val="20"/>
        </w:rPr>
        <w:t xml:space="preserve"> or in the past; operations or processes carried out by previous property owners</w:t>
      </w:r>
      <w:ins w:id="1350" w:author="James Collocott" w:date="2015-11-05T18:04:00Z">
        <w:r w:rsidR="001932A0" w:rsidRPr="008F1C96">
          <w:rPr>
            <w:rFonts w:cs="Arial"/>
            <w:sz w:val="20"/>
            <w:szCs w:val="20"/>
          </w:rPr>
          <w:t>,</w:t>
        </w:r>
      </w:ins>
      <w:r w:rsidRPr="008F1C96">
        <w:rPr>
          <w:rFonts w:cs="Arial"/>
          <w:sz w:val="20"/>
          <w:szCs w:val="20"/>
        </w:rPr>
        <w:t xml:space="preserve"> such as military organizations or industrial concerns; or from the property of adjacent landowners.  </w:t>
      </w:r>
      <w:del w:id="1351" w:author="James Collocott" w:date="2015-11-04T19:38:00Z">
        <w:r w:rsidRPr="008F1C96" w:rsidDel="001D43E7">
          <w:rPr>
            <w:rFonts w:cs="Arial"/>
            <w:sz w:val="20"/>
            <w:szCs w:val="20"/>
          </w:rPr>
          <w:delText xml:space="preserve"> </w:delText>
        </w:r>
      </w:del>
      <w:r w:rsidRPr="008F1C96">
        <w:rPr>
          <w:rFonts w:cs="Arial"/>
          <w:sz w:val="20"/>
          <w:szCs w:val="20"/>
        </w:rPr>
        <w:t xml:space="preserve">In addition to the largely invisible contaminants, there could be an issue with </w:t>
      </w:r>
      <w:del w:id="1352" w:author="James Collocott" w:date="2015-11-05T18:04:00Z">
        <w:r w:rsidRPr="008F1C96" w:rsidDel="001932A0">
          <w:rPr>
            <w:rFonts w:cs="Arial"/>
            <w:sz w:val="20"/>
            <w:szCs w:val="20"/>
          </w:rPr>
          <w:delText xml:space="preserve"> </w:delText>
        </w:r>
      </w:del>
      <w:r w:rsidRPr="008F1C96">
        <w:rPr>
          <w:rFonts w:cs="Arial"/>
          <w:sz w:val="20"/>
          <w:szCs w:val="20"/>
        </w:rPr>
        <w:t xml:space="preserve">larger </w:t>
      </w:r>
      <w:del w:id="1353" w:author="James Collocott" w:date="2015-11-05T18:04:00Z">
        <w:r w:rsidRPr="008F1C96" w:rsidDel="001932A0">
          <w:rPr>
            <w:rFonts w:cs="Arial"/>
            <w:sz w:val="20"/>
            <w:szCs w:val="20"/>
          </w:rPr>
          <w:delText xml:space="preserve"> </w:delText>
        </w:r>
      </w:del>
      <w:r w:rsidRPr="008F1C96">
        <w:rPr>
          <w:rFonts w:cs="Arial"/>
          <w:sz w:val="20"/>
          <w:szCs w:val="20"/>
        </w:rPr>
        <w:t xml:space="preserve">items </w:t>
      </w:r>
      <w:del w:id="1354" w:author="James Collocott" w:date="2015-11-05T18:04:00Z">
        <w:r w:rsidRPr="008F1C96" w:rsidDel="001932A0">
          <w:rPr>
            <w:rFonts w:cs="Arial"/>
            <w:sz w:val="20"/>
            <w:szCs w:val="20"/>
          </w:rPr>
          <w:delText xml:space="preserve"> </w:delText>
        </w:r>
      </w:del>
      <w:r w:rsidRPr="008F1C96">
        <w:rPr>
          <w:rFonts w:cs="Arial"/>
          <w:sz w:val="20"/>
          <w:szCs w:val="20"/>
        </w:rPr>
        <w:t>of</w:t>
      </w:r>
      <w:del w:id="1355" w:author="James Collocott" w:date="2015-11-05T18:04:00Z">
        <w:r w:rsidRPr="008F1C96" w:rsidDel="001932A0">
          <w:rPr>
            <w:rFonts w:cs="Arial"/>
            <w:sz w:val="20"/>
            <w:szCs w:val="20"/>
          </w:rPr>
          <w:delText xml:space="preserve"> </w:delText>
        </w:r>
      </w:del>
      <w:r w:rsidRPr="008F1C96">
        <w:rPr>
          <w:rFonts w:cs="Arial"/>
          <w:sz w:val="20"/>
          <w:szCs w:val="20"/>
        </w:rPr>
        <w:t xml:space="preserve"> junk, </w:t>
      </w:r>
      <w:del w:id="1356" w:author="James Collocott" w:date="2015-11-05T18:04:00Z">
        <w:r w:rsidRPr="008F1C96" w:rsidDel="001932A0">
          <w:rPr>
            <w:rFonts w:cs="Arial"/>
            <w:sz w:val="20"/>
            <w:szCs w:val="20"/>
          </w:rPr>
          <w:delText xml:space="preserve"> </w:delText>
        </w:r>
      </w:del>
      <w:r w:rsidRPr="008F1C96">
        <w:rPr>
          <w:rFonts w:cs="Arial"/>
          <w:sz w:val="20"/>
          <w:szCs w:val="20"/>
        </w:rPr>
        <w:t xml:space="preserve">which </w:t>
      </w:r>
      <w:del w:id="1357" w:author="James Collocott" w:date="2015-11-05T18:04:00Z">
        <w:r w:rsidRPr="008F1C96" w:rsidDel="001932A0">
          <w:rPr>
            <w:rFonts w:cs="Arial"/>
            <w:sz w:val="20"/>
            <w:szCs w:val="20"/>
          </w:rPr>
          <w:delText xml:space="preserve"> </w:delText>
        </w:r>
      </w:del>
      <w:r w:rsidRPr="008F1C96">
        <w:rPr>
          <w:rFonts w:cs="Arial"/>
          <w:sz w:val="20"/>
          <w:szCs w:val="20"/>
        </w:rPr>
        <w:t xml:space="preserve">are </w:t>
      </w:r>
      <w:del w:id="1358" w:author="James Collocott" w:date="2015-11-05T18:04:00Z">
        <w:r w:rsidRPr="008F1C96" w:rsidDel="001932A0">
          <w:rPr>
            <w:rFonts w:cs="Arial"/>
            <w:sz w:val="20"/>
            <w:szCs w:val="20"/>
          </w:rPr>
          <w:delText xml:space="preserve"> </w:delText>
        </w:r>
      </w:del>
      <w:r w:rsidRPr="008F1C96">
        <w:rPr>
          <w:rFonts w:cs="Arial"/>
          <w:sz w:val="20"/>
          <w:szCs w:val="20"/>
        </w:rPr>
        <w:t>not</w:t>
      </w:r>
      <w:del w:id="1359" w:author="James Collocott" w:date="2015-11-05T18:04:00Z">
        <w:r w:rsidRPr="008F1C96" w:rsidDel="001932A0">
          <w:rPr>
            <w:rFonts w:cs="Arial"/>
            <w:sz w:val="20"/>
            <w:szCs w:val="20"/>
          </w:rPr>
          <w:delText xml:space="preserve"> </w:delText>
        </w:r>
      </w:del>
      <w:r w:rsidRPr="008F1C96">
        <w:rPr>
          <w:rFonts w:cs="Arial"/>
          <w:sz w:val="20"/>
          <w:szCs w:val="20"/>
        </w:rPr>
        <w:t xml:space="preserve"> only </w:t>
      </w:r>
      <w:del w:id="1360" w:author="James Collocott" w:date="2015-11-05T18:04:00Z">
        <w:r w:rsidRPr="008F1C96" w:rsidDel="001932A0">
          <w:rPr>
            <w:rFonts w:cs="Arial"/>
            <w:sz w:val="20"/>
            <w:szCs w:val="20"/>
          </w:rPr>
          <w:delText xml:space="preserve"> </w:delText>
        </w:r>
      </w:del>
      <w:r w:rsidRPr="008F1C96">
        <w:rPr>
          <w:rFonts w:cs="Arial"/>
          <w:sz w:val="20"/>
          <w:szCs w:val="20"/>
        </w:rPr>
        <w:t xml:space="preserve">an </w:t>
      </w:r>
      <w:del w:id="1361" w:author="James Collocott" w:date="2015-11-05T18:04:00Z">
        <w:r w:rsidRPr="008F1C96" w:rsidDel="001932A0">
          <w:rPr>
            <w:rFonts w:cs="Arial"/>
            <w:sz w:val="20"/>
            <w:szCs w:val="20"/>
          </w:rPr>
          <w:delText xml:space="preserve"> </w:delText>
        </w:r>
      </w:del>
      <w:r w:rsidRPr="008F1C96">
        <w:rPr>
          <w:rFonts w:cs="Arial"/>
          <w:sz w:val="20"/>
          <w:szCs w:val="20"/>
        </w:rPr>
        <w:t xml:space="preserve">eyesore </w:t>
      </w:r>
      <w:del w:id="1362" w:author="James Collocott" w:date="2015-11-05T18:04:00Z">
        <w:r w:rsidRPr="008F1C96" w:rsidDel="001932A0">
          <w:rPr>
            <w:rFonts w:cs="Arial"/>
            <w:sz w:val="20"/>
            <w:szCs w:val="20"/>
          </w:rPr>
          <w:delText xml:space="preserve"> </w:delText>
        </w:r>
      </w:del>
      <w:r w:rsidRPr="008F1C96">
        <w:rPr>
          <w:rFonts w:cs="Arial"/>
          <w:sz w:val="20"/>
          <w:szCs w:val="20"/>
        </w:rPr>
        <w:t xml:space="preserve">but </w:t>
      </w:r>
      <w:del w:id="1363" w:author="James Collocott" w:date="2015-11-05T18:04:00Z">
        <w:r w:rsidRPr="008F1C96" w:rsidDel="001932A0">
          <w:rPr>
            <w:rFonts w:cs="Arial"/>
            <w:sz w:val="20"/>
            <w:szCs w:val="20"/>
          </w:rPr>
          <w:delText xml:space="preserve"> </w:delText>
        </w:r>
      </w:del>
      <w:r w:rsidRPr="008F1C96">
        <w:rPr>
          <w:rFonts w:cs="Arial"/>
          <w:sz w:val="20"/>
          <w:szCs w:val="20"/>
        </w:rPr>
        <w:t xml:space="preserve">may </w:t>
      </w:r>
      <w:del w:id="1364" w:author="James Collocott" w:date="2015-11-05T18:04:00Z">
        <w:r w:rsidRPr="008F1C96" w:rsidDel="001932A0">
          <w:rPr>
            <w:rFonts w:cs="Arial"/>
            <w:sz w:val="20"/>
            <w:szCs w:val="20"/>
          </w:rPr>
          <w:delText xml:space="preserve"> </w:delText>
        </w:r>
      </w:del>
      <w:r w:rsidRPr="008F1C96">
        <w:rPr>
          <w:rFonts w:cs="Arial"/>
          <w:sz w:val="20"/>
          <w:szCs w:val="20"/>
        </w:rPr>
        <w:t xml:space="preserve">be </w:t>
      </w:r>
      <w:del w:id="1365" w:author="James Collocott" w:date="2015-11-05T18:04:00Z">
        <w:r w:rsidRPr="008F1C96" w:rsidDel="001932A0">
          <w:rPr>
            <w:rFonts w:cs="Arial"/>
            <w:sz w:val="20"/>
            <w:szCs w:val="20"/>
          </w:rPr>
          <w:delText xml:space="preserve"> </w:delText>
        </w:r>
      </w:del>
      <w:r w:rsidRPr="008F1C96">
        <w:rPr>
          <w:rFonts w:cs="Arial"/>
          <w:sz w:val="20"/>
          <w:szCs w:val="20"/>
        </w:rPr>
        <w:t xml:space="preserve">leaching contaminants such as </w:t>
      </w:r>
      <w:ins w:id="1366" w:author="James Collocott" w:date="2015-11-04T17:29:00Z">
        <w:r w:rsidR="00D16326" w:rsidRPr="008F1C96">
          <w:rPr>
            <w:rFonts w:cs="Arial"/>
            <w:sz w:val="20"/>
            <w:szCs w:val="20"/>
          </w:rPr>
          <w:t>printed circuit boards (</w:t>
        </w:r>
      </w:ins>
      <w:r w:rsidRPr="008F1C96">
        <w:rPr>
          <w:rFonts w:cs="Arial"/>
          <w:sz w:val="20"/>
          <w:szCs w:val="20"/>
        </w:rPr>
        <w:t>PCBs</w:t>
      </w:r>
      <w:ins w:id="1367" w:author="James Collocott" w:date="2015-11-04T17:30:00Z">
        <w:r w:rsidR="00D16326" w:rsidRPr="008F1C96">
          <w:rPr>
            <w:rFonts w:cs="Arial"/>
            <w:sz w:val="20"/>
            <w:szCs w:val="20"/>
          </w:rPr>
          <w:t>)</w:t>
        </w:r>
      </w:ins>
      <w:r w:rsidRPr="008F1C96">
        <w:rPr>
          <w:rFonts w:cs="Arial"/>
          <w:sz w:val="20"/>
          <w:szCs w:val="20"/>
        </w:rPr>
        <w:t xml:space="preserve">, lead, or hydrocarbons into the ground and ground water. </w:t>
      </w:r>
    </w:p>
    <w:p w14:paraId="7DDD382D" w14:textId="77777777" w:rsidR="009D65C8" w:rsidRPr="008F1C96" w:rsidRDefault="009D65C8" w:rsidP="00175426">
      <w:pPr>
        <w:spacing w:before="120"/>
        <w:jc w:val="both"/>
        <w:rPr>
          <w:rFonts w:cs="Arial"/>
          <w:sz w:val="20"/>
          <w:szCs w:val="20"/>
        </w:rPr>
      </w:pPr>
      <w:r w:rsidRPr="008F1C96">
        <w:rPr>
          <w:rFonts w:cs="Arial"/>
          <w:sz w:val="20"/>
          <w:szCs w:val="20"/>
        </w:rPr>
        <w:t>Here are ways to handle land contamination:</w:t>
      </w:r>
    </w:p>
    <w:p w14:paraId="2AC10864" w14:textId="00833406"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Avoid contamination legacies by taking preventive measures now. </w:t>
      </w:r>
      <w:ins w:id="1368" w:author="James Collocott" w:date="2015-11-05T18:05:00Z">
        <w:r w:rsidR="001932A0" w:rsidRPr="008F1C96">
          <w:rPr>
            <w:rFonts w:cs="Arial"/>
            <w:sz w:val="20"/>
            <w:szCs w:val="20"/>
          </w:rPr>
          <w:t xml:space="preserve"> </w:t>
        </w:r>
      </w:ins>
      <w:r w:rsidRPr="008F1C96">
        <w:rPr>
          <w:rFonts w:cs="Arial"/>
          <w:sz w:val="20"/>
          <w:szCs w:val="20"/>
        </w:rPr>
        <w:t>Identify past activities in order to determine likely contaminants.</w:t>
      </w:r>
    </w:p>
    <w:p w14:paraId="4A6BA97D" w14:textId="01462976"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The order in which the Authority conducts restoration and clean</w:t>
      </w:r>
      <w:ins w:id="1369" w:author="James Collocott" w:date="2015-11-05T18:05:00Z">
        <w:r w:rsidR="001932A0" w:rsidRPr="008F1C96">
          <w:rPr>
            <w:rFonts w:cs="Arial"/>
            <w:sz w:val="20"/>
            <w:szCs w:val="20"/>
          </w:rPr>
          <w:t>-</w:t>
        </w:r>
      </w:ins>
      <w:r w:rsidRPr="008F1C96">
        <w:rPr>
          <w:rFonts w:cs="Arial"/>
          <w:sz w:val="20"/>
          <w:szCs w:val="20"/>
        </w:rPr>
        <w:t>up activities may be based on a "worst-first" scenario that assigns the highest and most immediate priority to those facilities representing the greatest hazard to the environment and to public health and welfare.  Some of the criteria used to assign priority could be: imminent and substantial danger to public health or welfare; anticipated danger in the near-term from potential accident, deterioration or failure of safeguards while attempting clean</w:t>
      </w:r>
      <w:ins w:id="1370" w:author="James Collocott" w:date="2015-11-05T18:05:00Z">
        <w:r w:rsidR="001932A0" w:rsidRPr="008F1C96">
          <w:rPr>
            <w:rFonts w:cs="Arial"/>
            <w:sz w:val="20"/>
            <w:szCs w:val="20"/>
          </w:rPr>
          <w:t>-</w:t>
        </w:r>
      </w:ins>
      <w:r w:rsidRPr="008F1C96">
        <w:rPr>
          <w:rFonts w:cs="Arial"/>
          <w:sz w:val="20"/>
          <w:szCs w:val="20"/>
        </w:rPr>
        <w:t>up or restoration; an ongoing condition with unknown, but potentially serious health consequences unless action is taken; and legally-binding agreements with regulatory agencies.</w:t>
      </w:r>
    </w:p>
    <w:p w14:paraId="1F51ECFD" w14:textId="1E34CE71" w:rsidR="009D65C8" w:rsidRPr="00B10169" w:rsidDel="000B7C6E" w:rsidRDefault="00B10169" w:rsidP="000B7C6E">
      <w:pPr>
        <w:pStyle w:val="Heading2"/>
        <w:keepNext w:val="0"/>
        <w:numPr>
          <w:ilvl w:val="1"/>
          <w:numId w:val="34"/>
        </w:numPr>
        <w:tabs>
          <w:tab w:val="clear" w:pos="851"/>
          <w:tab w:val="num" w:pos="0"/>
          <w:tab w:val="num" w:pos="567"/>
        </w:tabs>
        <w:spacing w:before="240"/>
        <w:ind w:left="0" w:firstLine="0"/>
        <w:jc w:val="left"/>
        <w:rPr>
          <w:del w:id="1371" w:author="Adam Hay" w:date="2015-11-18T01:59:00Z"/>
          <w:rFonts w:cs="Arial"/>
          <w:sz w:val="20"/>
        </w:rPr>
      </w:pPr>
      <w:r w:rsidRPr="00B10169">
        <w:rPr>
          <w:rFonts w:cs="Arial"/>
          <w:sz w:val="20"/>
        </w:rPr>
        <w:br w:type="page"/>
      </w:r>
      <w:ins w:id="1372" w:author="Adam Hay" w:date="2015-11-18T01:59:00Z">
        <w:r w:rsidR="000B7C6E" w:rsidRPr="00B10169" w:rsidDel="000B7C6E">
          <w:rPr>
            <w:rFonts w:cs="Arial"/>
            <w:sz w:val="20"/>
          </w:rPr>
          <w:lastRenderedPageBreak/>
          <w:t xml:space="preserve"> </w:t>
        </w:r>
      </w:ins>
      <w:del w:id="1373" w:author="Adam Hay" w:date="2015-11-18T01:59:00Z">
        <w:r w:rsidR="009D65C8" w:rsidRPr="00B10169" w:rsidDel="000B7C6E">
          <w:rPr>
            <w:rFonts w:cs="Arial"/>
            <w:sz w:val="20"/>
          </w:rPr>
          <w:delText>Waste Management</w:delText>
        </w:r>
      </w:del>
    </w:p>
    <w:p w14:paraId="24FD71D1" w14:textId="7F28E32A" w:rsidR="009D65C8" w:rsidRPr="008F1C96" w:rsidDel="000B7C6E" w:rsidRDefault="009D65C8">
      <w:pPr>
        <w:pStyle w:val="Heading2"/>
        <w:keepNext w:val="0"/>
        <w:numPr>
          <w:ilvl w:val="1"/>
          <w:numId w:val="34"/>
        </w:numPr>
        <w:tabs>
          <w:tab w:val="clear" w:pos="851"/>
          <w:tab w:val="num" w:pos="0"/>
          <w:tab w:val="num" w:pos="567"/>
        </w:tabs>
        <w:spacing w:before="240"/>
        <w:ind w:left="0" w:firstLine="0"/>
        <w:jc w:val="left"/>
        <w:rPr>
          <w:del w:id="1374" w:author="Adam Hay" w:date="2015-11-18T01:59:00Z"/>
          <w:rFonts w:cs="Arial"/>
          <w:sz w:val="20"/>
        </w:rPr>
        <w:pPrChange w:id="1375" w:author="Adam Hay" w:date="2015-11-18T01:59:00Z">
          <w:pPr>
            <w:spacing w:before="120"/>
          </w:pPr>
        </w:pPrChange>
      </w:pPr>
      <w:bookmarkStart w:id="1376" w:name="_Toc435575546"/>
      <w:del w:id="1377" w:author="Adam Hay" w:date="2015-11-18T01:59:00Z">
        <w:r w:rsidRPr="008F1C96" w:rsidDel="000B7C6E">
          <w:rPr>
            <w:rFonts w:cs="Arial"/>
            <w:sz w:val="20"/>
          </w:rPr>
          <w:delText xml:space="preserve">In any organization, the uncontrolled generation of waste has the potential to create environmental damage and goes directly against the principles of sustainable operations. </w:delText>
        </w:r>
      </w:del>
      <w:ins w:id="1378" w:author="James Collocott" w:date="2015-11-05T18:05:00Z">
        <w:del w:id="1379" w:author="Adam Hay" w:date="2015-11-18T01:59:00Z">
          <w:r w:rsidR="0030722C" w:rsidRPr="008F1C96" w:rsidDel="000B7C6E">
            <w:rPr>
              <w:rFonts w:cs="Arial"/>
              <w:sz w:val="20"/>
            </w:rPr>
            <w:delText xml:space="preserve"> </w:delText>
          </w:r>
        </w:del>
      </w:ins>
      <w:del w:id="1380" w:author="Adam Hay" w:date="2015-11-18T01:59:00Z">
        <w:r w:rsidRPr="008F1C96" w:rsidDel="000B7C6E">
          <w:rPr>
            <w:rFonts w:cs="Arial"/>
            <w:sz w:val="20"/>
          </w:rPr>
          <w:delText>Waste should be managed for a number of key reasons;</w:delText>
        </w:r>
        <w:bookmarkEnd w:id="1376"/>
      </w:del>
    </w:p>
    <w:p w14:paraId="2A04127A" w14:textId="5E9FAEE7" w:rsidR="009D65C8" w:rsidRPr="008F1C96" w:rsidDel="000B7C6E" w:rsidRDefault="009D65C8">
      <w:pPr>
        <w:pStyle w:val="Heading2"/>
        <w:keepNext w:val="0"/>
        <w:numPr>
          <w:ilvl w:val="1"/>
          <w:numId w:val="34"/>
        </w:numPr>
        <w:tabs>
          <w:tab w:val="clear" w:pos="851"/>
          <w:tab w:val="num" w:pos="0"/>
          <w:tab w:val="num" w:pos="567"/>
        </w:tabs>
        <w:spacing w:before="240"/>
        <w:ind w:left="0" w:firstLine="0"/>
        <w:jc w:val="left"/>
        <w:rPr>
          <w:del w:id="1381" w:author="Adam Hay" w:date="2015-11-18T01:59:00Z"/>
          <w:rFonts w:cs="Arial"/>
          <w:sz w:val="20"/>
        </w:rPr>
        <w:pPrChange w:id="1382" w:author="Adam Hay" w:date="2015-11-18T01:59:00Z">
          <w:pPr>
            <w:numPr>
              <w:numId w:val="36"/>
            </w:numPr>
            <w:spacing w:before="120"/>
            <w:ind w:left="1140" w:hanging="360"/>
          </w:pPr>
        </w:pPrChange>
      </w:pPr>
      <w:bookmarkStart w:id="1383" w:name="_Toc435575547"/>
      <w:del w:id="1384" w:author="Adam Hay" w:date="2015-11-18T01:59:00Z">
        <w:r w:rsidRPr="008F1C96" w:rsidDel="000B7C6E">
          <w:rPr>
            <w:rFonts w:cs="Arial"/>
            <w:sz w:val="20"/>
          </w:rPr>
          <w:delText>To conserve resources of water, energy and raw materials</w:delText>
        </w:r>
        <w:bookmarkEnd w:id="1383"/>
      </w:del>
    </w:p>
    <w:p w14:paraId="7945AAF5" w14:textId="2F05BC72" w:rsidR="009D65C8" w:rsidRPr="008F1C96" w:rsidDel="000B7C6E" w:rsidRDefault="009D65C8">
      <w:pPr>
        <w:pStyle w:val="Heading2"/>
        <w:keepNext w:val="0"/>
        <w:numPr>
          <w:ilvl w:val="1"/>
          <w:numId w:val="34"/>
        </w:numPr>
        <w:tabs>
          <w:tab w:val="clear" w:pos="851"/>
          <w:tab w:val="num" w:pos="0"/>
          <w:tab w:val="num" w:pos="567"/>
        </w:tabs>
        <w:spacing w:before="240"/>
        <w:ind w:left="0" w:firstLine="0"/>
        <w:jc w:val="left"/>
        <w:rPr>
          <w:del w:id="1385" w:author="Adam Hay" w:date="2015-11-18T01:59:00Z"/>
          <w:rFonts w:cs="Arial"/>
          <w:sz w:val="20"/>
        </w:rPr>
        <w:pPrChange w:id="1386" w:author="Adam Hay" w:date="2015-11-18T01:59:00Z">
          <w:pPr>
            <w:numPr>
              <w:numId w:val="36"/>
            </w:numPr>
            <w:spacing w:before="120"/>
            <w:ind w:left="1140" w:hanging="360"/>
          </w:pPr>
        </w:pPrChange>
      </w:pPr>
      <w:bookmarkStart w:id="1387" w:name="_Toc435575548"/>
      <w:del w:id="1388" w:author="Adam Hay" w:date="2015-11-18T01:59:00Z">
        <w:r w:rsidRPr="008F1C96" w:rsidDel="000B7C6E">
          <w:rPr>
            <w:rFonts w:cs="Arial"/>
            <w:sz w:val="20"/>
          </w:rPr>
          <w:delText>To minimize pollution of land, air and water</w:delText>
        </w:r>
        <w:bookmarkEnd w:id="1387"/>
      </w:del>
    </w:p>
    <w:p w14:paraId="00BC74A4" w14:textId="4E3946C3" w:rsidR="009D65C8" w:rsidRPr="008F1C96" w:rsidDel="000B7C6E" w:rsidRDefault="009D65C8">
      <w:pPr>
        <w:pStyle w:val="Heading2"/>
        <w:keepNext w:val="0"/>
        <w:numPr>
          <w:ilvl w:val="1"/>
          <w:numId w:val="34"/>
        </w:numPr>
        <w:tabs>
          <w:tab w:val="clear" w:pos="851"/>
          <w:tab w:val="num" w:pos="0"/>
          <w:tab w:val="num" w:pos="567"/>
        </w:tabs>
        <w:spacing w:before="240"/>
        <w:ind w:left="0" w:firstLine="0"/>
        <w:jc w:val="left"/>
        <w:rPr>
          <w:del w:id="1389" w:author="Adam Hay" w:date="2015-11-18T01:59:00Z"/>
          <w:rFonts w:cs="Arial"/>
          <w:sz w:val="20"/>
        </w:rPr>
        <w:pPrChange w:id="1390" w:author="Adam Hay" w:date="2015-11-18T01:59:00Z">
          <w:pPr>
            <w:numPr>
              <w:numId w:val="36"/>
            </w:numPr>
            <w:spacing w:before="120"/>
            <w:ind w:left="1140" w:hanging="360"/>
          </w:pPr>
        </w:pPrChange>
      </w:pPr>
      <w:bookmarkStart w:id="1391" w:name="_Toc435575549"/>
      <w:del w:id="1392" w:author="Adam Hay" w:date="2015-11-18T01:59:00Z">
        <w:r w:rsidRPr="008F1C96" w:rsidDel="000B7C6E">
          <w:rPr>
            <w:rFonts w:cs="Arial"/>
            <w:sz w:val="20"/>
          </w:rPr>
          <w:delText>To enhance business performance and maintain corporate social responsibility and</w:delText>
        </w:r>
        <w:bookmarkEnd w:id="1391"/>
      </w:del>
    </w:p>
    <w:p w14:paraId="3D238F35" w14:textId="29451C68" w:rsidR="00027263" w:rsidRPr="008F1C96" w:rsidDel="000B7C6E" w:rsidRDefault="009D65C8">
      <w:pPr>
        <w:pStyle w:val="Heading2"/>
        <w:keepNext w:val="0"/>
        <w:numPr>
          <w:ilvl w:val="1"/>
          <w:numId w:val="34"/>
        </w:numPr>
        <w:tabs>
          <w:tab w:val="clear" w:pos="851"/>
          <w:tab w:val="num" w:pos="0"/>
          <w:tab w:val="num" w:pos="567"/>
        </w:tabs>
        <w:spacing w:before="240"/>
        <w:ind w:left="0" w:firstLine="0"/>
        <w:jc w:val="left"/>
        <w:rPr>
          <w:del w:id="1393" w:author="Adam Hay" w:date="2015-11-18T01:59:00Z"/>
          <w:rFonts w:cs="Arial"/>
          <w:sz w:val="20"/>
        </w:rPr>
        <w:pPrChange w:id="1394" w:author="Adam Hay" w:date="2015-11-18T01:59:00Z">
          <w:pPr>
            <w:numPr>
              <w:numId w:val="36"/>
            </w:numPr>
            <w:spacing w:before="120"/>
            <w:ind w:left="1140" w:hanging="360"/>
          </w:pPr>
        </w:pPrChange>
      </w:pPr>
      <w:bookmarkStart w:id="1395" w:name="_Toc435575550"/>
      <w:del w:id="1396" w:author="Adam Hay" w:date="2015-11-18T01:59:00Z">
        <w:r w:rsidRPr="008F1C96" w:rsidDel="000B7C6E">
          <w:rPr>
            <w:rFonts w:cs="Arial"/>
            <w:sz w:val="20"/>
          </w:rPr>
          <w:delText>To improve occupational Health &amp; Safety</w:delText>
        </w:r>
        <w:bookmarkEnd w:id="1395"/>
      </w:del>
    </w:p>
    <w:p w14:paraId="00190028" w14:textId="722DE995" w:rsidR="00027263"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397" w:author="James Collocott" w:date="2015-11-11T15:15:00Z"/>
          <w:del w:id="1398" w:author="Adam Hay" w:date="2015-11-18T01:59:00Z"/>
          <w:rFonts w:cs="Arial"/>
          <w:sz w:val="20"/>
        </w:rPr>
        <w:pPrChange w:id="1399" w:author="Adam Hay" w:date="2015-11-18T01:59:00Z">
          <w:pPr>
            <w:numPr>
              <w:numId w:val="36"/>
            </w:numPr>
            <w:spacing w:before="120"/>
            <w:ind w:left="1140" w:hanging="360"/>
          </w:pPr>
        </w:pPrChange>
      </w:pPr>
      <w:bookmarkStart w:id="1400" w:name="_Toc435575551"/>
      <w:ins w:id="1401" w:author="James Collocott" w:date="2015-11-11T15:12:00Z">
        <w:del w:id="1402" w:author="Adam Hay" w:date="2015-11-18T01:59:00Z">
          <w:r w:rsidRPr="008F1C96" w:rsidDel="000B7C6E">
            <w:rPr>
              <w:rFonts w:cs="Arial"/>
              <w:sz w:val="20"/>
              <w:highlight w:val="yellow"/>
            </w:rPr>
            <w:delText>Where relevant, a</w:delText>
          </w:r>
        </w:del>
      </w:ins>
      <w:ins w:id="1403" w:author="James Collocott" w:date="2015-11-11T14:58:00Z">
        <w:del w:id="1404" w:author="Adam Hay" w:date="2015-11-18T01:59:00Z">
          <w:r w:rsidR="00027263" w:rsidRPr="008F1C96" w:rsidDel="000B7C6E">
            <w:rPr>
              <w:rFonts w:cs="Arial"/>
              <w:sz w:val="20"/>
              <w:highlight w:val="yellow"/>
              <w:rPrChange w:id="1405" w:author="James Collocott" w:date="2015-11-11T15:00:00Z">
                <w:rPr>
                  <w:rFonts w:cs="Arial"/>
                </w:rPr>
              </w:rPrChange>
            </w:rPr>
            <w:delText xml:space="preserve">ddress the issue of waste having to be removed from </w:delText>
          </w:r>
        </w:del>
      </w:ins>
      <w:ins w:id="1406" w:author="James Collocott" w:date="2015-11-11T14:59:00Z">
        <w:del w:id="1407" w:author="Adam Hay" w:date="2015-11-18T01:59:00Z">
          <w:r w:rsidR="00027263" w:rsidRPr="008F1C96" w:rsidDel="000B7C6E">
            <w:rPr>
              <w:rFonts w:cs="Arial"/>
              <w:sz w:val="20"/>
              <w:highlight w:val="yellow"/>
              <w:rPrChange w:id="1408" w:author="James Collocott" w:date="2015-11-11T15:00:00Z">
                <w:rPr>
                  <w:rFonts w:cs="Arial"/>
                </w:rPr>
              </w:rPrChange>
            </w:rPr>
            <w:delText xml:space="preserve">automated AtoN sites when the maintenance/construction team </w:delText>
          </w:r>
        </w:del>
      </w:ins>
      <w:ins w:id="1409" w:author="James Collocott" w:date="2015-11-11T15:00:00Z">
        <w:del w:id="1410" w:author="Adam Hay" w:date="2015-11-18T01:59:00Z">
          <w:r w:rsidR="00027263" w:rsidRPr="008F1C96" w:rsidDel="000B7C6E">
            <w:rPr>
              <w:rFonts w:cs="Arial"/>
              <w:sz w:val="20"/>
              <w:highlight w:val="yellow"/>
              <w:rPrChange w:id="1411" w:author="James Collocott" w:date="2015-11-11T15:00:00Z">
                <w:rPr>
                  <w:rFonts w:cs="Arial"/>
                </w:rPr>
              </w:rPrChange>
            </w:rPr>
            <w:delText>departs</w:delText>
          </w:r>
        </w:del>
      </w:ins>
      <w:bookmarkEnd w:id="1400"/>
    </w:p>
    <w:p w14:paraId="22FD594E" w14:textId="12DD78A7"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412" w:author="James Collocott" w:date="2015-11-11T15:17:00Z"/>
          <w:del w:id="1413" w:author="Adam Hay" w:date="2015-11-18T01:59:00Z"/>
          <w:rFonts w:cs="Arial"/>
          <w:b w:val="0"/>
          <w:bCs/>
          <w:sz w:val="20"/>
          <w:rPrChange w:id="1414" w:author="James Collocott" w:date="2015-11-11T15:30:00Z">
            <w:rPr>
              <w:ins w:id="1415" w:author="James Collocott" w:date="2015-11-11T15:17:00Z"/>
              <w:del w:id="1416" w:author="Adam Hay" w:date="2015-11-18T01:59:00Z"/>
              <w:rFonts w:ascii="Arial Narrow" w:hAnsi="Arial Narrow"/>
              <w:b/>
              <w:sz w:val="24"/>
              <w:szCs w:val="24"/>
            </w:rPr>
          </w:rPrChange>
        </w:rPr>
        <w:pPrChange w:id="1417" w:author="Adam Hay" w:date="2015-11-18T01:59:00Z">
          <w:pPr>
            <w:spacing w:line="360" w:lineRule="auto"/>
            <w:jc w:val="both"/>
          </w:pPr>
        </w:pPrChange>
      </w:pPr>
      <w:bookmarkStart w:id="1418" w:name="_Toc435575552"/>
      <w:ins w:id="1419" w:author="James Collocott" w:date="2015-11-11T15:17:00Z">
        <w:del w:id="1420" w:author="Adam Hay" w:date="2015-11-18T01:59:00Z">
          <w:r w:rsidRPr="008F1C96" w:rsidDel="000B7C6E">
            <w:rPr>
              <w:rFonts w:cs="Arial"/>
              <w:bCs/>
              <w:sz w:val="20"/>
              <w:rPrChange w:id="1421" w:author="James Collocott" w:date="2015-11-11T15:30:00Z">
                <w:rPr>
                  <w:rFonts w:ascii="Arial Narrow" w:hAnsi="Arial Narrow"/>
                  <w:sz w:val="24"/>
                  <w:szCs w:val="24"/>
                </w:rPr>
              </w:rPrChange>
            </w:rPr>
            <w:delText>Waste hierarchy</w:delText>
          </w:r>
          <w:bookmarkEnd w:id="1418"/>
        </w:del>
      </w:ins>
    </w:p>
    <w:bookmarkStart w:id="1422" w:name="_Toc435575553"/>
    <w:p w14:paraId="6C57D2A9" w14:textId="5D4A53D4" w:rsidR="00630906" w:rsidRPr="008F1C96" w:rsidDel="000B7C6E" w:rsidRDefault="009344DA">
      <w:pPr>
        <w:pStyle w:val="Heading2"/>
        <w:keepNext w:val="0"/>
        <w:numPr>
          <w:ilvl w:val="1"/>
          <w:numId w:val="34"/>
        </w:numPr>
        <w:tabs>
          <w:tab w:val="clear" w:pos="851"/>
          <w:tab w:val="num" w:pos="0"/>
          <w:tab w:val="num" w:pos="567"/>
        </w:tabs>
        <w:spacing w:before="240"/>
        <w:ind w:left="0" w:firstLine="0"/>
        <w:jc w:val="left"/>
        <w:rPr>
          <w:ins w:id="1423" w:author="James Collocott" w:date="2015-11-11T15:17:00Z"/>
          <w:del w:id="1424" w:author="Adam Hay" w:date="2015-11-18T01:59:00Z"/>
          <w:rFonts w:cs="Arial"/>
          <w:sz w:val="20"/>
          <w:rPrChange w:id="1425" w:author="James Collocott" w:date="2015-11-11T15:30:00Z">
            <w:rPr>
              <w:ins w:id="1426" w:author="James Collocott" w:date="2015-11-11T15:17:00Z"/>
              <w:del w:id="1427" w:author="Adam Hay" w:date="2015-11-18T01:59:00Z"/>
              <w:rFonts w:ascii="Arial Narrow" w:hAnsi="Arial Narrow"/>
              <w:sz w:val="24"/>
              <w:szCs w:val="24"/>
            </w:rPr>
          </w:rPrChange>
        </w:rPr>
        <w:pPrChange w:id="1428" w:author="Adam Hay" w:date="2015-11-18T01:59:00Z">
          <w:pPr>
            <w:spacing w:line="360" w:lineRule="auto"/>
            <w:jc w:val="both"/>
          </w:pPr>
        </w:pPrChange>
      </w:pPr>
      <w:ins w:id="1429" w:author="James Collocott" w:date="2015-11-11T15:20:00Z">
        <w:del w:id="1430" w:author="Adam Hay" w:date="2015-11-18T01:59:00Z">
          <w:r w:rsidRPr="008F1C96" w:rsidDel="000B7C6E">
            <w:rPr>
              <w:rFonts w:cs="Arial"/>
              <w:noProof/>
              <w:sz w:val="20"/>
              <w:lang w:val="en-AU" w:eastAsia="en-AU"/>
              <w:rPrChange w:id="1431" w:author="James Collocott" w:date="2015-11-11T15:30:00Z">
                <w:rPr>
                  <w:rFonts w:ascii="Arial Narrow" w:hAnsi="Arial Narrow"/>
                  <w:noProof/>
                  <w:sz w:val="24"/>
                  <w:szCs w:val="24"/>
                  <w:lang w:val="en-AU" w:eastAsia="en-AU"/>
                </w:rPr>
              </w:rPrChange>
            </w:rPr>
            <mc:AlternateContent>
              <mc:Choice Requires="wpg">
                <w:drawing>
                  <wp:anchor distT="0" distB="0" distL="114300" distR="114300" simplePos="0" relativeHeight="251660288" behindDoc="0" locked="0" layoutInCell="1" allowOverlap="1" wp14:anchorId="51490F4D" wp14:editId="13866AE0">
                    <wp:simplePos x="0" y="0"/>
                    <wp:positionH relativeFrom="margin">
                      <wp:posOffset>3762375</wp:posOffset>
                    </wp:positionH>
                    <wp:positionV relativeFrom="margin">
                      <wp:posOffset>3482340</wp:posOffset>
                    </wp:positionV>
                    <wp:extent cx="2141855" cy="2231390"/>
                    <wp:effectExtent l="76200" t="57150" r="48895" b="92710"/>
                    <wp:wrapSquare wrapText="bothSides"/>
                    <wp:docPr id="251" name="Group 251"/>
                    <wp:cNvGraphicFramePr/>
                    <a:graphic xmlns:a="http://schemas.openxmlformats.org/drawingml/2006/main">
                      <a:graphicData uri="http://schemas.microsoft.com/office/word/2010/wordprocessingGroup">
                        <wpg:wgp>
                          <wpg:cNvGrpSpPr/>
                          <wpg:grpSpPr>
                            <a:xfrm>
                              <a:off x="0" y="0"/>
                              <a:ext cx="2141855" cy="2231390"/>
                              <a:chOff x="0" y="0"/>
                              <a:chExt cx="2019869" cy="1975865"/>
                            </a:xfrm>
                          </wpg:grpSpPr>
                          <wpg:grpSp>
                            <wpg:cNvPr id="249" name="Group 249"/>
                            <wpg:cNvGrpSpPr/>
                            <wpg:grpSpPr>
                              <a:xfrm>
                                <a:off x="0" y="0"/>
                                <a:ext cx="2019869" cy="1975865"/>
                                <a:chOff x="0" y="0"/>
                                <a:chExt cx="2019869" cy="1975865"/>
                              </a:xfrm>
                            </wpg:grpSpPr>
                            <wpg:grpSp>
                              <wpg:cNvPr id="248" name="Group 248"/>
                              <wpg:cNvGrpSpPr/>
                              <wpg:grpSpPr>
                                <a:xfrm>
                                  <a:off x="0" y="0"/>
                                  <a:ext cx="2019869" cy="1975865"/>
                                  <a:chOff x="0" y="0"/>
                                  <a:chExt cx="2019869" cy="1975865"/>
                                </a:xfrm>
                              </wpg:grpSpPr>
                              <wpg:grpSp>
                                <wpg:cNvPr id="246" name="Group 246"/>
                                <wpg:cNvGrpSpPr/>
                                <wpg:grpSpPr>
                                  <a:xfrm>
                                    <a:off x="0" y="0"/>
                                    <a:ext cx="2019869" cy="1971272"/>
                                    <a:chOff x="-197870" y="81885"/>
                                    <a:chExt cx="2019869" cy="2060812"/>
                                  </a:xfrm>
                                </wpg:grpSpPr>
                                <wpg:grpSp>
                                  <wpg:cNvPr id="245" name="Group 245"/>
                                  <wpg:cNvGrpSpPr/>
                                  <wpg:grpSpPr>
                                    <a:xfrm>
                                      <a:off x="-197870" y="81885"/>
                                      <a:ext cx="2019869" cy="2060812"/>
                                      <a:chOff x="-197870" y="81885"/>
                                      <a:chExt cx="2019869" cy="2060812"/>
                                    </a:xfrm>
                                  </wpg:grpSpPr>
                                  <wps:wsp>
                                    <wps:cNvPr id="237" name="Isosceles Triangle 237"/>
                                    <wps:cNvSpPr/>
                                    <wps:spPr>
                                      <a:xfrm rot="10800000">
                                        <a:off x="-197870" y="81885"/>
                                        <a:ext cx="2019869" cy="2060812"/>
                                      </a:xfrm>
                                      <a:prstGeom prst="triangle">
                                        <a:avLst/>
                                      </a:prstGeom>
                                      <a:solidFill>
                                        <a:srgbClr val="FF0000"/>
                                      </a:solidFill>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8" name="Isosceles Triangle 238"/>
                                    <wps:cNvSpPr/>
                                    <wps:spPr>
                                      <a:xfrm rot="10800000">
                                        <a:off x="41239" y="574119"/>
                                        <a:ext cx="1534458" cy="1525878"/>
                                      </a:xfrm>
                                      <a:prstGeom prst="triangle">
                                        <a:avLst/>
                                      </a:prstGeom>
                                      <a:solidFill>
                                        <a:srgbClr val="6666FF"/>
                                      </a:solidFill>
                                      <a:ln/>
                                    </wps:spPr>
                                    <wps:style>
                                      <a:lnRef idx="0">
                                        <a:schemeClr val="accent4"/>
                                      </a:lnRef>
                                      <a:fillRef idx="3">
                                        <a:schemeClr val="accent4"/>
                                      </a:fillRef>
                                      <a:effectRef idx="3">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9" name="Isosceles Triangle 239"/>
                                    <wps:cNvSpPr/>
                                    <wps:spPr>
                                      <a:xfrm rot="10800000">
                                        <a:off x="232014" y="970787"/>
                                        <a:ext cx="1160060" cy="1171906"/>
                                      </a:xfrm>
                                      <a:prstGeom prst="triangle">
                                        <a:avLst/>
                                      </a:prstGeom>
                                      <a:solidFill>
                                        <a:srgbClr val="92D050"/>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1" name="Rectangle 241"/>
                                    <wps:cNvSpPr/>
                                    <wps:spPr>
                                      <a:xfrm>
                                        <a:off x="27642" y="260233"/>
                                        <a:ext cx="1542198" cy="259308"/>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0BF5BCB1" w14:textId="77777777" w:rsidR="000B7C6E" w:rsidRPr="00E22D26" w:rsidRDefault="000B7C6E"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Reduce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cene3d>
                                        <a:camera prst="orthographicFront"/>
                                        <a:lightRig rig="balanced" dir="t">
                                          <a:rot lat="0" lon="0" rev="2100000"/>
                                        </a:lightRig>
                                      </a:scene3d>
                                      <a:sp3d extrusionH="57150" prstMaterial="metal">
                                        <a:bevelT w="38100" h="25400"/>
                                        <a:contourClr>
                                          <a:schemeClr val="bg2"/>
                                        </a:contourClr>
                                      </a:sp3d>
                                    </wps:bodyPr>
                                  </wps:wsp>
                                </wpg:grpSp>
                                <wps:wsp>
                                  <wps:cNvPr id="242" name="Rectangle 242"/>
                                  <wps:cNvSpPr/>
                                  <wps:spPr>
                                    <a:xfrm>
                                      <a:off x="211590" y="616489"/>
                                      <a:ext cx="1159510" cy="293029"/>
                                    </a:xfrm>
                                    <a:prstGeom prst="rect">
                                      <a:avLst/>
                                    </a:prstGeom>
                                    <a:noFill/>
                                    <a:ln w="25400" cap="flat" cmpd="sng" algn="ctr">
                                      <a:noFill/>
                                      <a:prstDash val="solid"/>
                                    </a:ln>
                                    <a:effectLst/>
                                  </wps:spPr>
                                  <wps:txbx>
                                    <w:txbxContent>
                                      <w:p w14:paraId="5CB16B14" w14:textId="77777777" w:rsidR="000B7C6E" w:rsidRPr="00E22D26" w:rsidRDefault="000B7C6E"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Reuse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0" name="Isosceles Triangle 240"/>
                                <wps:cNvSpPr/>
                                <wps:spPr>
                                  <a:xfrm rot="10800000">
                                    <a:off x="627797" y="1241947"/>
                                    <a:ext cx="777737" cy="733918"/>
                                  </a:xfrm>
                                  <a:prstGeom prst="triangle">
                                    <a:avLst/>
                                  </a:prstGeom>
                                  <a:solidFill>
                                    <a:srgbClr val="00FFFF"/>
                                  </a:solidFill>
                                  <a:ln/>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3" name="Rectangle 243"/>
                              <wps:cNvSpPr/>
                              <wps:spPr>
                                <a:xfrm>
                                  <a:off x="661917" y="914400"/>
                                  <a:ext cx="695960" cy="292735"/>
                                </a:xfrm>
                                <a:prstGeom prst="rect">
                                  <a:avLst/>
                                </a:prstGeom>
                                <a:noFill/>
                                <a:ln w="25400" cap="flat" cmpd="sng" algn="ctr">
                                  <a:noFill/>
                                  <a:prstDash val="solid"/>
                                </a:ln>
                                <a:effectLst/>
                              </wps:spPr>
                              <wps:txbx>
                                <w:txbxContent>
                                  <w:p w14:paraId="64659DAF" w14:textId="77777777" w:rsidR="000B7C6E" w:rsidRPr="00E22D26" w:rsidRDefault="000B7C6E"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Recycle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7" name="Rectangle 247"/>
                            <wps:cNvSpPr/>
                            <wps:spPr>
                              <a:xfrm>
                                <a:off x="562065" y="1337481"/>
                                <a:ext cx="914400" cy="29342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199170" w14:textId="77777777" w:rsidR="000B7C6E" w:rsidRPr="00E22D26" w:rsidRDefault="000B7C6E"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Disposal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490F4D" id="Group 251" o:spid="_x0000_s1047" style="position:absolute;left:0;text-align:left;margin-left:296.25pt;margin-top:274.2pt;width:168.65pt;height:175.7pt;z-index:251660288;mso-position-horizontal-relative:margin;mso-position-vertical-relative:margin;mso-width-relative:margin;mso-height-relative:margin" coordsize="20198,197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">
                    <v:group id="Group 249" o:spid="_x0000_s1048" style="position:absolute;width:20198;height:19758" coordsize="20198,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7HrfcUAAADcAAAADwAAAGRycy9kb3ducmV2LnhtbESPT2vCQBTE74LfYXmC&#10;t7qJ/7DRVURUepBCtVB6e2SfSTD7NmTXJH77rlDwOMzMb5jVpjOlaKh2hWUF8SgCQZxaXXCm4Pty&#10;eFuAcB5ZY2mZFDzIwWbd760w0bblL2rOPhMBwi5BBbn3VSKlS3My6Ea2Ig7e1dYGfZB1JnWNbYCb&#10;Uo6jaC4NFhwWcqxol1N6O9+NgmOL7XYS75vT7bp7/F5mnz+nmJQaDrrtEoSnzr/C/+0PrWA8fYf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ex633FAAAA3AAA&#10;AA8AAAAAAAAAAAAAAAAAqgIAAGRycy9kb3ducmV2LnhtbFBLBQYAAAAABAAEAPoAAACcAwAAAAA=&#10;">
                      <v:group id="Group 248" o:spid="_x0000_s1049" style="position:absolute;width:20198;height:19758" coordsize="20198,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1O5sIAAADcAAAADwAAAGRycy9kb3ducmV2LnhtbERPy4rCMBTdC/MP4Q64&#10;07S+GDpGERmHWYhgHRB3l+baFpub0sS2/r1ZCC4P571c96YSLTWutKwgHkcgiDOrS84V/J92oy8Q&#10;ziNrrCyTggc5WK8+BktMtO34SG3qcxFC2CWooPC+TqR0WUEG3djWxIG72sagD7DJpW6wC+GmkpMo&#10;WkiDJYeGAmvaFpTd0rtR8Ntht5nGP+3+dt0+Lqf54byPSanhZ7/5BuGp92/xy/2nFUxm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j9TubCAAAA3AAAAA8A&#10;AAAAAAAAAAAAAAAAqgIAAGRycy9kb3ducmV2LnhtbFBLBQYAAAAABAAEAPoAAACZAwAAAAA=&#10;">
                        <v:group id="Group 246" o:spid="_x0000_s1050" style="position:absolute;width:20198;height:19712" coordorigin="-1978,818" coordsize="20198,20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i5/D8UAAADcAAAADwAAAGRycy9kb3ducmV2LnhtbESPQYvCMBSE78L+h/CE&#10;vWlaV2WpRhFZlz2IoC6It0fzbIvNS2liW/+9EQSPw8x8w8yXnSlFQ7UrLCuIhxEI4tTqgjMF/8fN&#10;4BuE88gaS8uk4E4OlouP3hwTbVveU3PwmQgQdgkqyL2vEildmpNBN7QVcfAutjbog6wzqWtsA9yU&#10;chRFU2mw4LCQY0XrnNLr4WYU/LbYrr7in2Z7vazv5+Nkd9rGpNRnv1vNQHjq/Dv8av9pBaPx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Yufw/FAAAA3AAA&#10;AA8AAAAAAAAAAAAAAAAAqgIAAGRycy9kb3ducmV2LnhtbFBLBQYAAAAABAAEAPoAAACcAwAAAAA=&#10;">
                          <v:group id="Group 245" o:spid="_x0000_s1051" style="position:absolute;left:-1978;top:818;width:20197;height:20608" coordorigin="-1978,818" coordsize="20198,20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vzheMYAAADcAAAADwAAAGRycy9kb3ducmV2LnhtbESPQWvCQBSE7wX/w/KE&#10;3ppNbFMkZhURKx5CoSqU3h7ZZxLMvg3ZbRL/fbdQ6HGYmW+YfDOZVgzUu8aygiSKQRCXVjdcKbic&#10;356WIJxH1thaJgV3crBZzx5yzLQd+YOGk69EgLDLUEHtfZdJ6cqaDLrIdsTBu9reoA+yr6TucQxw&#10;08pFHL9Kgw2HhRo72tVU3k7fRsFhxHH7nOyH4nbd3b/O6ftnkZBSj/NpuwLhafL/4b/2UStYvK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OF4xgAAANwA&#10;AAAPAAAAAAAAAAAAAAAAAKoCAABkcnMvZG93bnJldi54bWxQSwUGAAAAAAQABAD6AAAAnQMAAAAA&#10;">
                            <v:shape id="Isosceles Triangle 237" o:spid="_x0000_s1052" type="#_x0000_t5" style="position:absolute;left:-1978;top:818;width:20197;height:2060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xiLcUA&#10;AADcAAAADwAAAGRycy9kb3ducmV2LnhtbESPQWvCQBSE70L/w/IK3nRThVqiq7Sl0h56aSro8Zl9&#10;JrHZtyH7Grf/vlsoeBxm5htmtYmuVQP1ofFs4G6agSIuvW24MrD73E4eQAVBtth6JgM/FGCzvhmt&#10;MLf+wh80FFKpBOGQo4FapMu1DmVNDsPUd8TJO/neoSTZV9r2eElw1+pZlt1rhw2nhRo7eq6p/Cq+&#10;nYEYX/ZR3k96cX49zHV1LGR4KowZ38bHJSihKNfwf/vNGpjNF/B3Jh0Bv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HGItxQAAANwAAAAPAAAAAAAAAAAAAAAAAJgCAABkcnMv&#10;ZG93bnJldi54bWxQSwUGAAAAAAQABAD1AAAAigMAAAAA&#10;" fillcolor="red" stroked="f">
                              <v:shadow on="t" color="black" opacity="22937f" origin=",.5" offset="0,.63889mm"/>
                            </v:shape>
                            <v:shape id="Isosceles Triangle 238" o:spid="_x0000_s1053" type="#_x0000_t5" style="position:absolute;left:412;top:5741;width:15344;height:1525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E2HL0A&#10;AADcAAAADwAAAGRycy9kb3ducmV2LnhtbERPyQrCMBC9C/5DGMGbpiouVKOIoIg3FxRvQzO2xWZS&#10;mljr35uD4PHx9sWqMYWoqXK5ZQWDfgSCOLE651TB5bztzUA4j6yxsEwKPuRgtWy3Fhhr++Yj1Sef&#10;ihDCLkYFmfdlLKVLMjLo+rYkDtzDVgZ9gFUqdYXvEG4KOYyiiTSYc2jIsKRNRsnz9DIKbgNz/zz8&#10;RNaHsb2anaX8PH0p1e006zkIT43/i3/uvVYwHIW14Uw4AnL5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UE2HL0AAADcAAAADwAAAAAAAAAAAAAAAACYAgAAZHJzL2Rvd25yZXYu&#10;eG1sUEsFBgAAAAAEAAQA9QAAAIIDAAAAAA==&#10;" fillcolor="#66f" stroked="f">
                              <v:shadow on="t" color="black" opacity="22937f" origin=",.5" offset="0,.63889mm"/>
                            </v:shape>
                            <v:shape id="Isosceles Triangle 239" o:spid="_x0000_s1054" type="#_x0000_t5" style="position:absolute;left:2320;top:9707;width:11600;height:11719;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U5W78A&#10;AADcAAAADwAAAGRycy9kb3ducmV2LnhtbESPzQrCMBCE74LvEFbwpqk/iFajiKh4UbD6AEuztsVm&#10;U5qo9e2NIHgcZuYbZrFqTCmeVLvCsoJBPwJBnFpdcKbgetn1piCcR9ZYWiYFb3KwWrZbC4y1ffGZ&#10;nonPRICwi1FB7n0VS+nSnAy6vq2Ig3eztUEfZJ1JXeMrwE0ph1E0kQYLDgs5VrTJKb0nD6MgKfX1&#10;NopOx91+/PAHZ+TWkVSq22nWcxCeGv8P/9oHrWA4msH3TDgCcvk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9TlbvwAAANwAAAAPAAAAAAAAAAAAAAAAAJgCAABkcnMvZG93bnJl&#10;di54bWxQSwUGAAAAAAQABAD1AAAAhAMAAAAA&#10;" fillcolor="#92d050" stroked="f">
                              <v:shadow on="t" color="black" opacity="22937f" origin=",.5" offset="0,.63889mm"/>
                            </v:shape>
                            <v:rect id="Rectangle 241" o:spid="_x0000_s1055" style="position:absolute;left:276;top:2602;width:15422;height:25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YhMQA&#10;AADcAAAADwAAAGRycy9kb3ducmV2LnhtbESPT2vCQBTE7wW/w/KE3upGCaWkrhJExRxrhNLbM/ua&#10;RLNvQ3bNn2/fLRR6HGbmN8x6O5pG9NS52rKC5SICQVxYXXOp4JIfXt5AOI+ssbFMCiZysN3MntaY&#10;aDvwB/VnX4oAYZeggsr7NpHSFRUZdAvbEgfv23YGfZBdKXWHQ4CbRq6i6FUarDksVNjSrqLifn4Y&#10;Be7aZ/nUpp+3L1dc0z2bPM6OSj3Px/QdhKfR/4f/2ietYBUv4fdMOAJy8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dWITEAAAA3AAAAA8AAAAAAAAAAAAAAAAAmAIAAGRycy9k&#10;b3ducmV2LnhtbFBLBQYAAAAABAAEAPUAAACJAwAAAAA=&#10;" filled="f" stroked="f" strokeweight="2pt">
                              <v:textbox>
                                <w:txbxContent>
                                  <w:p w14:paraId="0BF5BCB1" w14:textId="77777777" w:rsidR="000B7C6E" w:rsidRPr="00E22D26" w:rsidRDefault="000B7C6E"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Reduce</w:t>
                                    </w:r>
                                  </w:p>
                                </w:txbxContent>
                              </v:textbox>
                            </v:rect>
                          </v:group>
                          <v:rect id="Rectangle 242" o:spid="_x0000_s1056" style="position:absolute;left:2115;top:6164;width:11596;height:29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G88MA&#10;AADcAAAADwAAAGRycy9kb3ducmV2LnhtbESPQYvCMBSE78L+h/AWvGm6RUSqUYrsLutRK4i3Z/Ns&#10;q81LabK1/nsjCB6HmfmGWax6U4uOWldZVvA1jkAQ51ZXXCjYZz+jGQjnkTXWlknBnRyslh+DBSba&#10;3nhL3c4XIkDYJaig9L5JpHR5SQbd2DbEwTvb1qAPsi2kbvEW4KaWcRRNpcGKw0KJDa1Lyq+7f6PA&#10;nbpNdm/Sw+Xo8lP6zSabbH6VGn726RyEp96/w6/2n1YQT2J4nglH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I/G88MAAADcAAAADwAAAAAAAAAAAAAAAACYAgAAZHJzL2Rv&#10;d25yZXYueG1sUEsFBgAAAAAEAAQA9QAAAIgDAAAAAA==&#10;" filled="f" stroked="f" strokeweight="2pt">
                            <v:textbox>
                              <w:txbxContent>
                                <w:p w14:paraId="5CB16B14" w14:textId="77777777" w:rsidR="000B7C6E" w:rsidRPr="00E22D26" w:rsidRDefault="000B7C6E"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Reuse</w:t>
                                  </w:r>
                                </w:p>
                              </w:txbxContent>
                            </v:textbox>
                          </v:rect>
                        </v:group>
                        <v:shape id="Isosceles Triangle 240" o:spid="_x0000_s1057" type="#_x0000_t5" style="position:absolute;left:6277;top:12419;width:7778;height:7339;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Th5sIA&#10;AADcAAAADwAAAGRycy9kb3ducmV2LnhtbERPy0oDMRTdF/yHcAV3bTKDljJtWlQUtOCiD+j2Mrmd&#10;CZ3cDEnsjH69WRRcHs57tRldJ64UovWsoZgpEMS1N5YbDcfD+3QBIiZkg51n0vBDETbru8kKK+MH&#10;3tF1nxqRQzhWqKFNqa+kjHVLDuPM98SZO/vgMGUYGmkCDjncdbJUai4dWs4NLfb02lJ92X87Daq0&#10;hernO357sdshncJT8fX7qfXD/fi8BJFoTP/im/vDaCgf8/x8Jh8B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ZOHmwgAAANwAAAAPAAAAAAAAAAAAAAAAAJgCAABkcnMvZG93&#10;bnJldi54bWxQSwUGAAAAAAQABAD1AAAAhwMAAAAA&#10;" fillcolor="aqua" stroked="f">
                          <v:shadow on="t" color="black" opacity="22937f" origin=",.5" offset="0,.63889mm"/>
                        </v:shape>
                      </v:group>
                      <v:rect id="Rectangle 243" o:spid="_x0000_s1058" style="position:absolute;left:6619;top:9144;width:6959;height:29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NjaMMA&#10;AADcAAAADwAAAGRycy9kb3ducmV2LnhtbESPQYvCMBSE74L/ITxhb5rqyiLVKEVU1uNaQbw9m2db&#10;bV5KE2v995uFBY/DzHzDLFadqURLjSstKxiPIhDEmdUl5wqO6XY4A+E8ssbKMil4kYPVst9bYKzt&#10;k3+oPfhcBAi7GBUU3texlC4ryKAb2Zo4eFfbGPRBNrnUDT4D3FRyEkVf0mDJYaHAmtYFZffDwyhw&#10;l3afvurkdDu77JJs2KTT/U6pj0GXzEF46vw7/N/+1gom00/4OxOO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8NjaMMAAADcAAAADwAAAAAAAAAAAAAAAACYAgAAZHJzL2Rv&#10;d25yZXYueG1sUEsFBgAAAAAEAAQA9QAAAIgDAAAAAA==&#10;" filled="f" stroked="f" strokeweight="2pt">
                        <v:textbox>
                          <w:txbxContent>
                            <w:p w14:paraId="64659DAF" w14:textId="77777777" w:rsidR="000B7C6E" w:rsidRPr="00E22D26" w:rsidRDefault="000B7C6E"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Recycle</w:t>
                              </w:r>
                            </w:p>
                          </w:txbxContent>
                        </v:textbox>
                      </v:rect>
                    </v:group>
                    <v:rect id="Rectangle 247" o:spid="_x0000_s1059" style="position:absolute;left:5620;top:13374;width:9144;height:29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hla8UA&#10;AADcAAAADwAAAGRycy9kb3ducmV2LnhtbESPQWvCQBSE70L/w/IKvZlNRbREVwmlleZYUyi9vWSf&#10;Sdrs25BdY/Lv3YLgcZiZb5jtfjStGKh3jWUFz1EMgri0uuFKwVf+Pn8B4TyyxtYyKZjIwX73MNti&#10;ou2FP2k4+koECLsEFdTed4mUrqzJoItsRxy8k+0N+iD7SuoeLwFuWrmI45U02HBYqLGj15rKv+PZ&#10;KHDFkOVTl37//riySN/Y5MvsoNTT45huQHga/T18a39oBYvlGv7PhCMgd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GVrxQAAANwAAAAPAAAAAAAAAAAAAAAAAJgCAABkcnMv&#10;ZG93bnJldi54bWxQSwUGAAAAAAQABAD1AAAAigMAAAAA&#10;" filled="f" stroked="f" strokeweight="2pt">
                      <v:textbox>
                        <w:txbxContent>
                          <w:p w14:paraId="42199170" w14:textId="77777777" w:rsidR="000B7C6E" w:rsidRPr="00E22D26" w:rsidRDefault="000B7C6E"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Disposal</w:t>
                            </w:r>
                          </w:p>
                        </w:txbxContent>
                      </v:textbox>
                    </v:rect>
                    <w10:wrap type="square" anchorx="margin" anchory="margin"/>
                  </v:group>
                </w:pict>
              </mc:Fallback>
            </mc:AlternateContent>
          </w:r>
        </w:del>
      </w:ins>
      <w:ins w:id="1432" w:author="James Collocott" w:date="2015-11-11T15:17:00Z">
        <w:del w:id="1433" w:author="Adam Hay" w:date="2015-11-18T01:59:00Z">
          <w:r w:rsidR="00630906" w:rsidRPr="008F1C96" w:rsidDel="000B7C6E">
            <w:rPr>
              <w:rFonts w:cs="Arial"/>
              <w:sz w:val="20"/>
              <w:rPrChange w:id="1434" w:author="James Collocott" w:date="2015-11-11T15:30:00Z">
                <w:rPr>
                  <w:rFonts w:ascii="Arial Narrow" w:hAnsi="Arial Narrow"/>
                  <w:sz w:val="24"/>
                  <w:szCs w:val="24"/>
                </w:rPr>
              </w:rPrChange>
            </w:rPr>
            <w:delText>A useful model when dealing with a waste stream originating from any source is the “waste hierarchy</w:delText>
          </w:r>
        </w:del>
      </w:ins>
      <w:ins w:id="1435" w:author="James Collocott" w:date="2015-11-11T15:18:00Z">
        <w:del w:id="1436" w:author="Adam Hay" w:date="2015-11-18T01:59:00Z">
          <w:r w:rsidR="00630906" w:rsidRPr="008F1C96" w:rsidDel="000B7C6E">
            <w:rPr>
              <w:rFonts w:cs="Arial"/>
              <w:sz w:val="20"/>
              <w:rPrChange w:id="1437" w:author="James Collocott" w:date="2015-11-11T15:30:00Z">
                <w:rPr>
                  <w:rFonts w:cs="Arial"/>
                </w:rPr>
              </w:rPrChange>
            </w:rPr>
            <w:delText>”</w:delText>
          </w:r>
        </w:del>
      </w:ins>
      <w:ins w:id="1438" w:author="James Collocott" w:date="2015-11-11T15:17:00Z">
        <w:del w:id="1439" w:author="Adam Hay" w:date="2015-11-18T01:59:00Z">
          <w:r w:rsidR="00630906" w:rsidRPr="008F1C96" w:rsidDel="000B7C6E">
            <w:rPr>
              <w:rFonts w:cs="Arial"/>
              <w:sz w:val="20"/>
              <w:rPrChange w:id="1440" w:author="James Collocott" w:date="2015-11-11T15:30:00Z">
                <w:rPr>
                  <w:rFonts w:ascii="Arial Narrow" w:hAnsi="Arial Narrow"/>
                  <w:sz w:val="24"/>
                  <w:szCs w:val="24"/>
                </w:rPr>
              </w:rPrChange>
            </w:rPr>
            <w:delText xml:space="preserve"> (Figure 1). </w:delText>
          </w:r>
        </w:del>
      </w:ins>
      <w:ins w:id="1441" w:author="James Collocott" w:date="2015-11-11T15:18:00Z">
        <w:del w:id="1442" w:author="Adam Hay" w:date="2015-11-18T01:59:00Z">
          <w:r w:rsidRPr="008F1C96" w:rsidDel="000B7C6E">
            <w:rPr>
              <w:rFonts w:cs="Arial"/>
              <w:sz w:val="20"/>
              <w:rPrChange w:id="1443" w:author="James Collocott" w:date="2015-11-11T15:30:00Z">
                <w:rPr>
                  <w:rFonts w:cs="Arial"/>
                </w:rPr>
              </w:rPrChange>
            </w:rPr>
            <w:delText xml:space="preserve"> </w:delText>
          </w:r>
        </w:del>
      </w:ins>
      <w:ins w:id="1444" w:author="James Collocott" w:date="2015-11-11T15:17:00Z">
        <w:del w:id="1445" w:author="Adam Hay" w:date="2015-11-18T01:59:00Z">
          <w:r w:rsidR="00630906" w:rsidRPr="008F1C96" w:rsidDel="000B7C6E">
            <w:rPr>
              <w:rFonts w:cs="Arial"/>
              <w:sz w:val="20"/>
              <w:rPrChange w:id="1446" w:author="James Collocott" w:date="2015-11-11T15:30:00Z">
                <w:rPr>
                  <w:rFonts w:ascii="Arial Narrow" w:hAnsi="Arial Narrow"/>
                  <w:sz w:val="24"/>
                  <w:szCs w:val="24"/>
                </w:rPr>
              </w:rPrChange>
            </w:rPr>
            <w:delText xml:space="preserve">It provides a tool for structuring an efficient waste management strategy. </w:delText>
          </w:r>
        </w:del>
      </w:ins>
      <w:ins w:id="1447" w:author="James Collocott" w:date="2015-11-11T15:18:00Z">
        <w:del w:id="1448" w:author="Adam Hay" w:date="2015-11-18T01:59:00Z">
          <w:r w:rsidRPr="008F1C96" w:rsidDel="000B7C6E">
            <w:rPr>
              <w:rFonts w:cs="Arial"/>
              <w:sz w:val="20"/>
              <w:rPrChange w:id="1449" w:author="James Collocott" w:date="2015-11-11T15:30:00Z">
                <w:rPr>
                  <w:rFonts w:cs="Arial"/>
                </w:rPr>
              </w:rPrChange>
            </w:rPr>
            <w:delText xml:space="preserve"> </w:delText>
          </w:r>
        </w:del>
      </w:ins>
      <w:ins w:id="1450" w:author="James Collocott" w:date="2015-11-11T15:17:00Z">
        <w:del w:id="1451" w:author="Adam Hay" w:date="2015-11-18T01:59:00Z">
          <w:r w:rsidR="00630906" w:rsidRPr="008F1C96" w:rsidDel="000B7C6E">
            <w:rPr>
              <w:rFonts w:cs="Arial"/>
              <w:sz w:val="20"/>
              <w:rPrChange w:id="1452" w:author="James Collocott" w:date="2015-11-11T15:30:00Z">
                <w:rPr>
                  <w:rFonts w:ascii="Arial Narrow" w:hAnsi="Arial Narrow"/>
                  <w:sz w:val="24"/>
                  <w:szCs w:val="24"/>
                </w:rPr>
              </w:rPrChange>
            </w:rPr>
            <w:delText xml:space="preserve">It indicates an order of preference for actions to reduce and manage waste and is usually presented in the form of a pyramid. </w:delText>
          </w:r>
        </w:del>
      </w:ins>
      <w:ins w:id="1453" w:author="James Collocott" w:date="2015-11-11T15:18:00Z">
        <w:del w:id="1454" w:author="Adam Hay" w:date="2015-11-18T01:59:00Z">
          <w:r w:rsidRPr="008F1C96" w:rsidDel="000B7C6E">
            <w:rPr>
              <w:rFonts w:cs="Arial"/>
              <w:sz w:val="20"/>
              <w:rPrChange w:id="1455" w:author="James Collocott" w:date="2015-11-11T15:30:00Z">
                <w:rPr>
                  <w:rFonts w:cs="Arial"/>
                </w:rPr>
              </w:rPrChange>
            </w:rPr>
            <w:delText xml:space="preserve"> </w:delText>
          </w:r>
        </w:del>
      </w:ins>
      <w:ins w:id="1456" w:author="James Collocott" w:date="2015-11-11T15:17:00Z">
        <w:del w:id="1457" w:author="Adam Hay" w:date="2015-11-18T01:59:00Z">
          <w:r w:rsidR="00630906" w:rsidRPr="008F1C96" w:rsidDel="000B7C6E">
            <w:rPr>
              <w:rFonts w:cs="Arial"/>
              <w:sz w:val="20"/>
              <w:rPrChange w:id="1458" w:author="James Collocott" w:date="2015-11-11T15:30:00Z">
                <w:rPr>
                  <w:rFonts w:ascii="Arial Narrow" w:hAnsi="Arial Narrow"/>
                  <w:sz w:val="24"/>
                  <w:szCs w:val="24"/>
                </w:rPr>
              </w:rPrChange>
            </w:rPr>
            <w:delText xml:space="preserve">This concept uses principles of waste avoidance/reduction to minimize the amount of waste produced and reuse/recycling to minimize the residual waste material. </w:delText>
          </w:r>
        </w:del>
      </w:ins>
      <w:ins w:id="1459" w:author="James Collocott" w:date="2015-11-11T15:18:00Z">
        <w:del w:id="1460" w:author="Adam Hay" w:date="2015-11-18T01:59:00Z">
          <w:r w:rsidRPr="008F1C96" w:rsidDel="000B7C6E">
            <w:rPr>
              <w:rFonts w:cs="Arial"/>
              <w:sz w:val="20"/>
              <w:rPrChange w:id="1461" w:author="James Collocott" w:date="2015-11-11T15:30:00Z">
                <w:rPr>
                  <w:rFonts w:cs="Arial"/>
                </w:rPr>
              </w:rPrChange>
            </w:rPr>
            <w:delText xml:space="preserve"> </w:delText>
          </w:r>
        </w:del>
      </w:ins>
      <w:ins w:id="1462" w:author="James Collocott" w:date="2015-11-11T15:17:00Z">
        <w:del w:id="1463" w:author="Adam Hay" w:date="2015-11-18T01:59:00Z">
          <w:r w:rsidR="00630906" w:rsidRPr="008F1C96" w:rsidDel="000B7C6E">
            <w:rPr>
              <w:rFonts w:cs="Arial"/>
              <w:sz w:val="20"/>
              <w:rPrChange w:id="1464" w:author="James Collocott" w:date="2015-11-11T15:30:00Z">
                <w:rPr>
                  <w:rFonts w:ascii="Arial Narrow" w:hAnsi="Arial Narrow"/>
                  <w:sz w:val="24"/>
                  <w:szCs w:val="24"/>
                </w:rPr>
              </w:rPrChange>
            </w:rPr>
            <w:delText>It thereby reduces the environmental and economic costs and ensures a consistent approach with legislative intent.</w:delText>
          </w:r>
        </w:del>
      </w:ins>
      <w:ins w:id="1465" w:author="James Collocott" w:date="2015-11-11T15:18:00Z">
        <w:del w:id="1466" w:author="Adam Hay" w:date="2015-11-18T01:59:00Z">
          <w:r w:rsidRPr="008F1C96" w:rsidDel="000B7C6E">
            <w:rPr>
              <w:rFonts w:cs="Arial"/>
              <w:sz w:val="20"/>
              <w:rPrChange w:id="1467" w:author="James Collocott" w:date="2015-11-11T15:30:00Z">
                <w:rPr>
                  <w:rFonts w:cs="Arial"/>
                </w:rPr>
              </w:rPrChange>
            </w:rPr>
            <w:delText xml:space="preserve"> </w:delText>
          </w:r>
        </w:del>
      </w:ins>
      <w:ins w:id="1468" w:author="James Collocott" w:date="2015-11-11T15:17:00Z">
        <w:del w:id="1469" w:author="Adam Hay" w:date="2015-11-18T01:59:00Z">
          <w:r w:rsidR="00630906" w:rsidRPr="008F1C96" w:rsidDel="000B7C6E">
            <w:rPr>
              <w:rFonts w:cs="Arial"/>
              <w:sz w:val="20"/>
              <w:rPrChange w:id="1470" w:author="James Collocott" w:date="2015-11-11T15:30:00Z">
                <w:rPr>
                  <w:rFonts w:ascii="Arial Narrow" w:hAnsi="Arial Narrow"/>
                  <w:sz w:val="24"/>
                  <w:szCs w:val="24"/>
                </w:rPr>
              </w:rPrChange>
            </w:rPr>
            <w:delText xml:space="preserve"> It provides a tool for structuring a waste management strategy and can be used as a model for all waste management operations, including those associated with oil spill response activities. </w:delText>
          </w:r>
        </w:del>
      </w:ins>
      <w:ins w:id="1471" w:author="James Collocott" w:date="2015-11-11T15:18:00Z">
        <w:del w:id="1472" w:author="Adam Hay" w:date="2015-11-18T01:59:00Z">
          <w:r w:rsidRPr="008F1C96" w:rsidDel="000B7C6E">
            <w:rPr>
              <w:rFonts w:cs="Arial"/>
              <w:sz w:val="20"/>
              <w:rPrChange w:id="1473" w:author="James Collocott" w:date="2015-11-11T15:30:00Z">
                <w:rPr>
                  <w:rFonts w:cs="Arial"/>
                </w:rPr>
              </w:rPrChange>
            </w:rPr>
            <w:delText xml:space="preserve"> </w:delText>
          </w:r>
        </w:del>
      </w:ins>
      <w:ins w:id="1474" w:author="James Collocott" w:date="2015-11-11T15:17:00Z">
        <w:del w:id="1475" w:author="Adam Hay" w:date="2015-11-18T01:59:00Z">
          <w:r w:rsidR="00630906" w:rsidRPr="008F1C96" w:rsidDel="000B7C6E">
            <w:rPr>
              <w:rFonts w:cs="Arial"/>
              <w:sz w:val="20"/>
              <w:rPrChange w:id="1476" w:author="James Collocott" w:date="2015-11-11T15:30:00Z">
                <w:rPr>
                  <w:rFonts w:ascii="Arial Narrow" w:hAnsi="Arial Narrow"/>
                  <w:sz w:val="24"/>
                  <w:szCs w:val="24"/>
                </w:rPr>
              </w:rPrChange>
            </w:rPr>
            <w:delText>This concept of waste hierarchy uses principles of:</w:delText>
          </w:r>
          <w:bookmarkEnd w:id="1422"/>
        </w:del>
      </w:ins>
    </w:p>
    <w:p w14:paraId="0039889F" w14:textId="279E3B88"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477" w:author="James Collocott" w:date="2015-11-11T15:17:00Z"/>
          <w:del w:id="1478" w:author="Adam Hay" w:date="2015-11-18T01:59:00Z"/>
          <w:rFonts w:cs="Arial"/>
          <w:b w:val="0"/>
          <w:bCs/>
          <w:sz w:val="20"/>
          <w:rPrChange w:id="1479" w:author="James Collocott" w:date="2015-11-11T15:30:00Z">
            <w:rPr>
              <w:ins w:id="1480" w:author="James Collocott" w:date="2015-11-11T15:17:00Z"/>
              <w:del w:id="1481" w:author="Adam Hay" w:date="2015-11-18T01:59:00Z"/>
              <w:rFonts w:ascii="Arial Narrow" w:hAnsi="Arial Narrow"/>
              <w:b/>
              <w:sz w:val="24"/>
              <w:szCs w:val="24"/>
            </w:rPr>
          </w:rPrChange>
        </w:rPr>
        <w:pPrChange w:id="1482" w:author="Adam Hay" w:date="2015-11-18T01:59:00Z">
          <w:pPr>
            <w:tabs>
              <w:tab w:val="left" w:pos="915"/>
            </w:tabs>
            <w:spacing w:line="360" w:lineRule="auto"/>
          </w:pPr>
        </w:pPrChange>
      </w:pPr>
      <w:bookmarkStart w:id="1483" w:name="_Toc435575554"/>
      <w:ins w:id="1484" w:author="James Collocott" w:date="2015-11-11T15:17:00Z">
        <w:del w:id="1485" w:author="Adam Hay" w:date="2015-11-18T01:59:00Z">
          <w:r w:rsidRPr="008F1C96" w:rsidDel="000B7C6E">
            <w:rPr>
              <w:rFonts w:cs="Arial"/>
              <w:b w:val="0"/>
              <w:sz w:val="20"/>
              <w:rPrChange w:id="1486" w:author="James Collocott" w:date="2015-11-11T15:30:00Z">
                <w:rPr>
                  <w:rFonts w:ascii="Arial Narrow" w:hAnsi="Arial Narrow"/>
                  <w:b/>
                  <w:sz w:val="24"/>
                  <w:szCs w:val="24"/>
                </w:rPr>
              </w:rPrChange>
            </w:rPr>
            <w:delText>Reduction/reduce</w:delText>
          </w:r>
          <w:bookmarkEnd w:id="1483"/>
        </w:del>
      </w:ins>
    </w:p>
    <w:p w14:paraId="3A3AEC8A" w14:textId="7C5E95F0"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487" w:author="James Collocott" w:date="2015-11-11T15:17:00Z"/>
          <w:del w:id="1488" w:author="Adam Hay" w:date="2015-11-18T01:59:00Z"/>
          <w:rFonts w:cs="Arial"/>
          <w:sz w:val="20"/>
          <w:rPrChange w:id="1489" w:author="James Collocott" w:date="2015-11-11T15:30:00Z">
            <w:rPr>
              <w:ins w:id="1490" w:author="James Collocott" w:date="2015-11-11T15:17:00Z"/>
              <w:del w:id="1491" w:author="Adam Hay" w:date="2015-11-18T01:59:00Z"/>
              <w:rFonts w:ascii="Arial Narrow" w:hAnsi="Arial Narrow"/>
              <w:sz w:val="24"/>
              <w:szCs w:val="24"/>
            </w:rPr>
          </w:rPrChange>
        </w:rPr>
        <w:pPrChange w:id="1492" w:author="Adam Hay" w:date="2015-11-18T01:59:00Z">
          <w:pPr>
            <w:tabs>
              <w:tab w:val="left" w:pos="915"/>
            </w:tabs>
            <w:spacing w:line="360" w:lineRule="auto"/>
            <w:jc w:val="both"/>
          </w:pPr>
        </w:pPrChange>
      </w:pPr>
      <w:bookmarkStart w:id="1493" w:name="_Toc435575555"/>
      <w:ins w:id="1494" w:author="James Collocott" w:date="2015-11-11T15:17:00Z">
        <w:del w:id="1495" w:author="Adam Hay" w:date="2015-11-18T01:59:00Z">
          <w:r w:rsidRPr="008F1C96" w:rsidDel="000B7C6E">
            <w:rPr>
              <w:rFonts w:cs="Arial"/>
              <w:sz w:val="20"/>
              <w:rPrChange w:id="1496" w:author="James Collocott" w:date="2015-11-11T15:30:00Z">
                <w:rPr>
                  <w:rFonts w:ascii="Arial Narrow" w:hAnsi="Arial Narrow"/>
                  <w:sz w:val="24"/>
                  <w:szCs w:val="24"/>
                </w:rPr>
              </w:rPrChange>
            </w:rPr>
            <w:delText>It is the minimization of waste at its source to minimize the quantity required to be treated and disposed of, achieved usually through better product design and/or process management.</w:delText>
          </w:r>
          <w:bookmarkEnd w:id="1493"/>
        </w:del>
      </w:ins>
    </w:p>
    <w:p w14:paraId="3E569717" w14:textId="012EBFC1" w:rsidR="00630906" w:rsidRPr="008F1C96" w:rsidDel="000B7C6E" w:rsidRDefault="009344DA">
      <w:pPr>
        <w:pStyle w:val="Heading2"/>
        <w:keepNext w:val="0"/>
        <w:numPr>
          <w:ilvl w:val="1"/>
          <w:numId w:val="34"/>
        </w:numPr>
        <w:tabs>
          <w:tab w:val="clear" w:pos="851"/>
          <w:tab w:val="num" w:pos="0"/>
          <w:tab w:val="num" w:pos="567"/>
        </w:tabs>
        <w:spacing w:before="240"/>
        <w:ind w:left="0" w:firstLine="0"/>
        <w:jc w:val="left"/>
        <w:rPr>
          <w:ins w:id="1497" w:author="James Collocott" w:date="2015-11-11T15:17:00Z"/>
          <w:del w:id="1498" w:author="Adam Hay" w:date="2015-11-18T01:59:00Z"/>
          <w:rFonts w:cs="Arial"/>
          <w:b w:val="0"/>
          <w:bCs/>
          <w:sz w:val="20"/>
          <w:u w:val="single"/>
          <w:rPrChange w:id="1499" w:author="James Collocott" w:date="2015-11-11T15:30:00Z">
            <w:rPr>
              <w:ins w:id="1500" w:author="James Collocott" w:date="2015-11-11T15:17:00Z"/>
              <w:del w:id="1501" w:author="Adam Hay" w:date="2015-11-18T01:59:00Z"/>
              <w:rFonts w:ascii="Arial Narrow" w:hAnsi="Arial Narrow"/>
              <w:b/>
              <w:sz w:val="24"/>
              <w:szCs w:val="24"/>
            </w:rPr>
          </w:rPrChange>
        </w:rPr>
        <w:pPrChange w:id="1502" w:author="Adam Hay" w:date="2015-11-18T01:59:00Z">
          <w:pPr>
            <w:tabs>
              <w:tab w:val="left" w:pos="915"/>
            </w:tabs>
            <w:spacing w:line="360" w:lineRule="auto"/>
          </w:pPr>
        </w:pPrChange>
      </w:pPr>
      <w:bookmarkStart w:id="1503" w:name="_Toc435575556"/>
      <w:ins w:id="1504" w:author="James Collocott" w:date="2015-11-11T15:17:00Z">
        <w:del w:id="1505" w:author="Adam Hay" w:date="2015-11-18T01:59:00Z">
          <w:r w:rsidRPr="008F1C96" w:rsidDel="000B7C6E">
            <w:rPr>
              <w:rFonts w:cs="Arial"/>
              <w:b w:val="0"/>
              <w:bCs/>
              <w:sz w:val="20"/>
              <w:u w:val="single"/>
              <w:rPrChange w:id="1506" w:author="James Collocott" w:date="2015-11-11T15:30:00Z">
                <w:rPr>
                  <w:rFonts w:cs="Arial"/>
                  <w:b/>
                </w:rPr>
              </w:rPrChange>
            </w:rPr>
            <w:delText>Examples of waste reduction</w:delText>
          </w:r>
          <w:bookmarkEnd w:id="1503"/>
        </w:del>
      </w:ins>
    </w:p>
    <w:p w14:paraId="1AEF2FAA" w14:textId="1DC95173"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507" w:author="James Collocott" w:date="2015-11-11T15:17:00Z"/>
          <w:del w:id="1508" w:author="Adam Hay" w:date="2015-11-18T01:59:00Z"/>
          <w:rFonts w:cs="Arial"/>
          <w:sz w:val="20"/>
          <w:rPrChange w:id="1509" w:author="James Collocott" w:date="2015-11-11T15:30:00Z">
            <w:rPr>
              <w:ins w:id="1510" w:author="James Collocott" w:date="2015-11-11T15:17:00Z"/>
              <w:del w:id="1511" w:author="Adam Hay" w:date="2015-11-18T01:59:00Z"/>
              <w:rFonts w:ascii="Arial Narrow" w:hAnsi="Arial Narrow"/>
              <w:sz w:val="24"/>
              <w:szCs w:val="24"/>
            </w:rPr>
          </w:rPrChange>
        </w:rPr>
        <w:pPrChange w:id="1512" w:author="Adam Hay" w:date="2015-11-18T01:59:00Z">
          <w:pPr>
            <w:pStyle w:val="ListParagraph"/>
            <w:numPr>
              <w:numId w:val="46"/>
            </w:numPr>
            <w:tabs>
              <w:tab w:val="left" w:pos="915"/>
            </w:tabs>
            <w:spacing w:after="160" w:line="360" w:lineRule="auto"/>
            <w:ind w:hanging="360"/>
          </w:pPr>
        </w:pPrChange>
      </w:pPr>
      <w:bookmarkStart w:id="1513" w:name="_Toc435575557"/>
      <w:ins w:id="1514" w:author="James Collocott" w:date="2015-11-11T15:17:00Z">
        <w:del w:id="1515" w:author="Adam Hay" w:date="2015-11-18T01:59:00Z">
          <w:r w:rsidRPr="008F1C96" w:rsidDel="000B7C6E">
            <w:rPr>
              <w:rFonts w:cs="Arial"/>
              <w:sz w:val="20"/>
              <w:rPrChange w:id="1516" w:author="James Collocott" w:date="2015-11-11T15:30:00Z">
                <w:rPr>
                  <w:rFonts w:ascii="Arial Narrow" w:hAnsi="Arial Narrow"/>
                  <w:sz w:val="24"/>
                  <w:szCs w:val="24"/>
                </w:rPr>
              </w:rPrChange>
            </w:rPr>
            <w:delText>Cover storage to</w:delText>
          </w:r>
          <w:r w:rsidR="009344DA" w:rsidRPr="008F1C96" w:rsidDel="000B7C6E">
            <w:rPr>
              <w:rFonts w:cs="Arial"/>
              <w:sz w:val="20"/>
              <w:rPrChange w:id="1517" w:author="James Collocott" w:date="2015-11-11T15:30:00Z">
                <w:rPr>
                  <w:rFonts w:cs="Arial"/>
                </w:rPr>
              </w:rPrChange>
            </w:rPr>
            <w:delText xml:space="preserve"> prevent rainwater infiltration</w:delText>
          </w:r>
          <w:bookmarkEnd w:id="1513"/>
        </w:del>
      </w:ins>
    </w:p>
    <w:p w14:paraId="650457AF" w14:textId="55D92F79"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518" w:author="James Collocott" w:date="2015-11-11T15:17:00Z"/>
          <w:del w:id="1519" w:author="Adam Hay" w:date="2015-11-18T01:59:00Z"/>
          <w:rFonts w:cs="Arial"/>
          <w:sz w:val="20"/>
          <w:rPrChange w:id="1520" w:author="James Collocott" w:date="2015-11-11T15:30:00Z">
            <w:rPr>
              <w:ins w:id="1521" w:author="James Collocott" w:date="2015-11-11T15:17:00Z"/>
              <w:del w:id="1522" w:author="Adam Hay" w:date="2015-11-18T01:59:00Z"/>
              <w:rFonts w:ascii="Arial Narrow" w:hAnsi="Arial Narrow"/>
              <w:sz w:val="24"/>
              <w:szCs w:val="24"/>
            </w:rPr>
          </w:rPrChange>
        </w:rPr>
        <w:pPrChange w:id="1523" w:author="Adam Hay" w:date="2015-11-18T01:59:00Z">
          <w:pPr>
            <w:pStyle w:val="ListParagraph"/>
            <w:numPr>
              <w:numId w:val="46"/>
            </w:numPr>
            <w:tabs>
              <w:tab w:val="left" w:pos="915"/>
            </w:tabs>
            <w:spacing w:after="160" w:line="360" w:lineRule="auto"/>
            <w:ind w:hanging="360"/>
          </w:pPr>
        </w:pPrChange>
      </w:pPr>
      <w:bookmarkStart w:id="1524" w:name="_Toc435575558"/>
      <w:ins w:id="1525" w:author="James Collocott" w:date="2015-11-11T15:17:00Z">
        <w:del w:id="1526" w:author="Adam Hay" w:date="2015-11-18T01:59:00Z">
          <w:r w:rsidRPr="008F1C96" w:rsidDel="000B7C6E">
            <w:rPr>
              <w:rFonts w:cs="Arial"/>
              <w:sz w:val="20"/>
              <w:rPrChange w:id="1527" w:author="James Collocott" w:date="2015-11-11T15:30:00Z">
                <w:rPr>
                  <w:rFonts w:ascii="Arial Narrow" w:hAnsi="Arial Narrow"/>
                  <w:sz w:val="24"/>
                  <w:szCs w:val="24"/>
                </w:rPr>
              </w:rPrChange>
            </w:rPr>
            <w:delText xml:space="preserve">Reuse equipment and </w:delText>
          </w:r>
        </w:del>
      </w:ins>
      <w:ins w:id="1528" w:author="James Collocott" w:date="2015-11-11T15:25:00Z">
        <w:del w:id="1529" w:author="Adam Hay" w:date="2015-11-18T01:59:00Z">
          <w:r w:rsidR="009344DA" w:rsidRPr="008F1C96" w:rsidDel="000B7C6E">
            <w:rPr>
              <w:rFonts w:cs="Arial"/>
              <w:sz w:val="20"/>
              <w:rPrChange w:id="1530" w:author="James Collocott" w:date="2015-11-11T15:30:00Z">
                <w:rPr>
                  <w:rFonts w:cs="Arial"/>
                </w:rPr>
              </w:rPrChange>
            </w:rPr>
            <w:delText>personal protective equipment (</w:delText>
          </w:r>
        </w:del>
      </w:ins>
      <w:ins w:id="1531" w:author="James Collocott" w:date="2015-11-11T15:17:00Z">
        <w:del w:id="1532" w:author="Adam Hay" w:date="2015-11-18T01:59:00Z">
          <w:r w:rsidRPr="008F1C96" w:rsidDel="000B7C6E">
            <w:rPr>
              <w:rFonts w:cs="Arial"/>
              <w:sz w:val="20"/>
              <w:rPrChange w:id="1533" w:author="James Collocott" w:date="2015-11-11T15:30:00Z">
                <w:rPr>
                  <w:rFonts w:ascii="Arial Narrow" w:hAnsi="Arial Narrow"/>
                  <w:sz w:val="24"/>
                  <w:szCs w:val="24"/>
                </w:rPr>
              </w:rPrChange>
            </w:rPr>
            <w:delText>PPE</w:delText>
          </w:r>
        </w:del>
      </w:ins>
      <w:ins w:id="1534" w:author="James Collocott" w:date="2015-11-11T15:25:00Z">
        <w:del w:id="1535" w:author="Adam Hay" w:date="2015-11-18T01:59:00Z">
          <w:r w:rsidR="009344DA" w:rsidRPr="008F1C96" w:rsidDel="000B7C6E">
            <w:rPr>
              <w:rFonts w:cs="Arial"/>
              <w:sz w:val="20"/>
              <w:rPrChange w:id="1536" w:author="James Collocott" w:date="2015-11-11T15:30:00Z">
                <w:rPr>
                  <w:rFonts w:cs="Arial"/>
                </w:rPr>
              </w:rPrChange>
            </w:rPr>
            <w:delText>)</w:delText>
          </w:r>
        </w:del>
      </w:ins>
      <w:ins w:id="1537" w:author="James Collocott" w:date="2015-11-11T15:17:00Z">
        <w:del w:id="1538" w:author="Adam Hay" w:date="2015-11-18T01:59:00Z">
          <w:r w:rsidR="009344DA" w:rsidRPr="008F1C96" w:rsidDel="000B7C6E">
            <w:rPr>
              <w:rFonts w:cs="Arial"/>
              <w:sz w:val="20"/>
              <w:rPrChange w:id="1539" w:author="James Collocott" w:date="2015-11-11T15:30:00Z">
                <w:rPr>
                  <w:rFonts w:cs="Arial"/>
                </w:rPr>
              </w:rPrChange>
            </w:rPr>
            <w:delText xml:space="preserve"> where possible</w:delText>
          </w:r>
          <w:bookmarkEnd w:id="1524"/>
        </w:del>
      </w:ins>
    </w:p>
    <w:bookmarkStart w:id="1540" w:name="_Toc435575559"/>
    <w:p w14:paraId="72A4C6FD" w14:textId="2E09BFDE" w:rsidR="00630906" w:rsidRPr="008F1C96" w:rsidDel="000B7C6E" w:rsidRDefault="00D93488">
      <w:pPr>
        <w:pStyle w:val="Heading2"/>
        <w:keepNext w:val="0"/>
        <w:numPr>
          <w:ilvl w:val="1"/>
          <w:numId w:val="34"/>
        </w:numPr>
        <w:tabs>
          <w:tab w:val="clear" w:pos="851"/>
          <w:tab w:val="num" w:pos="0"/>
          <w:tab w:val="num" w:pos="567"/>
        </w:tabs>
        <w:spacing w:before="240"/>
        <w:ind w:left="0" w:firstLine="0"/>
        <w:jc w:val="left"/>
        <w:rPr>
          <w:ins w:id="1541" w:author="James Collocott" w:date="2015-11-11T15:17:00Z"/>
          <w:del w:id="1542" w:author="Adam Hay" w:date="2015-11-18T01:59:00Z"/>
          <w:rFonts w:cs="Arial"/>
          <w:sz w:val="20"/>
          <w:rPrChange w:id="1543" w:author="James Collocott" w:date="2015-11-11T15:30:00Z">
            <w:rPr>
              <w:ins w:id="1544" w:author="James Collocott" w:date="2015-11-11T15:17:00Z"/>
              <w:del w:id="1545" w:author="Adam Hay" w:date="2015-11-18T01:59:00Z"/>
              <w:rFonts w:ascii="Arial Narrow" w:hAnsi="Arial Narrow"/>
              <w:sz w:val="24"/>
              <w:szCs w:val="24"/>
            </w:rPr>
          </w:rPrChange>
        </w:rPr>
        <w:pPrChange w:id="1546" w:author="Adam Hay" w:date="2015-11-18T01:59:00Z">
          <w:pPr>
            <w:pStyle w:val="ListParagraph"/>
            <w:numPr>
              <w:numId w:val="46"/>
            </w:numPr>
            <w:tabs>
              <w:tab w:val="left" w:pos="915"/>
            </w:tabs>
            <w:spacing w:after="160" w:line="360" w:lineRule="auto"/>
            <w:ind w:hanging="360"/>
          </w:pPr>
        </w:pPrChange>
      </w:pPr>
      <w:ins w:id="1547" w:author="James Collocott" w:date="2015-11-11T15:17:00Z">
        <w:del w:id="1548" w:author="Adam Hay" w:date="2015-11-18T01:59:00Z">
          <w:r w:rsidRPr="008F1C96" w:rsidDel="000B7C6E">
            <w:rPr>
              <w:rFonts w:cs="Arial"/>
              <w:noProof/>
              <w:sz w:val="20"/>
              <w:lang w:val="en-AU" w:eastAsia="en-AU"/>
              <w:rPrChange w:id="1549" w:author="James Collocott" w:date="2015-11-11T15:30:00Z">
                <w:rPr>
                  <w:noProof/>
                  <w:lang w:val="en-AU" w:eastAsia="en-AU"/>
                </w:rPr>
              </w:rPrChange>
            </w:rPr>
            <mc:AlternateContent>
              <mc:Choice Requires="wps">
                <w:drawing>
                  <wp:anchor distT="0" distB="0" distL="114300" distR="114300" simplePos="0" relativeHeight="251658240" behindDoc="0" locked="0" layoutInCell="1" allowOverlap="1" wp14:anchorId="7235FBCA" wp14:editId="03532883">
                    <wp:simplePos x="0" y="0"/>
                    <wp:positionH relativeFrom="column">
                      <wp:posOffset>3362325</wp:posOffset>
                    </wp:positionH>
                    <wp:positionV relativeFrom="paragraph">
                      <wp:posOffset>100965</wp:posOffset>
                    </wp:positionV>
                    <wp:extent cx="2686050" cy="409575"/>
                    <wp:effectExtent l="0" t="0" r="0" b="9525"/>
                    <wp:wrapSquare wrapText="bothSides"/>
                    <wp:docPr id="252" name="Text Box 252"/>
                    <wp:cNvGraphicFramePr/>
                    <a:graphic xmlns:a="http://schemas.openxmlformats.org/drawingml/2006/main">
                      <a:graphicData uri="http://schemas.microsoft.com/office/word/2010/wordprocessingShape">
                        <wps:wsp>
                          <wps:cNvSpPr txBox="1"/>
                          <wps:spPr>
                            <a:xfrm>
                              <a:off x="0" y="0"/>
                              <a:ext cx="2686050" cy="409575"/>
                            </a:xfrm>
                            <a:prstGeom prst="rect">
                              <a:avLst/>
                            </a:prstGeom>
                            <a:solidFill>
                              <a:prstClr val="white"/>
                            </a:solidFill>
                            <a:ln>
                              <a:noFill/>
                            </a:ln>
                            <a:effectLst/>
                          </wps:spPr>
                          <wps:txbx>
                            <w:txbxContent>
                              <w:p w14:paraId="68A24BB6" w14:textId="01059ADE" w:rsidR="000B7C6E" w:rsidRPr="00D93488" w:rsidDel="009344DA" w:rsidRDefault="000B7C6E">
                                <w:pPr>
                                  <w:spacing w:line="360" w:lineRule="auto"/>
                                  <w:jc w:val="center"/>
                                  <w:rPr>
                                    <w:del w:id="1550" w:author="James Collocott" w:date="2015-11-11T15:21:00Z"/>
                                    <w:rFonts w:cs="Arial"/>
                                    <w:i/>
                                    <w:iCs/>
                                    <w:sz w:val="20"/>
                                    <w:szCs w:val="20"/>
                                    <w:rPrChange w:id="1551" w:author="James Collocott" w:date="2015-11-12T10:12:00Z">
                                      <w:rPr>
                                        <w:del w:id="1552" w:author="James Collocott" w:date="2015-11-11T15:21:00Z"/>
                                        <w:rFonts w:ascii="Arial Narrow" w:hAnsi="Arial Narrow"/>
                                        <w:sz w:val="24"/>
                                        <w:szCs w:val="24"/>
                                      </w:rPr>
                                    </w:rPrChange>
                                  </w:rPr>
                                  <w:pPrChange w:id="1553" w:author="James Collocott" w:date="2015-11-11T15:21:00Z">
                                    <w:pPr>
                                      <w:spacing w:line="360" w:lineRule="auto"/>
                                      <w:jc w:val="both"/>
                                    </w:pPr>
                                  </w:pPrChange>
                                </w:pPr>
                                <w:r w:rsidRPr="00D93488">
                                  <w:rPr>
                                    <w:rFonts w:cs="Arial"/>
                                    <w:i/>
                                    <w:iCs/>
                                    <w:sz w:val="20"/>
                                    <w:szCs w:val="20"/>
                                    <w:rPrChange w:id="1554" w:author="James Collocott" w:date="2015-11-12T10:12:00Z">
                                      <w:rPr>
                                        <w:rFonts w:ascii="Arial Narrow" w:hAnsi="Arial Narrow"/>
                                        <w:sz w:val="24"/>
                                        <w:szCs w:val="24"/>
                                      </w:rPr>
                                    </w:rPrChange>
                                  </w:rPr>
                                  <w:t xml:space="preserve">Figure </w:t>
                                </w:r>
                                <w:del w:id="1555" w:author="James Collocott" w:date="2015-11-11T15:20:00Z">
                                  <w:r w:rsidRPr="00D93488" w:rsidDel="009344DA">
                                    <w:rPr>
                                      <w:rFonts w:cs="Arial"/>
                                      <w:i/>
                                      <w:iCs/>
                                      <w:sz w:val="20"/>
                                      <w:szCs w:val="20"/>
                                      <w:rPrChange w:id="1556" w:author="James Collocott" w:date="2015-11-12T10:12:00Z">
                                        <w:rPr>
                                          <w:rFonts w:ascii="Arial Narrow" w:hAnsi="Arial Narrow"/>
                                          <w:sz w:val="24"/>
                                          <w:szCs w:val="24"/>
                                        </w:rPr>
                                      </w:rPrChange>
                                    </w:rPr>
                                    <w:fldChar w:fldCharType="begin"/>
                                  </w:r>
                                  <w:r w:rsidRPr="00D93488" w:rsidDel="009344DA">
                                    <w:rPr>
                                      <w:rFonts w:cs="Arial"/>
                                      <w:i/>
                                      <w:iCs/>
                                      <w:sz w:val="20"/>
                                      <w:szCs w:val="20"/>
                                      <w:rPrChange w:id="1557" w:author="James Collocott" w:date="2015-11-12T10:12:00Z">
                                        <w:rPr>
                                          <w:rFonts w:ascii="Arial Narrow" w:hAnsi="Arial Narrow"/>
                                          <w:sz w:val="24"/>
                                          <w:szCs w:val="24"/>
                                        </w:rPr>
                                      </w:rPrChange>
                                    </w:rPr>
                                    <w:delInstrText xml:space="preserve"> SEQ Figure \* ARABIC </w:delInstrText>
                                  </w:r>
                                  <w:r w:rsidRPr="00D93488" w:rsidDel="009344DA">
                                    <w:rPr>
                                      <w:rFonts w:cs="Arial"/>
                                      <w:i/>
                                      <w:iCs/>
                                      <w:sz w:val="20"/>
                                      <w:szCs w:val="20"/>
                                      <w:rPrChange w:id="1558" w:author="James Collocott" w:date="2015-11-12T10:12:00Z">
                                        <w:rPr>
                                          <w:rFonts w:ascii="Arial Narrow" w:hAnsi="Arial Narrow"/>
                                          <w:sz w:val="24"/>
                                          <w:szCs w:val="24"/>
                                        </w:rPr>
                                      </w:rPrChange>
                                    </w:rPr>
                                    <w:fldChar w:fldCharType="separate"/>
                                  </w:r>
                                  <w:r w:rsidRPr="00D93488" w:rsidDel="009344DA">
                                    <w:rPr>
                                      <w:rFonts w:cs="Arial"/>
                                      <w:i/>
                                      <w:iCs/>
                                      <w:noProof/>
                                      <w:sz w:val="20"/>
                                      <w:szCs w:val="20"/>
                                      <w:rPrChange w:id="1559" w:author="James Collocott" w:date="2015-11-12T10:12:00Z">
                                        <w:rPr>
                                          <w:rFonts w:ascii="Arial Narrow" w:hAnsi="Arial Narrow"/>
                                          <w:noProof/>
                                          <w:sz w:val="24"/>
                                          <w:szCs w:val="24"/>
                                        </w:rPr>
                                      </w:rPrChange>
                                    </w:rPr>
                                    <w:delText>4</w:delText>
                                  </w:r>
                                  <w:r w:rsidRPr="00D93488" w:rsidDel="009344DA">
                                    <w:rPr>
                                      <w:rFonts w:cs="Arial"/>
                                      <w:i/>
                                      <w:iCs/>
                                      <w:sz w:val="20"/>
                                      <w:szCs w:val="20"/>
                                      <w:rPrChange w:id="1560" w:author="James Collocott" w:date="2015-11-12T10:12:00Z">
                                        <w:rPr>
                                          <w:rFonts w:ascii="Arial Narrow" w:hAnsi="Arial Narrow"/>
                                          <w:sz w:val="24"/>
                                          <w:szCs w:val="24"/>
                                        </w:rPr>
                                      </w:rPrChange>
                                    </w:rPr>
                                    <w:fldChar w:fldCharType="end"/>
                                  </w:r>
                                </w:del>
                                <w:ins w:id="1561" w:author="James Collocott" w:date="2015-11-11T15:20:00Z">
                                  <w:r w:rsidRPr="00D93488">
                                    <w:rPr>
                                      <w:rFonts w:cs="Arial"/>
                                      <w:i/>
                                      <w:iCs/>
                                      <w:sz w:val="20"/>
                                      <w:szCs w:val="20"/>
                                      <w:rPrChange w:id="1562" w:author="James Collocott" w:date="2015-11-12T10:12:00Z">
                                        <w:rPr>
                                          <w:rFonts w:cs="Arial"/>
                                          <w:sz w:val="20"/>
                                          <w:szCs w:val="20"/>
                                        </w:rPr>
                                      </w:rPrChange>
                                    </w:rPr>
                                    <w:t>1</w:t>
                                  </w:r>
                                </w:ins>
                                <w:del w:id="1563" w:author="James Collocott" w:date="2015-11-11T15:20:00Z">
                                  <w:r w:rsidRPr="00D93488" w:rsidDel="009344DA">
                                    <w:rPr>
                                      <w:rFonts w:cs="Arial"/>
                                      <w:i/>
                                      <w:iCs/>
                                      <w:sz w:val="20"/>
                                      <w:szCs w:val="20"/>
                                      <w:rPrChange w:id="1564" w:author="James Collocott" w:date="2015-11-12T10:12:00Z">
                                        <w:rPr>
                                          <w:rFonts w:ascii="Arial Narrow" w:hAnsi="Arial Narrow"/>
                                          <w:sz w:val="24"/>
                                          <w:szCs w:val="24"/>
                                        </w:rPr>
                                      </w:rPrChange>
                                    </w:rPr>
                                    <w:delText>,</w:delText>
                                  </w:r>
                                </w:del>
                                <w:r w:rsidRPr="00D93488">
                                  <w:rPr>
                                    <w:rFonts w:cs="Arial"/>
                                    <w:i/>
                                    <w:iCs/>
                                    <w:sz w:val="20"/>
                                    <w:szCs w:val="20"/>
                                    <w:rPrChange w:id="1565" w:author="James Collocott" w:date="2015-11-12T10:12:00Z">
                                      <w:rPr>
                                        <w:rFonts w:ascii="Arial Narrow" w:hAnsi="Arial Narrow"/>
                                        <w:sz w:val="24"/>
                                        <w:szCs w:val="24"/>
                                      </w:rPr>
                                    </w:rPrChange>
                                  </w:rPr>
                                  <w:t xml:space="preserve"> </w:t>
                                </w:r>
                                <w:ins w:id="1566" w:author="James Collocott" w:date="2015-11-11T15:20:00Z">
                                  <w:r w:rsidRPr="00D93488">
                                    <w:rPr>
                                      <w:rFonts w:cs="Arial"/>
                                      <w:i/>
                                      <w:iCs/>
                                      <w:sz w:val="20"/>
                                      <w:szCs w:val="20"/>
                                      <w:rPrChange w:id="1567" w:author="James Collocott" w:date="2015-11-12T10:12:00Z">
                                        <w:rPr>
                                          <w:rFonts w:cs="Arial"/>
                                          <w:sz w:val="20"/>
                                          <w:szCs w:val="20"/>
                                        </w:rPr>
                                      </w:rPrChange>
                                    </w:rPr>
                                    <w:t>“W</w:t>
                                  </w:r>
                                </w:ins>
                                <w:del w:id="1568" w:author="James Collocott" w:date="2015-11-11T15:20:00Z">
                                  <w:r w:rsidRPr="00D93488" w:rsidDel="009344DA">
                                    <w:rPr>
                                      <w:rFonts w:cs="Arial"/>
                                      <w:i/>
                                      <w:iCs/>
                                      <w:sz w:val="20"/>
                                      <w:szCs w:val="20"/>
                                      <w:rPrChange w:id="1569" w:author="James Collocott" w:date="2015-11-12T10:12:00Z">
                                        <w:rPr>
                                          <w:rFonts w:ascii="Arial Narrow" w:hAnsi="Arial Narrow"/>
                                          <w:sz w:val="24"/>
                                          <w:szCs w:val="24"/>
                                        </w:rPr>
                                      </w:rPrChange>
                                    </w:rPr>
                                    <w:delText>‘w</w:delText>
                                  </w:r>
                                </w:del>
                                <w:r w:rsidRPr="00D93488">
                                  <w:rPr>
                                    <w:rFonts w:cs="Arial"/>
                                    <w:i/>
                                    <w:iCs/>
                                    <w:sz w:val="20"/>
                                    <w:szCs w:val="20"/>
                                    <w:rPrChange w:id="1570" w:author="James Collocott" w:date="2015-11-12T10:12:00Z">
                                      <w:rPr>
                                        <w:rFonts w:ascii="Arial Narrow" w:hAnsi="Arial Narrow"/>
                                        <w:sz w:val="24"/>
                                        <w:szCs w:val="24"/>
                                      </w:rPr>
                                    </w:rPrChange>
                                  </w:rPr>
                                  <w:t>aste hierarchy</w:t>
                                </w:r>
                                <w:ins w:id="1571" w:author="James Collocott" w:date="2015-11-11T15:21:00Z">
                                  <w:r w:rsidRPr="00D93488">
                                    <w:rPr>
                                      <w:rFonts w:cs="Arial"/>
                                      <w:i/>
                                      <w:iCs/>
                                      <w:sz w:val="20"/>
                                      <w:szCs w:val="20"/>
                                      <w:rPrChange w:id="1572" w:author="James Collocott" w:date="2015-11-12T10:12:00Z">
                                        <w:rPr>
                                          <w:rFonts w:cs="Arial"/>
                                          <w:sz w:val="20"/>
                                          <w:szCs w:val="20"/>
                                        </w:rPr>
                                      </w:rPrChange>
                                    </w:rPr>
                                    <w:t>”</w:t>
                                  </w:r>
                                </w:ins>
                                <w:del w:id="1573" w:author="James Collocott" w:date="2015-11-11T15:21:00Z">
                                  <w:r w:rsidRPr="00D93488" w:rsidDel="009344DA">
                                    <w:rPr>
                                      <w:rFonts w:cs="Arial"/>
                                      <w:i/>
                                      <w:iCs/>
                                      <w:sz w:val="20"/>
                                      <w:szCs w:val="20"/>
                                      <w:rPrChange w:id="1574" w:author="James Collocott" w:date="2015-11-12T10:12:00Z">
                                        <w:rPr>
                                          <w:rFonts w:ascii="Arial Narrow" w:hAnsi="Arial Narrow"/>
                                          <w:sz w:val="24"/>
                                          <w:szCs w:val="24"/>
                                        </w:rPr>
                                      </w:rPrChange>
                                    </w:rPr>
                                    <w:delText>’</w:delText>
                                  </w:r>
                                </w:del>
                              </w:p>
                              <w:p w14:paraId="353F6673" w14:textId="77777777" w:rsidR="000B7C6E" w:rsidRPr="00D93488" w:rsidRDefault="000B7C6E">
                                <w:pPr>
                                  <w:spacing w:line="360" w:lineRule="auto"/>
                                  <w:jc w:val="center"/>
                                  <w:rPr>
                                    <w:rFonts w:cs="Arial"/>
                                    <w:i/>
                                    <w:iCs/>
                                    <w:noProof/>
                                    <w:sz w:val="20"/>
                                    <w:szCs w:val="20"/>
                                    <w:rPrChange w:id="1575" w:author="James Collocott" w:date="2015-11-12T10:12:00Z">
                                      <w:rPr>
                                        <w:rFonts w:ascii="Arial Narrow" w:hAnsi="Arial Narrow"/>
                                        <w:noProof/>
                                        <w:sz w:val="24"/>
                                        <w:szCs w:val="24"/>
                                      </w:rPr>
                                    </w:rPrChange>
                                  </w:rPr>
                                  <w:pPrChange w:id="1576" w:author="James Collocott" w:date="2015-11-11T15:21:00Z">
                                    <w:pPr>
                                      <w:pStyle w:val="Caption"/>
                                      <w:spacing w:line="360" w:lineRule="auto"/>
                                    </w:pPr>
                                  </w:pPrChang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35FBCA" id="Text Box 252" o:spid="_x0000_s1060" type="#_x0000_t202" style="position:absolute;left:0;text-align:left;margin-left:264.75pt;margin-top:7.95pt;width:211.5pt;height:3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" stroked="f">
                    <v:textbox inset="0,0,0,0">
                      <w:txbxContent>
                        <w:p w14:paraId="68A24BB6" w14:textId="01059ADE" w:rsidR="000B7C6E" w:rsidRPr="00D93488" w:rsidDel="009344DA" w:rsidRDefault="000B7C6E">
                          <w:pPr>
                            <w:spacing w:line="360" w:lineRule="auto"/>
                            <w:jc w:val="center"/>
                            <w:rPr>
                              <w:del w:id="1572" w:author="James Collocott" w:date="2015-11-11T15:21:00Z"/>
                              <w:rFonts w:cs="Arial"/>
                              <w:i/>
                              <w:iCs/>
                              <w:sz w:val="20"/>
                              <w:szCs w:val="20"/>
                              <w:rPrChange w:id="1573" w:author="James Collocott" w:date="2015-11-12T10:12:00Z">
                                <w:rPr>
                                  <w:del w:id="1574" w:author="James Collocott" w:date="2015-11-11T15:21:00Z"/>
                                  <w:rFonts w:ascii="Arial Narrow" w:hAnsi="Arial Narrow"/>
                                  <w:sz w:val="24"/>
                                  <w:szCs w:val="24"/>
                                </w:rPr>
                              </w:rPrChange>
                            </w:rPr>
                            <w:pPrChange w:id="1575" w:author="James Collocott" w:date="2015-11-11T15:21:00Z">
                              <w:pPr>
                                <w:spacing w:line="360" w:lineRule="auto"/>
                                <w:jc w:val="both"/>
                              </w:pPr>
                            </w:pPrChange>
                          </w:pPr>
                          <w:r w:rsidRPr="00D93488">
                            <w:rPr>
                              <w:rFonts w:cs="Arial"/>
                              <w:i/>
                              <w:iCs/>
                              <w:sz w:val="20"/>
                              <w:szCs w:val="20"/>
                              <w:rPrChange w:id="1576" w:author="James Collocott" w:date="2015-11-12T10:12:00Z">
                                <w:rPr>
                                  <w:rFonts w:ascii="Arial Narrow" w:hAnsi="Arial Narrow"/>
                                  <w:sz w:val="24"/>
                                  <w:szCs w:val="24"/>
                                </w:rPr>
                              </w:rPrChange>
                            </w:rPr>
                            <w:t xml:space="preserve">Figure </w:t>
                          </w:r>
                          <w:del w:id="1577" w:author="James Collocott" w:date="2015-11-11T15:20:00Z">
                            <w:r w:rsidRPr="00D93488" w:rsidDel="009344DA">
                              <w:rPr>
                                <w:rFonts w:cs="Arial"/>
                                <w:i/>
                                <w:iCs/>
                                <w:sz w:val="20"/>
                                <w:szCs w:val="20"/>
                                <w:rPrChange w:id="1578" w:author="James Collocott" w:date="2015-11-12T10:12:00Z">
                                  <w:rPr>
                                    <w:rFonts w:ascii="Arial Narrow" w:hAnsi="Arial Narrow"/>
                                    <w:sz w:val="24"/>
                                    <w:szCs w:val="24"/>
                                  </w:rPr>
                                </w:rPrChange>
                              </w:rPr>
                              <w:fldChar w:fldCharType="begin"/>
                            </w:r>
                            <w:r w:rsidRPr="00D93488" w:rsidDel="009344DA">
                              <w:rPr>
                                <w:rFonts w:cs="Arial"/>
                                <w:i/>
                                <w:iCs/>
                                <w:sz w:val="20"/>
                                <w:szCs w:val="20"/>
                                <w:rPrChange w:id="1579" w:author="James Collocott" w:date="2015-11-12T10:12:00Z">
                                  <w:rPr>
                                    <w:rFonts w:ascii="Arial Narrow" w:hAnsi="Arial Narrow"/>
                                    <w:sz w:val="24"/>
                                    <w:szCs w:val="24"/>
                                  </w:rPr>
                                </w:rPrChange>
                              </w:rPr>
                              <w:delInstrText xml:space="preserve"> SEQ Figure \* ARABIC </w:delInstrText>
                            </w:r>
                            <w:r w:rsidRPr="00D93488" w:rsidDel="009344DA">
                              <w:rPr>
                                <w:rFonts w:cs="Arial"/>
                                <w:i/>
                                <w:iCs/>
                                <w:sz w:val="20"/>
                                <w:szCs w:val="20"/>
                                <w:rPrChange w:id="1580" w:author="James Collocott" w:date="2015-11-12T10:12:00Z">
                                  <w:rPr>
                                    <w:rFonts w:ascii="Arial Narrow" w:hAnsi="Arial Narrow"/>
                                    <w:sz w:val="24"/>
                                    <w:szCs w:val="24"/>
                                  </w:rPr>
                                </w:rPrChange>
                              </w:rPr>
                              <w:fldChar w:fldCharType="separate"/>
                            </w:r>
                            <w:r w:rsidRPr="00D93488" w:rsidDel="009344DA">
                              <w:rPr>
                                <w:rFonts w:cs="Arial"/>
                                <w:i/>
                                <w:iCs/>
                                <w:noProof/>
                                <w:sz w:val="20"/>
                                <w:szCs w:val="20"/>
                                <w:rPrChange w:id="1581" w:author="James Collocott" w:date="2015-11-12T10:12:00Z">
                                  <w:rPr>
                                    <w:rFonts w:ascii="Arial Narrow" w:hAnsi="Arial Narrow"/>
                                    <w:noProof/>
                                    <w:sz w:val="24"/>
                                    <w:szCs w:val="24"/>
                                  </w:rPr>
                                </w:rPrChange>
                              </w:rPr>
                              <w:delText>4</w:delText>
                            </w:r>
                            <w:r w:rsidRPr="00D93488" w:rsidDel="009344DA">
                              <w:rPr>
                                <w:rFonts w:cs="Arial"/>
                                <w:i/>
                                <w:iCs/>
                                <w:sz w:val="20"/>
                                <w:szCs w:val="20"/>
                                <w:rPrChange w:id="1582" w:author="James Collocott" w:date="2015-11-12T10:12:00Z">
                                  <w:rPr>
                                    <w:rFonts w:ascii="Arial Narrow" w:hAnsi="Arial Narrow"/>
                                    <w:sz w:val="24"/>
                                    <w:szCs w:val="24"/>
                                  </w:rPr>
                                </w:rPrChange>
                              </w:rPr>
                              <w:fldChar w:fldCharType="end"/>
                            </w:r>
                          </w:del>
                          <w:ins w:id="1583" w:author="James Collocott" w:date="2015-11-11T15:20:00Z">
                            <w:r w:rsidRPr="00D93488">
                              <w:rPr>
                                <w:rFonts w:cs="Arial"/>
                                <w:i/>
                                <w:iCs/>
                                <w:sz w:val="20"/>
                                <w:szCs w:val="20"/>
                                <w:rPrChange w:id="1584" w:author="James Collocott" w:date="2015-11-12T10:12:00Z">
                                  <w:rPr>
                                    <w:rFonts w:cs="Arial"/>
                                    <w:sz w:val="20"/>
                                    <w:szCs w:val="20"/>
                                  </w:rPr>
                                </w:rPrChange>
                              </w:rPr>
                              <w:t>1</w:t>
                            </w:r>
                          </w:ins>
                          <w:del w:id="1585" w:author="James Collocott" w:date="2015-11-11T15:20:00Z">
                            <w:r w:rsidRPr="00D93488" w:rsidDel="009344DA">
                              <w:rPr>
                                <w:rFonts w:cs="Arial"/>
                                <w:i/>
                                <w:iCs/>
                                <w:sz w:val="20"/>
                                <w:szCs w:val="20"/>
                                <w:rPrChange w:id="1586" w:author="James Collocott" w:date="2015-11-12T10:12:00Z">
                                  <w:rPr>
                                    <w:rFonts w:ascii="Arial Narrow" w:hAnsi="Arial Narrow"/>
                                    <w:sz w:val="24"/>
                                    <w:szCs w:val="24"/>
                                  </w:rPr>
                                </w:rPrChange>
                              </w:rPr>
                              <w:delText>,</w:delText>
                            </w:r>
                          </w:del>
                          <w:r w:rsidRPr="00D93488">
                            <w:rPr>
                              <w:rFonts w:cs="Arial"/>
                              <w:i/>
                              <w:iCs/>
                              <w:sz w:val="20"/>
                              <w:szCs w:val="20"/>
                              <w:rPrChange w:id="1587" w:author="James Collocott" w:date="2015-11-12T10:12:00Z">
                                <w:rPr>
                                  <w:rFonts w:ascii="Arial Narrow" w:hAnsi="Arial Narrow"/>
                                  <w:sz w:val="24"/>
                                  <w:szCs w:val="24"/>
                                </w:rPr>
                              </w:rPrChange>
                            </w:rPr>
                            <w:t xml:space="preserve"> </w:t>
                          </w:r>
                          <w:ins w:id="1588" w:author="James Collocott" w:date="2015-11-11T15:20:00Z">
                            <w:r w:rsidRPr="00D93488">
                              <w:rPr>
                                <w:rFonts w:cs="Arial"/>
                                <w:i/>
                                <w:iCs/>
                                <w:sz w:val="20"/>
                                <w:szCs w:val="20"/>
                                <w:rPrChange w:id="1589" w:author="James Collocott" w:date="2015-11-12T10:12:00Z">
                                  <w:rPr>
                                    <w:rFonts w:cs="Arial"/>
                                    <w:sz w:val="20"/>
                                    <w:szCs w:val="20"/>
                                  </w:rPr>
                                </w:rPrChange>
                              </w:rPr>
                              <w:t>“W</w:t>
                            </w:r>
                          </w:ins>
                          <w:del w:id="1590" w:author="James Collocott" w:date="2015-11-11T15:20:00Z">
                            <w:r w:rsidRPr="00D93488" w:rsidDel="009344DA">
                              <w:rPr>
                                <w:rFonts w:cs="Arial"/>
                                <w:i/>
                                <w:iCs/>
                                <w:sz w:val="20"/>
                                <w:szCs w:val="20"/>
                                <w:rPrChange w:id="1591" w:author="James Collocott" w:date="2015-11-12T10:12:00Z">
                                  <w:rPr>
                                    <w:rFonts w:ascii="Arial Narrow" w:hAnsi="Arial Narrow"/>
                                    <w:sz w:val="24"/>
                                    <w:szCs w:val="24"/>
                                  </w:rPr>
                                </w:rPrChange>
                              </w:rPr>
                              <w:delText>‘w</w:delText>
                            </w:r>
                          </w:del>
                          <w:r w:rsidRPr="00D93488">
                            <w:rPr>
                              <w:rFonts w:cs="Arial"/>
                              <w:i/>
                              <w:iCs/>
                              <w:sz w:val="20"/>
                              <w:szCs w:val="20"/>
                              <w:rPrChange w:id="1592" w:author="James Collocott" w:date="2015-11-12T10:12:00Z">
                                <w:rPr>
                                  <w:rFonts w:ascii="Arial Narrow" w:hAnsi="Arial Narrow"/>
                                  <w:sz w:val="24"/>
                                  <w:szCs w:val="24"/>
                                </w:rPr>
                              </w:rPrChange>
                            </w:rPr>
                            <w:t>aste hierarchy</w:t>
                          </w:r>
                          <w:ins w:id="1593" w:author="James Collocott" w:date="2015-11-11T15:21:00Z">
                            <w:r w:rsidRPr="00D93488">
                              <w:rPr>
                                <w:rFonts w:cs="Arial"/>
                                <w:i/>
                                <w:iCs/>
                                <w:sz w:val="20"/>
                                <w:szCs w:val="20"/>
                                <w:rPrChange w:id="1594" w:author="James Collocott" w:date="2015-11-12T10:12:00Z">
                                  <w:rPr>
                                    <w:rFonts w:cs="Arial"/>
                                    <w:sz w:val="20"/>
                                    <w:szCs w:val="20"/>
                                  </w:rPr>
                                </w:rPrChange>
                              </w:rPr>
                              <w:t>”</w:t>
                            </w:r>
                          </w:ins>
                          <w:del w:id="1595" w:author="James Collocott" w:date="2015-11-11T15:21:00Z">
                            <w:r w:rsidRPr="00D93488" w:rsidDel="009344DA">
                              <w:rPr>
                                <w:rFonts w:cs="Arial"/>
                                <w:i/>
                                <w:iCs/>
                                <w:sz w:val="20"/>
                                <w:szCs w:val="20"/>
                                <w:rPrChange w:id="1596" w:author="James Collocott" w:date="2015-11-12T10:12:00Z">
                                  <w:rPr>
                                    <w:rFonts w:ascii="Arial Narrow" w:hAnsi="Arial Narrow"/>
                                    <w:sz w:val="24"/>
                                    <w:szCs w:val="24"/>
                                  </w:rPr>
                                </w:rPrChange>
                              </w:rPr>
                              <w:delText>’</w:delText>
                            </w:r>
                          </w:del>
                        </w:p>
                        <w:p w14:paraId="353F6673" w14:textId="77777777" w:rsidR="000B7C6E" w:rsidRPr="00D93488" w:rsidRDefault="000B7C6E">
                          <w:pPr>
                            <w:spacing w:line="360" w:lineRule="auto"/>
                            <w:jc w:val="center"/>
                            <w:rPr>
                              <w:rFonts w:cs="Arial"/>
                              <w:i/>
                              <w:iCs/>
                              <w:noProof/>
                              <w:sz w:val="20"/>
                              <w:szCs w:val="20"/>
                              <w:rPrChange w:id="1597" w:author="James Collocott" w:date="2015-11-12T10:12:00Z">
                                <w:rPr>
                                  <w:rFonts w:ascii="Arial Narrow" w:hAnsi="Arial Narrow"/>
                                  <w:noProof/>
                                  <w:sz w:val="24"/>
                                  <w:szCs w:val="24"/>
                                </w:rPr>
                              </w:rPrChange>
                            </w:rPr>
                            <w:pPrChange w:id="1598" w:author="James Collocott" w:date="2015-11-11T15:21:00Z">
                              <w:pPr>
                                <w:pStyle w:val="Caption"/>
                                <w:spacing w:line="360" w:lineRule="auto"/>
                              </w:pPr>
                            </w:pPrChange>
                          </w:pPr>
                        </w:p>
                      </w:txbxContent>
                    </v:textbox>
                    <w10:wrap type="square"/>
                  </v:shape>
                </w:pict>
              </mc:Fallback>
            </mc:AlternateContent>
          </w:r>
          <w:r w:rsidR="00630906" w:rsidRPr="008F1C96" w:rsidDel="000B7C6E">
            <w:rPr>
              <w:rFonts w:cs="Arial"/>
              <w:sz w:val="20"/>
              <w:rPrChange w:id="1577" w:author="James Collocott" w:date="2015-11-11T15:30:00Z">
                <w:rPr>
                  <w:rFonts w:ascii="Arial Narrow" w:hAnsi="Arial Narrow"/>
                  <w:sz w:val="24"/>
                  <w:szCs w:val="24"/>
                </w:rPr>
              </w:rPrChange>
            </w:rPr>
            <w:delText>Remove</w:delText>
          </w:r>
          <w:r w:rsidR="009344DA" w:rsidRPr="008F1C96" w:rsidDel="000B7C6E">
            <w:rPr>
              <w:rFonts w:cs="Arial"/>
              <w:sz w:val="20"/>
              <w:rPrChange w:id="1578" w:author="James Collocott" w:date="2015-11-11T15:30:00Z">
                <w:rPr>
                  <w:rFonts w:cs="Arial"/>
                </w:rPr>
              </w:rPrChange>
            </w:rPr>
            <w:delText xml:space="preserve"> beach debris before impact and</w:delText>
          </w:r>
          <w:bookmarkEnd w:id="1540"/>
        </w:del>
      </w:ins>
    </w:p>
    <w:p w14:paraId="3672BFC3" w14:textId="27FC3841" w:rsidR="00630906" w:rsidRPr="008F1C96" w:rsidDel="000B7C6E" w:rsidRDefault="009344DA">
      <w:pPr>
        <w:pStyle w:val="Heading2"/>
        <w:keepNext w:val="0"/>
        <w:numPr>
          <w:ilvl w:val="1"/>
          <w:numId w:val="34"/>
        </w:numPr>
        <w:tabs>
          <w:tab w:val="clear" w:pos="851"/>
          <w:tab w:val="num" w:pos="0"/>
          <w:tab w:val="num" w:pos="567"/>
        </w:tabs>
        <w:spacing w:before="240"/>
        <w:ind w:left="0" w:firstLine="0"/>
        <w:jc w:val="left"/>
        <w:rPr>
          <w:ins w:id="1579" w:author="James Collocott" w:date="2015-11-11T15:17:00Z"/>
          <w:del w:id="1580" w:author="Adam Hay" w:date="2015-11-18T01:59:00Z"/>
          <w:rFonts w:cs="Arial"/>
          <w:sz w:val="20"/>
          <w:rPrChange w:id="1581" w:author="James Collocott" w:date="2015-11-11T15:30:00Z">
            <w:rPr>
              <w:ins w:id="1582" w:author="James Collocott" w:date="2015-11-11T15:17:00Z"/>
              <w:del w:id="1583" w:author="Adam Hay" w:date="2015-11-18T01:59:00Z"/>
              <w:rFonts w:ascii="Arial Narrow" w:hAnsi="Arial Narrow"/>
              <w:sz w:val="24"/>
              <w:szCs w:val="24"/>
            </w:rPr>
          </w:rPrChange>
        </w:rPr>
        <w:pPrChange w:id="1584" w:author="Adam Hay" w:date="2015-11-18T01:59:00Z">
          <w:pPr>
            <w:pStyle w:val="ListParagraph"/>
            <w:numPr>
              <w:numId w:val="46"/>
            </w:numPr>
            <w:tabs>
              <w:tab w:val="left" w:pos="915"/>
            </w:tabs>
            <w:spacing w:after="160" w:line="360" w:lineRule="auto"/>
            <w:ind w:hanging="360"/>
          </w:pPr>
        </w:pPrChange>
      </w:pPr>
      <w:bookmarkStart w:id="1585" w:name="_Toc435575560"/>
      <w:ins w:id="1586" w:author="James Collocott" w:date="2015-11-11T15:17:00Z">
        <w:del w:id="1587" w:author="Adam Hay" w:date="2015-11-18T01:59:00Z">
          <w:r w:rsidRPr="008F1C96" w:rsidDel="000B7C6E">
            <w:rPr>
              <w:rFonts w:cs="Arial"/>
              <w:sz w:val="20"/>
              <w:rPrChange w:id="1588" w:author="James Collocott" w:date="2015-11-11T15:30:00Z">
                <w:rPr>
                  <w:rFonts w:cs="Arial"/>
                </w:rPr>
              </w:rPrChange>
            </w:rPr>
            <w:delText>Use sorbents sparingly</w:delText>
          </w:r>
          <w:bookmarkEnd w:id="1585"/>
        </w:del>
      </w:ins>
    </w:p>
    <w:p w14:paraId="6B336C63" w14:textId="2B4E92A8"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589" w:author="James Collocott" w:date="2015-11-11T15:17:00Z"/>
          <w:del w:id="1590" w:author="Adam Hay" w:date="2015-11-18T01:59:00Z"/>
          <w:rFonts w:cs="Arial"/>
          <w:b w:val="0"/>
          <w:bCs/>
          <w:sz w:val="20"/>
          <w:rPrChange w:id="1591" w:author="James Collocott" w:date="2015-11-11T15:30:00Z">
            <w:rPr>
              <w:ins w:id="1592" w:author="James Collocott" w:date="2015-11-11T15:17:00Z"/>
              <w:del w:id="1593" w:author="Adam Hay" w:date="2015-11-18T01:59:00Z"/>
              <w:rFonts w:ascii="Arial Narrow" w:hAnsi="Arial Narrow"/>
              <w:b/>
              <w:sz w:val="24"/>
              <w:szCs w:val="24"/>
            </w:rPr>
          </w:rPrChange>
        </w:rPr>
        <w:pPrChange w:id="1594" w:author="Adam Hay" w:date="2015-11-18T01:59:00Z">
          <w:pPr>
            <w:tabs>
              <w:tab w:val="left" w:pos="915"/>
            </w:tabs>
            <w:spacing w:line="360" w:lineRule="auto"/>
          </w:pPr>
        </w:pPrChange>
      </w:pPr>
      <w:bookmarkStart w:id="1595" w:name="_Toc435575561"/>
      <w:ins w:id="1596" w:author="James Collocott" w:date="2015-11-11T15:17:00Z">
        <w:del w:id="1597" w:author="Adam Hay" w:date="2015-11-18T01:59:00Z">
          <w:r w:rsidRPr="008F1C96" w:rsidDel="000B7C6E">
            <w:rPr>
              <w:rFonts w:cs="Arial"/>
              <w:b w:val="0"/>
              <w:sz w:val="20"/>
              <w:rPrChange w:id="1598" w:author="James Collocott" w:date="2015-11-11T15:30:00Z">
                <w:rPr>
                  <w:rFonts w:ascii="Arial Narrow" w:hAnsi="Arial Narrow"/>
                  <w:b/>
                  <w:sz w:val="24"/>
                  <w:szCs w:val="24"/>
                </w:rPr>
              </w:rPrChange>
            </w:rPr>
            <w:delText>Reuse</w:delText>
          </w:r>
          <w:bookmarkEnd w:id="1595"/>
        </w:del>
      </w:ins>
    </w:p>
    <w:p w14:paraId="2ED1F5EC" w14:textId="09F05422"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599" w:author="James Collocott" w:date="2015-11-11T15:17:00Z"/>
          <w:del w:id="1600" w:author="Adam Hay" w:date="2015-11-18T01:59:00Z"/>
          <w:rFonts w:cs="Arial"/>
          <w:sz w:val="20"/>
          <w:rPrChange w:id="1601" w:author="James Collocott" w:date="2015-11-11T15:30:00Z">
            <w:rPr>
              <w:ins w:id="1602" w:author="James Collocott" w:date="2015-11-11T15:17:00Z"/>
              <w:del w:id="1603" w:author="Adam Hay" w:date="2015-11-18T01:59:00Z"/>
              <w:rFonts w:ascii="Arial Narrow" w:hAnsi="Arial Narrow"/>
              <w:sz w:val="24"/>
              <w:szCs w:val="24"/>
            </w:rPr>
          </w:rPrChange>
        </w:rPr>
        <w:pPrChange w:id="1604" w:author="Adam Hay" w:date="2015-11-18T01:59:00Z">
          <w:pPr>
            <w:tabs>
              <w:tab w:val="left" w:pos="915"/>
            </w:tabs>
            <w:spacing w:line="360" w:lineRule="auto"/>
            <w:jc w:val="both"/>
          </w:pPr>
        </w:pPrChange>
      </w:pPr>
      <w:bookmarkStart w:id="1605" w:name="_Toc435575562"/>
      <w:ins w:id="1606" w:author="James Collocott" w:date="2015-11-11T15:17:00Z">
        <w:del w:id="1607" w:author="Adam Hay" w:date="2015-11-18T01:59:00Z">
          <w:r w:rsidRPr="008F1C96" w:rsidDel="000B7C6E">
            <w:rPr>
              <w:rFonts w:cs="Arial"/>
              <w:sz w:val="20"/>
              <w:rPrChange w:id="1608" w:author="James Collocott" w:date="2015-11-11T15:30:00Z">
                <w:rPr>
                  <w:rFonts w:ascii="Arial Narrow" w:hAnsi="Arial Narrow"/>
                  <w:sz w:val="24"/>
                  <w:szCs w:val="24"/>
                </w:rPr>
              </w:rPrChange>
            </w:rPr>
            <w:delText>This is the reuse of an item for its original purpose, i.e. clean-up equipment should be cleaned and reused in place of disposable items.</w:delText>
          </w:r>
          <w:bookmarkEnd w:id="1605"/>
        </w:del>
      </w:ins>
    </w:p>
    <w:p w14:paraId="47D41E33" w14:textId="7B0E487C" w:rsidR="00630906" w:rsidRPr="008F1C96" w:rsidDel="000B7C6E" w:rsidRDefault="009344DA">
      <w:pPr>
        <w:pStyle w:val="Heading2"/>
        <w:keepNext w:val="0"/>
        <w:numPr>
          <w:ilvl w:val="1"/>
          <w:numId w:val="34"/>
        </w:numPr>
        <w:tabs>
          <w:tab w:val="clear" w:pos="851"/>
          <w:tab w:val="num" w:pos="0"/>
          <w:tab w:val="num" w:pos="567"/>
        </w:tabs>
        <w:spacing w:before="240"/>
        <w:ind w:left="0" w:firstLine="0"/>
        <w:jc w:val="left"/>
        <w:rPr>
          <w:ins w:id="1609" w:author="James Collocott" w:date="2015-11-11T15:17:00Z"/>
          <w:del w:id="1610" w:author="Adam Hay" w:date="2015-11-18T01:59:00Z"/>
          <w:rFonts w:cs="Arial"/>
          <w:b w:val="0"/>
          <w:bCs/>
          <w:sz w:val="20"/>
          <w:u w:val="single"/>
          <w:rPrChange w:id="1611" w:author="James Collocott" w:date="2015-11-11T15:30:00Z">
            <w:rPr>
              <w:ins w:id="1612" w:author="James Collocott" w:date="2015-11-11T15:17:00Z"/>
              <w:del w:id="1613" w:author="Adam Hay" w:date="2015-11-18T01:59:00Z"/>
              <w:rFonts w:ascii="Arial Narrow" w:hAnsi="Arial Narrow"/>
              <w:b/>
              <w:sz w:val="24"/>
              <w:szCs w:val="24"/>
            </w:rPr>
          </w:rPrChange>
        </w:rPr>
        <w:pPrChange w:id="1614" w:author="Adam Hay" w:date="2015-11-18T01:59:00Z">
          <w:pPr>
            <w:tabs>
              <w:tab w:val="left" w:pos="915"/>
            </w:tabs>
            <w:spacing w:line="360" w:lineRule="auto"/>
          </w:pPr>
        </w:pPrChange>
      </w:pPr>
      <w:bookmarkStart w:id="1615" w:name="_Toc435575563"/>
      <w:ins w:id="1616" w:author="James Collocott" w:date="2015-11-11T15:17:00Z">
        <w:del w:id="1617" w:author="Adam Hay" w:date="2015-11-18T01:59:00Z">
          <w:r w:rsidRPr="008F1C96" w:rsidDel="000B7C6E">
            <w:rPr>
              <w:rFonts w:cs="Arial"/>
              <w:b w:val="0"/>
              <w:bCs/>
              <w:sz w:val="20"/>
              <w:u w:val="single"/>
              <w:rPrChange w:id="1618" w:author="James Collocott" w:date="2015-11-11T15:30:00Z">
                <w:rPr>
                  <w:rFonts w:cs="Arial"/>
                  <w:b/>
                </w:rPr>
              </w:rPrChange>
            </w:rPr>
            <w:lastRenderedPageBreak/>
            <w:delText>Examples of reuse</w:delText>
          </w:r>
          <w:bookmarkEnd w:id="1615"/>
        </w:del>
      </w:ins>
    </w:p>
    <w:p w14:paraId="2F975E99" w14:textId="55BADCA7"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619" w:author="James Collocott" w:date="2015-11-11T15:17:00Z"/>
          <w:del w:id="1620" w:author="Adam Hay" w:date="2015-11-18T01:59:00Z"/>
          <w:rFonts w:cs="Arial"/>
          <w:sz w:val="20"/>
          <w:rPrChange w:id="1621" w:author="James Collocott" w:date="2015-11-11T15:30:00Z">
            <w:rPr>
              <w:ins w:id="1622" w:author="James Collocott" w:date="2015-11-11T15:17:00Z"/>
              <w:del w:id="1623" w:author="Adam Hay" w:date="2015-11-18T01:59:00Z"/>
              <w:rFonts w:ascii="Arial Narrow" w:hAnsi="Arial Narrow"/>
              <w:sz w:val="24"/>
              <w:szCs w:val="24"/>
            </w:rPr>
          </w:rPrChange>
        </w:rPr>
        <w:pPrChange w:id="1624" w:author="Adam Hay" w:date="2015-11-18T01:59:00Z">
          <w:pPr>
            <w:pStyle w:val="ListParagraph"/>
            <w:numPr>
              <w:numId w:val="46"/>
            </w:numPr>
            <w:tabs>
              <w:tab w:val="left" w:pos="915"/>
            </w:tabs>
            <w:spacing w:after="160" w:line="360" w:lineRule="auto"/>
            <w:ind w:hanging="360"/>
          </w:pPr>
        </w:pPrChange>
      </w:pPr>
      <w:bookmarkStart w:id="1625" w:name="_Toc435575564"/>
      <w:ins w:id="1626" w:author="James Collocott" w:date="2015-11-11T15:17:00Z">
        <w:del w:id="1627" w:author="Adam Hay" w:date="2015-11-18T01:59:00Z">
          <w:r w:rsidRPr="008F1C96" w:rsidDel="000B7C6E">
            <w:rPr>
              <w:rFonts w:cs="Arial"/>
              <w:sz w:val="20"/>
              <w:rPrChange w:id="1628" w:author="James Collocott" w:date="2015-11-11T15:30:00Z">
                <w:rPr>
                  <w:rFonts w:ascii="Arial Narrow" w:hAnsi="Arial Narrow"/>
                  <w:sz w:val="24"/>
                  <w:szCs w:val="24"/>
                </w:rPr>
              </w:rPrChange>
            </w:rPr>
            <w:delText>Cleaning of PPE so that it can be reused e.g. rubb</w:delText>
          </w:r>
          <w:r w:rsidR="009344DA" w:rsidRPr="008F1C96" w:rsidDel="000B7C6E">
            <w:rPr>
              <w:rFonts w:cs="Arial"/>
              <w:sz w:val="20"/>
              <w:rPrChange w:id="1629" w:author="James Collocott" w:date="2015-11-11T15:30:00Z">
                <w:rPr>
                  <w:rFonts w:cs="Arial"/>
                </w:rPr>
              </w:rPrChange>
            </w:rPr>
            <w:delText>er boots, hardhats, goggles etc</w:delText>
          </w:r>
        </w:del>
      </w:ins>
      <w:ins w:id="1630" w:author="James Collocott" w:date="2015-11-11T15:26:00Z">
        <w:del w:id="1631" w:author="Adam Hay" w:date="2015-11-18T01:59:00Z">
          <w:r w:rsidR="009344DA" w:rsidRPr="008F1C96" w:rsidDel="000B7C6E">
            <w:rPr>
              <w:rFonts w:cs="Arial"/>
              <w:sz w:val="20"/>
              <w:rPrChange w:id="1632" w:author="James Collocott" w:date="2015-11-11T15:30:00Z">
                <w:rPr>
                  <w:rFonts w:cs="Arial"/>
                </w:rPr>
              </w:rPrChange>
            </w:rPr>
            <w:delText>.</w:delText>
          </w:r>
        </w:del>
      </w:ins>
      <w:bookmarkEnd w:id="1625"/>
    </w:p>
    <w:p w14:paraId="05BFE71A" w14:textId="0EB3292D"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633" w:author="James Collocott" w:date="2015-11-11T15:17:00Z"/>
          <w:del w:id="1634" w:author="Adam Hay" w:date="2015-11-18T01:59:00Z"/>
          <w:rFonts w:cs="Arial"/>
          <w:sz w:val="20"/>
          <w:rPrChange w:id="1635" w:author="James Collocott" w:date="2015-11-11T15:30:00Z">
            <w:rPr>
              <w:ins w:id="1636" w:author="James Collocott" w:date="2015-11-11T15:17:00Z"/>
              <w:del w:id="1637" w:author="Adam Hay" w:date="2015-11-18T01:59:00Z"/>
              <w:rFonts w:ascii="Arial Narrow" w:hAnsi="Arial Narrow"/>
              <w:sz w:val="24"/>
              <w:szCs w:val="24"/>
            </w:rPr>
          </w:rPrChange>
        </w:rPr>
        <w:pPrChange w:id="1638" w:author="Adam Hay" w:date="2015-11-18T01:59:00Z">
          <w:pPr>
            <w:pStyle w:val="ListParagraph"/>
            <w:numPr>
              <w:numId w:val="46"/>
            </w:numPr>
            <w:tabs>
              <w:tab w:val="left" w:pos="915"/>
            </w:tabs>
            <w:spacing w:after="160" w:line="360" w:lineRule="auto"/>
            <w:ind w:hanging="360"/>
          </w:pPr>
        </w:pPrChange>
      </w:pPr>
      <w:bookmarkStart w:id="1639" w:name="_Toc435575565"/>
      <w:ins w:id="1640" w:author="James Collocott" w:date="2015-11-11T15:17:00Z">
        <w:del w:id="1641" w:author="Adam Hay" w:date="2015-11-18T01:59:00Z">
          <w:r w:rsidRPr="008F1C96" w:rsidDel="000B7C6E">
            <w:rPr>
              <w:rFonts w:cs="Arial"/>
              <w:sz w:val="20"/>
              <w:rPrChange w:id="1642" w:author="James Collocott" w:date="2015-11-11T15:30:00Z">
                <w:rPr>
                  <w:rFonts w:ascii="Arial Narrow" w:hAnsi="Arial Narrow"/>
                  <w:sz w:val="24"/>
                  <w:szCs w:val="24"/>
                </w:rPr>
              </w:rPrChange>
            </w:rPr>
            <w:delText>Ensure that no further impact is</w:delText>
          </w:r>
          <w:r w:rsidR="009344DA" w:rsidRPr="008F1C96" w:rsidDel="000B7C6E">
            <w:rPr>
              <w:rFonts w:cs="Arial"/>
              <w:sz w:val="20"/>
              <w:rPrChange w:id="1643" w:author="James Collocott" w:date="2015-11-11T15:30:00Z">
                <w:rPr>
                  <w:rFonts w:cs="Arial"/>
                </w:rPr>
              </w:rPrChange>
            </w:rPr>
            <w:delText xml:space="preserve"> caused through the cleaning</w:delText>
          </w:r>
          <w:bookmarkEnd w:id="1639"/>
        </w:del>
      </w:ins>
    </w:p>
    <w:p w14:paraId="2E1181D3" w14:textId="3BF8598F"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644" w:author="James Collocott" w:date="2015-11-11T15:17:00Z"/>
          <w:del w:id="1645" w:author="Adam Hay" w:date="2015-11-18T01:59:00Z"/>
          <w:rFonts w:cs="Arial"/>
          <w:b w:val="0"/>
          <w:bCs/>
          <w:sz w:val="20"/>
          <w:rPrChange w:id="1646" w:author="James Collocott" w:date="2015-11-11T15:30:00Z">
            <w:rPr>
              <w:ins w:id="1647" w:author="James Collocott" w:date="2015-11-11T15:17:00Z"/>
              <w:del w:id="1648" w:author="Adam Hay" w:date="2015-11-18T01:59:00Z"/>
              <w:rFonts w:ascii="Arial Narrow" w:hAnsi="Arial Narrow"/>
              <w:b/>
              <w:sz w:val="24"/>
              <w:szCs w:val="24"/>
            </w:rPr>
          </w:rPrChange>
        </w:rPr>
        <w:pPrChange w:id="1649" w:author="Adam Hay" w:date="2015-11-18T01:59:00Z">
          <w:pPr>
            <w:pStyle w:val="ListParagraph"/>
            <w:numPr>
              <w:ilvl w:val="1"/>
              <w:numId w:val="45"/>
            </w:numPr>
            <w:tabs>
              <w:tab w:val="left" w:pos="915"/>
            </w:tabs>
            <w:spacing w:after="160" w:line="360" w:lineRule="auto"/>
            <w:ind w:hanging="360"/>
          </w:pPr>
        </w:pPrChange>
      </w:pPr>
      <w:bookmarkStart w:id="1650" w:name="_Toc435575566"/>
      <w:ins w:id="1651" w:author="James Collocott" w:date="2015-11-11T15:17:00Z">
        <w:del w:id="1652" w:author="Adam Hay" w:date="2015-11-18T01:59:00Z">
          <w:r w:rsidRPr="008F1C96" w:rsidDel="000B7C6E">
            <w:rPr>
              <w:rFonts w:cs="Arial"/>
              <w:b w:val="0"/>
              <w:sz w:val="20"/>
              <w:rPrChange w:id="1653" w:author="James Collocott" w:date="2015-11-11T15:30:00Z">
                <w:rPr>
                  <w:rFonts w:ascii="Arial Narrow" w:hAnsi="Arial Narrow"/>
                  <w:b/>
                  <w:sz w:val="24"/>
                  <w:szCs w:val="24"/>
                </w:rPr>
              </w:rPrChange>
            </w:rPr>
            <w:delText>Recycling/recover</w:delText>
          </w:r>
          <w:bookmarkEnd w:id="1650"/>
        </w:del>
      </w:ins>
    </w:p>
    <w:p w14:paraId="70AE4A06" w14:textId="2368591D"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654" w:author="James Collocott" w:date="2015-11-11T15:17:00Z"/>
          <w:del w:id="1655" w:author="Adam Hay" w:date="2015-11-18T01:59:00Z"/>
          <w:rFonts w:cs="Arial"/>
          <w:b w:val="0"/>
          <w:sz w:val="20"/>
          <w:rPrChange w:id="1656" w:author="James Collocott" w:date="2015-11-11T15:30:00Z">
            <w:rPr>
              <w:ins w:id="1657" w:author="James Collocott" w:date="2015-11-11T15:17:00Z"/>
              <w:del w:id="1658" w:author="Adam Hay" w:date="2015-11-18T01:59:00Z"/>
              <w:rFonts w:ascii="Arial Narrow" w:hAnsi="Arial Narrow"/>
              <w:b/>
              <w:sz w:val="24"/>
              <w:szCs w:val="24"/>
            </w:rPr>
          </w:rPrChange>
        </w:rPr>
        <w:pPrChange w:id="1659" w:author="Adam Hay" w:date="2015-11-18T01:59:00Z">
          <w:pPr>
            <w:tabs>
              <w:tab w:val="left" w:pos="915"/>
            </w:tabs>
            <w:spacing w:line="360" w:lineRule="auto"/>
          </w:pPr>
        </w:pPrChange>
      </w:pPr>
      <w:bookmarkStart w:id="1660" w:name="_Toc435575567"/>
      <w:ins w:id="1661" w:author="James Collocott" w:date="2015-11-11T15:17:00Z">
        <w:del w:id="1662" w:author="Adam Hay" w:date="2015-11-18T01:59:00Z">
          <w:r w:rsidRPr="008F1C96" w:rsidDel="000B7C6E">
            <w:rPr>
              <w:rFonts w:cs="Arial"/>
              <w:sz w:val="20"/>
              <w:rPrChange w:id="1663" w:author="James Collocott" w:date="2015-11-11T15:30:00Z">
                <w:rPr>
                  <w:rFonts w:ascii="Arial Narrow" w:hAnsi="Arial Narrow"/>
                  <w:sz w:val="24"/>
                  <w:szCs w:val="24"/>
                </w:rPr>
              </w:rPrChange>
            </w:rPr>
            <w:delText>It reduces the amount of waste for disposal; saves natural resources;</w:delText>
          </w:r>
          <w:r w:rsidRPr="008F1C96" w:rsidDel="000B7C6E">
            <w:rPr>
              <w:rFonts w:cs="Arial"/>
              <w:b w:val="0"/>
              <w:sz w:val="20"/>
              <w:rPrChange w:id="1664" w:author="James Collocott" w:date="2015-11-11T15:30:00Z">
                <w:rPr>
                  <w:rFonts w:ascii="Arial Narrow" w:hAnsi="Arial Narrow"/>
                  <w:b/>
                  <w:sz w:val="24"/>
                  <w:szCs w:val="24"/>
                </w:rPr>
              </w:rPrChange>
            </w:rPr>
            <w:delText xml:space="preserve"> this will be directly affected by the quality of the recovered product, i.e. highly contaminated material is less likely to be suitable for recycling.</w:delText>
          </w:r>
          <w:bookmarkEnd w:id="1660"/>
        </w:del>
      </w:ins>
    </w:p>
    <w:p w14:paraId="7F6CC386" w14:textId="752F7D2E" w:rsidR="00B10169" w:rsidDel="000B7C6E" w:rsidRDefault="00B10169">
      <w:pPr>
        <w:pStyle w:val="Heading2"/>
        <w:keepNext w:val="0"/>
        <w:numPr>
          <w:ilvl w:val="1"/>
          <w:numId w:val="34"/>
        </w:numPr>
        <w:tabs>
          <w:tab w:val="clear" w:pos="851"/>
          <w:tab w:val="num" w:pos="0"/>
          <w:tab w:val="num" w:pos="567"/>
        </w:tabs>
        <w:spacing w:before="240"/>
        <w:ind w:left="0" w:firstLine="0"/>
        <w:jc w:val="left"/>
        <w:rPr>
          <w:del w:id="1665" w:author="Adam Hay" w:date="2015-11-18T01:59:00Z"/>
          <w:rFonts w:cs="Arial"/>
          <w:bCs/>
          <w:sz w:val="20"/>
          <w:u w:val="single"/>
        </w:rPr>
        <w:pPrChange w:id="1666" w:author="Adam Hay" w:date="2015-11-18T01:59:00Z">
          <w:pPr>
            <w:tabs>
              <w:tab w:val="left" w:pos="915"/>
            </w:tabs>
            <w:spacing w:before="120" w:after="120"/>
            <w:jc w:val="both"/>
          </w:pPr>
        </w:pPrChange>
      </w:pPr>
      <w:del w:id="1667" w:author="Adam Hay" w:date="2015-11-18T01:59:00Z">
        <w:r w:rsidDel="000B7C6E">
          <w:rPr>
            <w:rFonts w:cs="Arial"/>
            <w:bCs/>
            <w:sz w:val="20"/>
            <w:u w:val="single"/>
          </w:rPr>
          <w:br w:type="page"/>
        </w:r>
      </w:del>
    </w:p>
    <w:p w14:paraId="695AC83B" w14:textId="3A4F7645"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668" w:author="James Collocott" w:date="2015-11-11T15:17:00Z"/>
          <w:del w:id="1669" w:author="Adam Hay" w:date="2015-11-18T01:59:00Z"/>
          <w:rFonts w:cs="Arial"/>
          <w:b w:val="0"/>
          <w:bCs/>
          <w:sz w:val="20"/>
          <w:u w:val="single"/>
          <w:rPrChange w:id="1670" w:author="James Collocott" w:date="2015-11-11T15:30:00Z">
            <w:rPr>
              <w:ins w:id="1671" w:author="James Collocott" w:date="2015-11-11T15:17:00Z"/>
              <w:del w:id="1672" w:author="Adam Hay" w:date="2015-11-18T01:59:00Z"/>
              <w:rFonts w:ascii="Arial Narrow" w:hAnsi="Arial Narrow"/>
              <w:b/>
              <w:sz w:val="24"/>
              <w:szCs w:val="24"/>
            </w:rPr>
          </w:rPrChange>
        </w:rPr>
        <w:pPrChange w:id="1673" w:author="Adam Hay" w:date="2015-11-18T01:59:00Z">
          <w:pPr>
            <w:tabs>
              <w:tab w:val="left" w:pos="915"/>
            </w:tabs>
            <w:spacing w:line="360" w:lineRule="auto"/>
          </w:pPr>
        </w:pPrChange>
      </w:pPr>
      <w:bookmarkStart w:id="1674" w:name="_Toc435575568"/>
      <w:ins w:id="1675" w:author="James Collocott" w:date="2015-11-11T15:17:00Z">
        <w:del w:id="1676" w:author="Adam Hay" w:date="2015-11-18T01:59:00Z">
          <w:r w:rsidRPr="008F1C96" w:rsidDel="000B7C6E">
            <w:rPr>
              <w:rFonts w:cs="Arial"/>
              <w:b w:val="0"/>
              <w:bCs/>
              <w:sz w:val="20"/>
              <w:u w:val="single"/>
              <w:rPrChange w:id="1677" w:author="James Collocott" w:date="2015-11-11T15:30:00Z">
                <w:rPr>
                  <w:rFonts w:ascii="Arial Narrow" w:hAnsi="Arial Narrow"/>
                  <w:b/>
                  <w:sz w:val="24"/>
                  <w:szCs w:val="24"/>
                </w:rPr>
              </w:rPrChange>
            </w:rPr>
            <w:lastRenderedPageBreak/>
            <w:delText>Examples of recycling/recover</w:delText>
          </w:r>
          <w:bookmarkEnd w:id="1674"/>
        </w:del>
      </w:ins>
    </w:p>
    <w:p w14:paraId="5AC0699B" w14:textId="5EB3DDAB"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678" w:author="James Collocott" w:date="2015-11-11T15:17:00Z"/>
          <w:del w:id="1679" w:author="Adam Hay" w:date="2015-11-18T01:59:00Z"/>
          <w:rFonts w:cs="Arial"/>
          <w:b w:val="0"/>
          <w:sz w:val="20"/>
          <w:rPrChange w:id="1680" w:author="James Collocott" w:date="2015-11-11T15:30:00Z">
            <w:rPr>
              <w:ins w:id="1681" w:author="James Collocott" w:date="2015-11-11T15:17:00Z"/>
              <w:del w:id="1682" w:author="Adam Hay" w:date="2015-11-18T01:59:00Z"/>
              <w:rFonts w:ascii="Arial Narrow" w:hAnsi="Arial Narrow"/>
              <w:b/>
              <w:sz w:val="24"/>
              <w:szCs w:val="24"/>
            </w:rPr>
          </w:rPrChange>
        </w:rPr>
        <w:pPrChange w:id="1683" w:author="Adam Hay" w:date="2015-11-18T01:59:00Z">
          <w:pPr>
            <w:pStyle w:val="ListParagraph"/>
            <w:numPr>
              <w:numId w:val="46"/>
            </w:numPr>
            <w:tabs>
              <w:tab w:val="left" w:pos="915"/>
            </w:tabs>
            <w:spacing w:after="160" w:line="360" w:lineRule="auto"/>
            <w:ind w:hanging="360"/>
          </w:pPr>
        </w:pPrChange>
      </w:pPr>
      <w:bookmarkStart w:id="1684" w:name="_Toc435575569"/>
      <w:ins w:id="1685" w:author="James Collocott" w:date="2015-11-11T15:17:00Z">
        <w:del w:id="1686" w:author="Adam Hay" w:date="2015-11-18T01:59:00Z">
          <w:r w:rsidRPr="008F1C96" w:rsidDel="000B7C6E">
            <w:rPr>
              <w:rFonts w:cs="Arial"/>
              <w:sz w:val="20"/>
              <w:rPrChange w:id="1687" w:author="James Collocott" w:date="2015-11-11T15:30:00Z">
                <w:rPr>
                  <w:rFonts w:ascii="Arial Narrow" w:hAnsi="Arial Narrow"/>
                  <w:sz w:val="24"/>
                  <w:szCs w:val="24"/>
                </w:rPr>
              </w:rPrChange>
            </w:rPr>
            <w:delText>Taking waste oil to a refinery for conversion into other usable products.</w:delText>
          </w:r>
          <w:bookmarkEnd w:id="1684"/>
        </w:del>
      </w:ins>
    </w:p>
    <w:p w14:paraId="22A047E9" w14:textId="3A90DA5A"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688" w:author="James Collocott" w:date="2015-11-11T15:17:00Z"/>
          <w:del w:id="1689" w:author="Adam Hay" w:date="2015-11-18T01:59:00Z"/>
          <w:rFonts w:cs="Arial"/>
          <w:b w:val="0"/>
          <w:sz w:val="20"/>
          <w:rPrChange w:id="1690" w:author="James Collocott" w:date="2015-11-11T15:30:00Z">
            <w:rPr>
              <w:ins w:id="1691" w:author="James Collocott" w:date="2015-11-11T15:17:00Z"/>
              <w:del w:id="1692" w:author="Adam Hay" w:date="2015-11-18T01:59:00Z"/>
              <w:rFonts w:ascii="Arial Narrow" w:hAnsi="Arial Narrow"/>
              <w:b/>
              <w:sz w:val="24"/>
              <w:szCs w:val="24"/>
            </w:rPr>
          </w:rPrChange>
        </w:rPr>
        <w:pPrChange w:id="1693" w:author="Adam Hay" w:date="2015-11-18T01:59:00Z">
          <w:pPr>
            <w:pStyle w:val="ListParagraph"/>
            <w:numPr>
              <w:numId w:val="46"/>
            </w:numPr>
            <w:tabs>
              <w:tab w:val="left" w:pos="915"/>
            </w:tabs>
            <w:spacing w:after="160" w:line="360" w:lineRule="auto"/>
            <w:ind w:hanging="360"/>
          </w:pPr>
        </w:pPrChange>
      </w:pPr>
      <w:bookmarkStart w:id="1694" w:name="_Toc435575570"/>
      <w:ins w:id="1695" w:author="James Collocott" w:date="2015-11-11T15:17:00Z">
        <w:del w:id="1696" w:author="Adam Hay" w:date="2015-11-18T01:59:00Z">
          <w:r w:rsidRPr="008F1C96" w:rsidDel="000B7C6E">
            <w:rPr>
              <w:rFonts w:cs="Arial"/>
              <w:sz w:val="20"/>
              <w:rPrChange w:id="1697" w:author="James Collocott" w:date="2015-11-11T15:30:00Z">
                <w:rPr>
                  <w:rFonts w:ascii="Arial Narrow" w:hAnsi="Arial Narrow"/>
                  <w:sz w:val="24"/>
                  <w:szCs w:val="24"/>
                </w:rPr>
              </w:rPrChange>
            </w:rPr>
            <w:delText>Burning of waste oils to make burner fuel (is an alternative fuel to diesel).</w:delText>
          </w:r>
          <w:bookmarkEnd w:id="1694"/>
        </w:del>
      </w:ins>
    </w:p>
    <w:p w14:paraId="0D5BF62D" w14:textId="7057539A"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698" w:author="James Collocott" w:date="2015-11-11T15:17:00Z"/>
          <w:del w:id="1699" w:author="Adam Hay" w:date="2015-11-18T01:59:00Z"/>
          <w:rFonts w:cs="Arial"/>
          <w:b w:val="0"/>
          <w:bCs/>
          <w:sz w:val="20"/>
          <w:rPrChange w:id="1700" w:author="James Collocott" w:date="2015-11-11T15:30:00Z">
            <w:rPr>
              <w:ins w:id="1701" w:author="James Collocott" w:date="2015-11-11T15:17:00Z"/>
              <w:del w:id="1702" w:author="Adam Hay" w:date="2015-11-18T01:59:00Z"/>
              <w:rFonts w:ascii="Arial Narrow" w:hAnsi="Arial Narrow"/>
              <w:b/>
              <w:sz w:val="24"/>
              <w:szCs w:val="24"/>
            </w:rPr>
          </w:rPrChange>
        </w:rPr>
        <w:pPrChange w:id="1703" w:author="Adam Hay" w:date="2015-11-18T01:59:00Z">
          <w:pPr>
            <w:pStyle w:val="ListParagraph"/>
            <w:numPr>
              <w:ilvl w:val="1"/>
              <w:numId w:val="45"/>
            </w:numPr>
            <w:tabs>
              <w:tab w:val="left" w:pos="915"/>
            </w:tabs>
            <w:spacing w:after="160" w:line="360" w:lineRule="auto"/>
            <w:ind w:hanging="360"/>
          </w:pPr>
        </w:pPrChange>
      </w:pPr>
      <w:bookmarkStart w:id="1704" w:name="_Toc435575571"/>
      <w:ins w:id="1705" w:author="James Collocott" w:date="2015-11-11T15:17:00Z">
        <w:del w:id="1706" w:author="Adam Hay" w:date="2015-11-18T01:59:00Z">
          <w:r w:rsidRPr="008F1C96" w:rsidDel="000B7C6E">
            <w:rPr>
              <w:rFonts w:cs="Arial"/>
              <w:b w:val="0"/>
              <w:sz w:val="20"/>
              <w:rPrChange w:id="1707" w:author="James Collocott" w:date="2015-11-11T15:30:00Z">
                <w:rPr>
                  <w:rFonts w:ascii="Arial Narrow" w:hAnsi="Arial Narrow"/>
                  <w:b/>
                  <w:sz w:val="24"/>
                  <w:szCs w:val="24"/>
                </w:rPr>
              </w:rPrChange>
            </w:rPr>
            <w:delText>Disposal/refuse</w:delText>
          </w:r>
          <w:bookmarkEnd w:id="1704"/>
        </w:del>
      </w:ins>
    </w:p>
    <w:p w14:paraId="1BFFC171" w14:textId="546BEED3"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708" w:author="James Collocott" w:date="2015-11-11T15:17:00Z"/>
          <w:del w:id="1709" w:author="Adam Hay" w:date="2015-11-18T01:59:00Z"/>
          <w:rFonts w:cs="Arial"/>
          <w:sz w:val="20"/>
          <w:rPrChange w:id="1710" w:author="James Collocott" w:date="2015-11-11T15:30:00Z">
            <w:rPr>
              <w:ins w:id="1711" w:author="James Collocott" w:date="2015-11-11T15:17:00Z"/>
              <w:del w:id="1712" w:author="Adam Hay" w:date="2015-11-18T01:59:00Z"/>
              <w:rFonts w:ascii="Arial Narrow" w:hAnsi="Arial Narrow"/>
              <w:sz w:val="24"/>
              <w:szCs w:val="24"/>
            </w:rPr>
          </w:rPrChange>
        </w:rPr>
        <w:pPrChange w:id="1713" w:author="Adam Hay" w:date="2015-11-18T01:59:00Z">
          <w:pPr>
            <w:tabs>
              <w:tab w:val="left" w:pos="915"/>
            </w:tabs>
            <w:spacing w:line="360" w:lineRule="auto"/>
          </w:pPr>
        </w:pPrChange>
      </w:pPr>
      <w:bookmarkStart w:id="1714" w:name="_Toc435575572"/>
      <w:ins w:id="1715" w:author="James Collocott" w:date="2015-11-11T15:17:00Z">
        <w:del w:id="1716" w:author="Adam Hay" w:date="2015-11-18T01:59:00Z">
          <w:r w:rsidRPr="008F1C96" w:rsidDel="000B7C6E">
            <w:rPr>
              <w:rFonts w:cs="Arial"/>
              <w:sz w:val="20"/>
              <w:rPrChange w:id="1717" w:author="James Collocott" w:date="2015-11-11T15:30:00Z">
                <w:rPr>
                  <w:rFonts w:ascii="Arial Narrow" w:hAnsi="Arial Narrow"/>
                  <w:sz w:val="24"/>
                  <w:szCs w:val="24"/>
                </w:rPr>
              </w:rPrChange>
            </w:rPr>
            <w:delText xml:space="preserve">Refuse is the final and least desirable option. </w:delText>
          </w:r>
        </w:del>
      </w:ins>
      <w:ins w:id="1718" w:author="James Collocott" w:date="2015-11-11T15:27:00Z">
        <w:del w:id="1719" w:author="Adam Hay" w:date="2015-11-18T01:59:00Z">
          <w:r w:rsidR="009344DA" w:rsidRPr="008F1C96" w:rsidDel="000B7C6E">
            <w:rPr>
              <w:rFonts w:cs="Arial"/>
              <w:sz w:val="20"/>
              <w:rPrChange w:id="1720" w:author="James Collocott" w:date="2015-11-11T15:30:00Z">
                <w:rPr>
                  <w:rFonts w:cs="Arial"/>
                </w:rPr>
              </w:rPrChange>
            </w:rPr>
            <w:delText xml:space="preserve"> </w:delText>
          </w:r>
        </w:del>
      </w:ins>
      <w:ins w:id="1721" w:author="James Collocott" w:date="2015-11-11T15:17:00Z">
        <w:del w:id="1722" w:author="Adam Hay" w:date="2015-11-18T01:59:00Z">
          <w:r w:rsidRPr="008F1C96" w:rsidDel="000B7C6E">
            <w:rPr>
              <w:rFonts w:cs="Arial"/>
              <w:sz w:val="20"/>
              <w:rPrChange w:id="1723" w:author="James Collocott" w:date="2015-11-11T15:30:00Z">
                <w:rPr>
                  <w:rFonts w:ascii="Arial Narrow" w:hAnsi="Arial Narrow"/>
                  <w:sz w:val="24"/>
                  <w:szCs w:val="24"/>
                </w:rPr>
              </w:rPrChange>
            </w:rPr>
            <w:delText>If none of the above methods cannot be carried out for whatever reason the waste must be disposed of effectively through some means.</w:delText>
          </w:r>
          <w:bookmarkEnd w:id="1714"/>
        </w:del>
      </w:ins>
    </w:p>
    <w:p w14:paraId="3DACBC28" w14:textId="4BB5FE27"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724" w:author="James Collocott" w:date="2015-11-11T15:17:00Z"/>
          <w:del w:id="1725" w:author="Adam Hay" w:date="2015-11-18T01:59:00Z"/>
          <w:rFonts w:cs="Arial"/>
          <w:b w:val="0"/>
          <w:bCs/>
          <w:sz w:val="20"/>
          <w:u w:val="single"/>
          <w:rPrChange w:id="1726" w:author="James Collocott" w:date="2015-11-11T15:30:00Z">
            <w:rPr>
              <w:ins w:id="1727" w:author="James Collocott" w:date="2015-11-11T15:17:00Z"/>
              <w:del w:id="1728" w:author="Adam Hay" w:date="2015-11-18T01:59:00Z"/>
              <w:rFonts w:ascii="Arial Narrow" w:hAnsi="Arial Narrow"/>
              <w:b/>
              <w:sz w:val="24"/>
              <w:szCs w:val="24"/>
            </w:rPr>
          </w:rPrChange>
        </w:rPr>
        <w:pPrChange w:id="1729" w:author="Adam Hay" w:date="2015-11-18T01:59:00Z">
          <w:pPr>
            <w:tabs>
              <w:tab w:val="left" w:pos="915"/>
            </w:tabs>
            <w:spacing w:line="360" w:lineRule="auto"/>
          </w:pPr>
        </w:pPrChange>
      </w:pPr>
      <w:bookmarkStart w:id="1730" w:name="_Toc435575573"/>
      <w:ins w:id="1731" w:author="James Collocott" w:date="2015-11-11T15:17:00Z">
        <w:del w:id="1732" w:author="Adam Hay" w:date="2015-11-18T01:59:00Z">
          <w:r w:rsidRPr="008F1C96" w:rsidDel="000B7C6E">
            <w:rPr>
              <w:rFonts w:cs="Arial"/>
              <w:b w:val="0"/>
              <w:bCs/>
              <w:sz w:val="20"/>
              <w:u w:val="single"/>
              <w:rPrChange w:id="1733" w:author="James Collocott" w:date="2015-11-11T15:30:00Z">
                <w:rPr>
                  <w:rFonts w:ascii="Arial Narrow" w:hAnsi="Arial Narrow"/>
                  <w:b/>
                  <w:sz w:val="24"/>
                  <w:szCs w:val="24"/>
                </w:rPr>
              </w:rPrChange>
            </w:rPr>
            <w:delText>Examples of disposal/refuse</w:delText>
          </w:r>
          <w:bookmarkEnd w:id="1730"/>
        </w:del>
      </w:ins>
    </w:p>
    <w:p w14:paraId="26BB1589" w14:textId="063E46F5"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734" w:author="James Collocott" w:date="2015-11-11T15:17:00Z"/>
          <w:del w:id="1735" w:author="Adam Hay" w:date="2015-11-18T01:59:00Z"/>
          <w:rFonts w:cs="Arial"/>
          <w:sz w:val="20"/>
          <w:rPrChange w:id="1736" w:author="James Collocott" w:date="2015-11-11T15:30:00Z">
            <w:rPr>
              <w:ins w:id="1737" w:author="James Collocott" w:date="2015-11-11T15:17:00Z"/>
              <w:del w:id="1738" w:author="Adam Hay" w:date="2015-11-18T01:59:00Z"/>
              <w:rFonts w:ascii="Arial Narrow" w:hAnsi="Arial Narrow"/>
              <w:sz w:val="24"/>
              <w:szCs w:val="24"/>
            </w:rPr>
          </w:rPrChange>
        </w:rPr>
        <w:pPrChange w:id="1739" w:author="Adam Hay" w:date="2015-11-18T01:59:00Z">
          <w:pPr>
            <w:pStyle w:val="ListParagraph"/>
            <w:numPr>
              <w:numId w:val="46"/>
            </w:numPr>
            <w:tabs>
              <w:tab w:val="left" w:pos="915"/>
            </w:tabs>
            <w:spacing w:after="160" w:line="360" w:lineRule="auto"/>
            <w:ind w:hanging="360"/>
          </w:pPr>
        </w:pPrChange>
      </w:pPr>
      <w:bookmarkStart w:id="1740" w:name="_Toc435575574"/>
      <w:ins w:id="1741" w:author="James Collocott" w:date="2015-11-11T15:17:00Z">
        <w:del w:id="1742" w:author="Adam Hay" w:date="2015-11-18T01:59:00Z">
          <w:r w:rsidRPr="008F1C96" w:rsidDel="000B7C6E">
            <w:rPr>
              <w:rFonts w:cs="Arial"/>
              <w:sz w:val="20"/>
              <w:rPrChange w:id="1743" w:author="James Collocott" w:date="2015-11-11T15:30:00Z">
                <w:rPr>
                  <w:rFonts w:ascii="Arial Narrow" w:hAnsi="Arial Narrow"/>
                  <w:sz w:val="24"/>
                  <w:szCs w:val="24"/>
                </w:rPr>
              </w:rPrChange>
            </w:rPr>
            <w:delText>This may be the case for highly mixed wastes of oil, plastics, organic debris, water, sediments which cannot be separated.</w:delText>
          </w:r>
          <w:bookmarkEnd w:id="1740"/>
        </w:del>
      </w:ins>
    </w:p>
    <w:p w14:paraId="71C8F802" w14:textId="3BD7BD7F" w:rsidR="00630906" w:rsidRPr="008F1C96" w:rsidDel="009344DA" w:rsidRDefault="00630906">
      <w:pPr>
        <w:pStyle w:val="Heading2"/>
        <w:keepNext w:val="0"/>
        <w:numPr>
          <w:ilvl w:val="1"/>
          <w:numId w:val="34"/>
        </w:numPr>
        <w:tabs>
          <w:tab w:val="clear" w:pos="851"/>
          <w:tab w:val="num" w:pos="0"/>
          <w:tab w:val="num" w:pos="567"/>
        </w:tabs>
        <w:spacing w:before="240"/>
        <w:ind w:left="0" w:firstLine="0"/>
        <w:jc w:val="left"/>
        <w:rPr>
          <w:del w:id="1744" w:author="James Collocott" w:date="2015-11-11T15:28:00Z"/>
          <w:rFonts w:cs="Arial"/>
          <w:sz w:val="20"/>
        </w:rPr>
        <w:pPrChange w:id="1745" w:author="Adam Hay" w:date="2015-11-18T01:59:00Z">
          <w:pPr>
            <w:numPr>
              <w:numId w:val="36"/>
            </w:numPr>
            <w:spacing w:before="120"/>
            <w:ind w:left="1140" w:hanging="360"/>
          </w:pPr>
        </w:pPrChange>
      </w:pPr>
      <w:bookmarkStart w:id="1746" w:name="_Toc435575575"/>
      <w:bookmarkEnd w:id="1746"/>
    </w:p>
    <w:p w14:paraId="40155CE6" w14:textId="77777777" w:rsidR="009D65C8" w:rsidRPr="008F1C96" w:rsidRDefault="009D65C8" w:rsidP="00B10169">
      <w:pPr>
        <w:pStyle w:val="Heading2"/>
        <w:keepNext w:val="0"/>
        <w:numPr>
          <w:ilvl w:val="1"/>
          <w:numId w:val="34"/>
        </w:numPr>
        <w:tabs>
          <w:tab w:val="clear" w:pos="851"/>
          <w:tab w:val="clear" w:pos="2555"/>
          <w:tab w:val="left" w:pos="567"/>
        </w:tabs>
        <w:spacing w:before="240"/>
        <w:ind w:left="0" w:firstLine="0"/>
        <w:jc w:val="left"/>
        <w:rPr>
          <w:rFonts w:cs="Arial"/>
          <w:sz w:val="20"/>
        </w:rPr>
      </w:pPr>
      <w:bookmarkStart w:id="1747" w:name="_Toc435575576"/>
      <w:r w:rsidRPr="008F1C96">
        <w:rPr>
          <w:rFonts w:cs="Arial"/>
          <w:sz w:val="20"/>
        </w:rPr>
        <w:t>Erosion Management</w:t>
      </w:r>
      <w:bookmarkEnd w:id="1747"/>
    </w:p>
    <w:p w14:paraId="0E99C484" w14:textId="77777777" w:rsidR="009D65C8" w:rsidRPr="008F1C96" w:rsidRDefault="009D65C8" w:rsidP="00175426">
      <w:pPr>
        <w:spacing w:before="120"/>
        <w:jc w:val="both"/>
        <w:rPr>
          <w:rFonts w:cs="Arial"/>
          <w:sz w:val="20"/>
          <w:szCs w:val="20"/>
        </w:rPr>
      </w:pPr>
      <w:r w:rsidRPr="008F1C96">
        <w:rPr>
          <w:rFonts w:cs="Arial"/>
          <w:sz w:val="20"/>
          <w:szCs w:val="20"/>
        </w:rPr>
        <w:t xml:space="preserve">Erosion management includes prevention, mitigation and remediation of soil erosion at AtoN sites. </w:t>
      </w:r>
    </w:p>
    <w:p w14:paraId="3C14B114" w14:textId="77777777" w:rsidR="009D65C8" w:rsidRPr="008F1C96" w:rsidRDefault="009D65C8" w:rsidP="00175426">
      <w:pPr>
        <w:spacing w:before="120"/>
        <w:jc w:val="both"/>
        <w:rPr>
          <w:rFonts w:cs="Arial"/>
          <w:sz w:val="20"/>
          <w:szCs w:val="20"/>
        </w:rPr>
      </w:pPr>
      <w:r w:rsidRPr="008F1C96">
        <w:rPr>
          <w:rFonts w:cs="Arial"/>
          <w:sz w:val="20"/>
          <w:szCs w:val="20"/>
        </w:rPr>
        <w:t>A suite of erosion management measures may include:</w:t>
      </w:r>
    </w:p>
    <w:p w14:paraId="3D74A105" w14:textId="4A74BB2A" w:rsidR="007D7B21" w:rsidRDefault="007D7B21" w:rsidP="00B10169">
      <w:pPr>
        <w:numPr>
          <w:ilvl w:val="0"/>
          <w:numId w:val="36"/>
        </w:numPr>
        <w:spacing w:before="120"/>
        <w:ind w:left="426" w:hanging="426"/>
        <w:jc w:val="both"/>
        <w:rPr>
          <w:ins w:id="1748" w:author="Adam Hay" w:date="2015-11-18T01:35:00Z"/>
          <w:rFonts w:cs="Arial"/>
          <w:sz w:val="20"/>
          <w:szCs w:val="20"/>
        </w:rPr>
      </w:pPr>
      <w:ins w:id="1749" w:author="Adam Hay" w:date="2015-11-18T01:35:00Z">
        <w:r>
          <w:rPr>
            <w:rFonts w:cs="Arial"/>
            <w:sz w:val="20"/>
            <w:szCs w:val="20"/>
          </w:rPr>
          <w:t>Careful site selection taking into account site hydrology, soil conditions, weather conditions/</w:t>
        </w:r>
      </w:ins>
    </w:p>
    <w:p w14:paraId="2BA094AF" w14:textId="19607646" w:rsidR="007D7B21" w:rsidRDefault="007D7B21" w:rsidP="00B10169">
      <w:pPr>
        <w:numPr>
          <w:ilvl w:val="0"/>
          <w:numId w:val="36"/>
        </w:numPr>
        <w:spacing w:before="120"/>
        <w:ind w:left="426" w:hanging="426"/>
        <w:jc w:val="both"/>
        <w:rPr>
          <w:ins w:id="1750" w:author="Adam Hay" w:date="2015-11-18T01:35:00Z"/>
          <w:rFonts w:cs="Arial"/>
          <w:sz w:val="20"/>
          <w:szCs w:val="20"/>
        </w:rPr>
      </w:pPr>
      <w:ins w:id="1751" w:author="Adam Hay" w:date="2015-11-18T01:36:00Z">
        <w:r>
          <w:rPr>
            <w:rFonts w:cs="Arial"/>
            <w:sz w:val="20"/>
            <w:szCs w:val="20"/>
          </w:rPr>
          <w:t>Selection of the most appropriate structure or AtoN type.</w:t>
        </w:r>
      </w:ins>
    </w:p>
    <w:p w14:paraId="00DA1DCB" w14:textId="4CDEF5B1"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prevention – reduce the likelihood of erosion initiating by increasing awareness of erosion processes, causes, impacts and treatment options. </w:t>
      </w:r>
      <w:ins w:id="1752" w:author="James Collocott" w:date="2015-11-05T18:05:00Z">
        <w:r w:rsidR="0030722C" w:rsidRPr="008F1C96">
          <w:rPr>
            <w:rFonts w:cs="Arial"/>
            <w:sz w:val="20"/>
            <w:szCs w:val="20"/>
          </w:rPr>
          <w:t xml:space="preserve"> </w:t>
        </w:r>
      </w:ins>
      <w:r w:rsidRPr="008F1C96">
        <w:rPr>
          <w:rFonts w:cs="Arial"/>
          <w:sz w:val="20"/>
          <w:szCs w:val="20"/>
        </w:rPr>
        <w:t>For example, restricting vehicle movements during wet conditions</w:t>
      </w:r>
    </w:p>
    <w:p w14:paraId="4AB599D6"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remediation – reduce the on-site and off-site impacts of erosion through remediation of active erosion sites e.g. re-vegetation, earthworks and structures</w:t>
      </w:r>
    </w:p>
    <w:p w14:paraId="33DB7D36"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coordinate, monitor and evaluate plan implementation and achievements</w:t>
      </w:r>
    </w:p>
    <w:p w14:paraId="065F5717"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minimise on-site and off-site impacts of erosion at times of natural disturbance: fire, flood, drought, cyclones, and earth quakes</w:t>
      </w:r>
    </w:p>
    <w:p w14:paraId="129CB200"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communication – educate personnel on the causes and impacts of erosion on-site and off-site. </w:t>
      </w:r>
    </w:p>
    <w:p w14:paraId="206556A9" w14:textId="77777777" w:rsidR="009D65C8" w:rsidRPr="008F1C96" w:rsidRDefault="009D65C8" w:rsidP="00175426">
      <w:pPr>
        <w:autoSpaceDE w:val="0"/>
        <w:autoSpaceDN w:val="0"/>
        <w:adjustRightInd w:val="0"/>
        <w:spacing w:before="120"/>
        <w:jc w:val="both"/>
        <w:rPr>
          <w:rFonts w:cs="Arial"/>
          <w:color w:val="000000"/>
          <w:sz w:val="20"/>
          <w:szCs w:val="20"/>
        </w:rPr>
      </w:pPr>
      <w:r w:rsidRPr="008F1C96">
        <w:rPr>
          <w:rFonts w:cs="Arial"/>
          <w:color w:val="000000"/>
          <w:sz w:val="20"/>
          <w:szCs w:val="20"/>
        </w:rPr>
        <w:t xml:space="preserve">Installation of erosion and sediment control measures should take into account site conditions including: </w:t>
      </w:r>
    </w:p>
    <w:p w14:paraId="6ABA4EC2"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soil type and erodibility potential </w:t>
      </w:r>
    </w:p>
    <w:p w14:paraId="086C5F9E"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slope </w:t>
      </w:r>
    </w:p>
    <w:p w14:paraId="409CDC88"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rainfall frequency and intensity </w:t>
      </w:r>
    </w:p>
    <w:p w14:paraId="5CC526B8" w14:textId="23C59939"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catchment size and therefore required capacity and co</w:t>
      </w:r>
      <w:ins w:id="1753" w:author="James Collocott" w:date="2015-11-05T18:06:00Z">
        <w:r w:rsidR="0030722C" w:rsidRPr="008F1C96">
          <w:rPr>
            <w:rFonts w:cs="Arial"/>
            <w:sz w:val="20"/>
            <w:szCs w:val="20"/>
          </w:rPr>
          <w:t>-</w:t>
        </w:r>
      </w:ins>
      <w:r w:rsidRPr="008F1C96">
        <w:rPr>
          <w:rFonts w:cs="Arial"/>
          <w:sz w:val="20"/>
          <w:szCs w:val="20"/>
        </w:rPr>
        <w:t xml:space="preserve">ordination of control structures </w:t>
      </w:r>
    </w:p>
    <w:p w14:paraId="126B4E78"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vegetation cover; and </w:t>
      </w:r>
    </w:p>
    <w:p w14:paraId="39ADFB1B"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proximity to sensitive environments</w:t>
      </w:r>
    </w:p>
    <w:p w14:paraId="62870669" w14:textId="1E991129" w:rsidR="009D65C8" w:rsidRPr="008F1C96" w:rsidRDefault="009D65C8" w:rsidP="00B10169">
      <w:pPr>
        <w:pStyle w:val="Heading2"/>
        <w:keepNext w:val="0"/>
        <w:numPr>
          <w:ilvl w:val="1"/>
          <w:numId w:val="34"/>
        </w:numPr>
        <w:tabs>
          <w:tab w:val="clear" w:pos="851"/>
          <w:tab w:val="num" w:pos="567"/>
          <w:tab w:val="num" w:pos="1134"/>
        </w:tabs>
        <w:spacing w:before="240"/>
        <w:ind w:left="0" w:firstLine="0"/>
        <w:jc w:val="left"/>
        <w:rPr>
          <w:rFonts w:cs="Arial"/>
          <w:sz w:val="20"/>
        </w:rPr>
      </w:pPr>
      <w:bookmarkStart w:id="1754" w:name="_Toc435575577"/>
      <w:r w:rsidRPr="008F1C96">
        <w:rPr>
          <w:rFonts w:cs="Arial"/>
          <w:sz w:val="20"/>
        </w:rPr>
        <w:t>Habitat Protection / Protection of Flora and Fauna</w:t>
      </w:r>
      <w:bookmarkEnd w:id="1754"/>
    </w:p>
    <w:p w14:paraId="710DCE8C" w14:textId="13F994EE" w:rsidR="009D65C8" w:rsidRPr="008F1C96" w:rsidRDefault="009D65C8" w:rsidP="00175426">
      <w:pPr>
        <w:jc w:val="both"/>
        <w:rPr>
          <w:rFonts w:cs="Arial"/>
          <w:sz w:val="20"/>
          <w:szCs w:val="20"/>
        </w:rPr>
      </w:pPr>
      <w:r w:rsidRPr="008F1C96">
        <w:rPr>
          <w:rFonts w:cs="Arial"/>
          <w:sz w:val="20"/>
          <w:szCs w:val="20"/>
        </w:rPr>
        <w:t>As part of responsible environmental stewardship, an organisation should take into account habitat protection</w:t>
      </w:r>
      <w:ins w:id="1755" w:author="James Collocott" w:date="2015-11-05T18:06:00Z">
        <w:r w:rsidR="0030722C" w:rsidRPr="008F1C96">
          <w:rPr>
            <w:rFonts w:cs="Arial"/>
            <w:sz w:val="20"/>
            <w:szCs w:val="20"/>
          </w:rPr>
          <w:t>,</w:t>
        </w:r>
      </w:ins>
      <w:r w:rsidRPr="008F1C96">
        <w:rPr>
          <w:rFonts w:cs="Arial"/>
          <w:sz w:val="20"/>
          <w:szCs w:val="20"/>
        </w:rPr>
        <w:t xml:space="preserve"> or biodiversity conservation</w:t>
      </w:r>
      <w:ins w:id="1756" w:author="James Collocott" w:date="2015-11-05T18:06:00Z">
        <w:r w:rsidR="0030722C" w:rsidRPr="008F1C96">
          <w:rPr>
            <w:rFonts w:cs="Arial"/>
            <w:sz w:val="20"/>
            <w:szCs w:val="20"/>
          </w:rPr>
          <w:t>,</w:t>
        </w:r>
      </w:ins>
      <w:r w:rsidRPr="008F1C96">
        <w:rPr>
          <w:rFonts w:cs="Arial"/>
          <w:sz w:val="20"/>
          <w:szCs w:val="20"/>
        </w:rPr>
        <w:t xml:space="preserve"> including terrestrial and marine ecosystems, and flora and fauna communities which may be affected by AtoN infrastructure or operational activities.</w:t>
      </w:r>
    </w:p>
    <w:p w14:paraId="39B9B9FC" w14:textId="77777777" w:rsidR="009D65C8" w:rsidRPr="008F1C96" w:rsidRDefault="009D65C8" w:rsidP="00175426">
      <w:pPr>
        <w:jc w:val="both"/>
        <w:rPr>
          <w:rFonts w:cs="Arial"/>
          <w:sz w:val="20"/>
          <w:szCs w:val="20"/>
        </w:rPr>
      </w:pPr>
      <w:r w:rsidRPr="008F1C96">
        <w:rPr>
          <w:rFonts w:cs="Arial"/>
          <w:sz w:val="20"/>
          <w:szCs w:val="20"/>
          <w:lang w:eastAsia="en-AU"/>
        </w:rPr>
        <w:t>Terrestrial ecosystems are generally recognized by the characteristic vegetation they support, for example; type of grasslands, forests, heathlands, inland waters and coasts.</w:t>
      </w:r>
    </w:p>
    <w:p w14:paraId="2520CC65" w14:textId="77777777" w:rsidR="009D65C8" w:rsidRPr="008F1C96" w:rsidRDefault="009D65C8" w:rsidP="00175426">
      <w:pPr>
        <w:jc w:val="both"/>
        <w:rPr>
          <w:rFonts w:cs="Arial"/>
          <w:sz w:val="20"/>
          <w:szCs w:val="20"/>
        </w:rPr>
      </w:pPr>
      <w:r w:rsidRPr="008F1C96">
        <w:rPr>
          <w:rFonts w:cs="Arial"/>
          <w:sz w:val="20"/>
          <w:szCs w:val="20"/>
          <w:lang w:eastAsia="en-AU"/>
        </w:rPr>
        <w:lastRenderedPageBreak/>
        <w:t>Marine ecosystems are the combination of the animals and plants which depend on each other in some way that make up marine communities, and the physical environment that supports them.</w:t>
      </w:r>
    </w:p>
    <w:p w14:paraId="764DFBFB" w14:textId="77777777" w:rsidR="009D65C8" w:rsidRPr="008F1C96" w:rsidRDefault="009D65C8" w:rsidP="00175426">
      <w:pPr>
        <w:jc w:val="both"/>
        <w:rPr>
          <w:rFonts w:cs="Arial"/>
          <w:sz w:val="20"/>
          <w:szCs w:val="20"/>
        </w:rPr>
      </w:pPr>
      <w:r w:rsidRPr="008F1C96">
        <w:rPr>
          <w:rFonts w:cs="Arial"/>
          <w:sz w:val="20"/>
          <w:szCs w:val="20"/>
        </w:rPr>
        <w:t>A number of conservation and sustainable environmental practices may be implemented:</w:t>
      </w:r>
    </w:p>
    <w:p w14:paraId="28C8BC5A"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ensure compliance with relevant government legislative framework and policies and any international agreements or treaties on protection of native plant and animal species.</w:t>
      </w:r>
    </w:p>
    <w:p w14:paraId="37EE9F63"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provide a risk assessment and mitigation strategies for existing flora and fauna.</w:t>
      </w:r>
    </w:p>
    <w:p w14:paraId="586578DF"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establish a baseline inventory of present flora and fauna and any threatened species </w:t>
      </w:r>
    </w:p>
    <w:p w14:paraId="47DAF008"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identify sites regarded as significant breeding and nesting sites for year round resident birds or migratory birds or marine creatures where special care must be taken at sensitive times to not disturb nesting and foraging</w:t>
      </w:r>
    </w:p>
    <w:p w14:paraId="353747C3" w14:textId="68D332DE"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consider any quarantine management measures imposed by regulatory authorities and how they impact on AtoN procedures, specifications, roles and responsibilities of personnel.</w:t>
      </w:r>
      <w:ins w:id="1757" w:author="James Collocott" w:date="2015-11-05T18:06:00Z">
        <w:r w:rsidR="0030722C" w:rsidRPr="008F1C96">
          <w:rPr>
            <w:rFonts w:cs="Arial"/>
            <w:sz w:val="20"/>
            <w:szCs w:val="20"/>
          </w:rPr>
          <w:t xml:space="preserve"> </w:t>
        </w:r>
      </w:ins>
      <w:r w:rsidRPr="008F1C96">
        <w:rPr>
          <w:rFonts w:cs="Arial"/>
          <w:sz w:val="20"/>
          <w:szCs w:val="20"/>
        </w:rPr>
        <w:t xml:space="preserve"> Identify changes to operational activities or processes that could have an impact on quarantine, and define and implement measures to minimise quarantine risks</w:t>
      </w:r>
    </w:p>
    <w:p w14:paraId="24C8CA0D"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ensure an appropriate policy is in place for managing established or introduced weeds.</w:t>
      </w:r>
    </w:p>
    <w:p w14:paraId="45FC0FC4" w14:textId="77777777"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1758" w:name="_Toc435575578"/>
      <w:r w:rsidRPr="008F1C96">
        <w:rPr>
          <w:rFonts w:cs="Arial"/>
          <w:sz w:val="20"/>
        </w:rPr>
        <w:t>Prevention of Introduction of non-endemic species and diseases</w:t>
      </w:r>
      <w:bookmarkEnd w:id="1758"/>
    </w:p>
    <w:p w14:paraId="71F5B122" w14:textId="77777777" w:rsidR="009D65C8" w:rsidRPr="008F1C96" w:rsidRDefault="009D65C8" w:rsidP="00175426">
      <w:pPr>
        <w:autoSpaceDE w:val="0"/>
        <w:autoSpaceDN w:val="0"/>
        <w:adjustRightInd w:val="0"/>
        <w:spacing w:after="2"/>
        <w:jc w:val="both"/>
        <w:rPr>
          <w:rFonts w:cs="Arial"/>
          <w:color w:val="000000"/>
          <w:sz w:val="20"/>
          <w:szCs w:val="20"/>
        </w:rPr>
      </w:pPr>
      <w:r w:rsidRPr="008F1C96">
        <w:rPr>
          <w:rFonts w:cs="Arial"/>
          <w:color w:val="000000"/>
          <w:sz w:val="20"/>
          <w:szCs w:val="20"/>
        </w:rPr>
        <w:t>Maintenance and construction activities can be conducted in areas of environmental significance and the introduction of non-endemic species and diseases could have a detrimental effect on the ecosystem.</w:t>
      </w:r>
    </w:p>
    <w:p w14:paraId="79996ADF" w14:textId="7E08DB75" w:rsidR="009D65C8" w:rsidRPr="008F1C96" w:rsidRDefault="009D65C8">
      <w:pPr>
        <w:autoSpaceDE w:val="0"/>
        <w:autoSpaceDN w:val="0"/>
        <w:adjustRightInd w:val="0"/>
        <w:spacing w:before="120"/>
        <w:jc w:val="both"/>
        <w:rPr>
          <w:rFonts w:cs="Arial"/>
          <w:color w:val="000000"/>
          <w:sz w:val="20"/>
          <w:szCs w:val="20"/>
        </w:rPr>
        <w:pPrChange w:id="1759" w:author="James Collocott" w:date="2015-11-05T18:07:00Z">
          <w:pPr>
            <w:autoSpaceDE w:val="0"/>
            <w:autoSpaceDN w:val="0"/>
            <w:adjustRightInd w:val="0"/>
            <w:spacing w:after="2"/>
            <w:jc w:val="both"/>
          </w:pPr>
        </w:pPrChange>
      </w:pPr>
      <w:r w:rsidRPr="008F1C96">
        <w:rPr>
          <w:rFonts w:cs="Arial"/>
          <w:color w:val="000000"/>
          <w:sz w:val="20"/>
          <w:szCs w:val="20"/>
        </w:rPr>
        <w:t xml:space="preserve">Non-endemic species and diseases can be transferred from site to site by the means of human interaction during AtoN maintenance and construction activities. </w:t>
      </w:r>
      <w:ins w:id="1760" w:author="James Collocott" w:date="2015-11-05T18:07:00Z">
        <w:r w:rsidR="0030722C" w:rsidRPr="008F1C96">
          <w:rPr>
            <w:rFonts w:cs="Arial"/>
            <w:color w:val="000000"/>
            <w:sz w:val="20"/>
            <w:szCs w:val="20"/>
          </w:rPr>
          <w:t xml:space="preserve"> </w:t>
        </w:r>
      </w:ins>
      <w:r w:rsidRPr="008F1C96">
        <w:rPr>
          <w:rFonts w:cs="Arial"/>
          <w:color w:val="000000"/>
          <w:sz w:val="20"/>
          <w:szCs w:val="20"/>
        </w:rPr>
        <w:t xml:space="preserve">Species and diseases can be transferred to site on equipment, tools, materials, machinery and workers personal protective clothing. </w:t>
      </w:r>
      <w:ins w:id="1761" w:author="James Collocott" w:date="2015-11-05T18:07:00Z">
        <w:r w:rsidR="0030722C" w:rsidRPr="008F1C96">
          <w:rPr>
            <w:rFonts w:cs="Arial"/>
            <w:color w:val="000000"/>
            <w:sz w:val="20"/>
            <w:szCs w:val="20"/>
          </w:rPr>
          <w:t xml:space="preserve"> </w:t>
        </w:r>
      </w:ins>
      <w:r w:rsidRPr="008F1C96">
        <w:rPr>
          <w:rFonts w:cs="Arial"/>
          <w:color w:val="000000"/>
          <w:sz w:val="20"/>
          <w:szCs w:val="20"/>
        </w:rPr>
        <w:t>One of the common causes of transfer is within dirt.</w:t>
      </w:r>
    </w:p>
    <w:p w14:paraId="0DA5E13B" w14:textId="71342536" w:rsidR="009D65C8" w:rsidRPr="008F1C96" w:rsidRDefault="009D65C8">
      <w:pPr>
        <w:autoSpaceDE w:val="0"/>
        <w:autoSpaceDN w:val="0"/>
        <w:adjustRightInd w:val="0"/>
        <w:spacing w:before="120"/>
        <w:jc w:val="both"/>
        <w:rPr>
          <w:rFonts w:cs="Arial"/>
          <w:color w:val="000000"/>
          <w:sz w:val="20"/>
          <w:szCs w:val="20"/>
        </w:rPr>
        <w:pPrChange w:id="1762" w:author="James Collocott" w:date="2015-11-05T18:07:00Z">
          <w:pPr>
            <w:autoSpaceDE w:val="0"/>
            <w:autoSpaceDN w:val="0"/>
            <w:adjustRightInd w:val="0"/>
            <w:spacing w:after="2"/>
            <w:jc w:val="both"/>
          </w:pPr>
        </w:pPrChange>
      </w:pPr>
      <w:r w:rsidRPr="008F1C96">
        <w:rPr>
          <w:rFonts w:cs="Arial"/>
          <w:color w:val="000000"/>
          <w:sz w:val="20"/>
          <w:szCs w:val="20"/>
        </w:rPr>
        <w:t>Typical issues are the transfer of:</w:t>
      </w:r>
    </w:p>
    <w:p w14:paraId="2FBE3D6C" w14:textId="77777777" w:rsidR="009D65C8" w:rsidRPr="008F1C96" w:rsidRDefault="009D65C8" w:rsidP="00B10169">
      <w:pPr>
        <w:numPr>
          <w:ilvl w:val="0"/>
          <w:numId w:val="36"/>
        </w:numPr>
        <w:tabs>
          <w:tab w:val="left" w:pos="426"/>
        </w:tabs>
        <w:spacing w:before="120"/>
        <w:ind w:hanging="1140"/>
        <w:jc w:val="both"/>
        <w:rPr>
          <w:rFonts w:cs="Arial"/>
          <w:sz w:val="20"/>
          <w:szCs w:val="20"/>
        </w:rPr>
      </w:pPr>
      <w:r w:rsidRPr="008F1C96">
        <w:rPr>
          <w:rFonts w:cs="Arial"/>
          <w:sz w:val="20"/>
          <w:szCs w:val="20"/>
        </w:rPr>
        <w:t>Weeds</w:t>
      </w:r>
    </w:p>
    <w:p w14:paraId="3047196C" w14:textId="77777777" w:rsidR="009D65C8" w:rsidRPr="008F1C96" w:rsidRDefault="009D65C8" w:rsidP="00B10169">
      <w:pPr>
        <w:numPr>
          <w:ilvl w:val="0"/>
          <w:numId w:val="36"/>
        </w:numPr>
        <w:tabs>
          <w:tab w:val="left" w:pos="426"/>
        </w:tabs>
        <w:spacing w:before="120"/>
        <w:ind w:hanging="1140"/>
        <w:jc w:val="both"/>
        <w:rPr>
          <w:rFonts w:cs="Arial"/>
          <w:sz w:val="20"/>
          <w:szCs w:val="20"/>
        </w:rPr>
      </w:pPr>
      <w:r w:rsidRPr="008F1C96">
        <w:rPr>
          <w:rFonts w:cs="Arial"/>
          <w:sz w:val="20"/>
          <w:szCs w:val="20"/>
        </w:rPr>
        <w:t>Rodents</w:t>
      </w:r>
    </w:p>
    <w:p w14:paraId="32A71F20" w14:textId="77777777" w:rsidR="009D65C8" w:rsidRPr="008F1C96" w:rsidRDefault="009D65C8" w:rsidP="00B10169">
      <w:pPr>
        <w:numPr>
          <w:ilvl w:val="0"/>
          <w:numId w:val="36"/>
        </w:numPr>
        <w:tabs>
          <w:tab w:val="left" w:pos="426"/>
        </w:tabs>
        <w:spacing w:before="120"/>
        <w:ind w:hanging="1140"/>
        <w:jc w:val="both"/>
        <w:rPr>
          <w:rFonts w:cs="Arial"/>
          <w:sz w:val="20"/>
          <w:szCs w:val="20"/>
        </w:rPr>
      </w:pPr>
      <w:r w:rsidRPr="008F1C96">
        <w:rPr>
          <w:rFonts w:cs="Arial"/>
          <w:sz w:val="20"/>
          <w:szCs w:val="20"/>
        </w:rPr>
        <w:t>Insects</w:t>
      </w:r>
    </w:p>
    <w:p w14:paraId="5061CEC3" w14:textId="77777777" w:rsidR="009D65C8" w:rsidRPr="008F1C96" w:rsidRDefault="009D65C8" w:rsidP="00B10169">
      <w:pPr>
        <w:numPr>
          <w:ilvl w:val="0"/>
          <w:numId w:val="36"/>
        </w:numPr>
        <w:tabs>
          <w:tab w:val="left" w:pos="426"/>
        </w:tabs>
        <w:spacing w:before="120"/>
        <w:ind w:hanging="1140"/>
        <w:jc w:val="both"/>
        <w:rPr>
          <w:rFonts w:cs="Arial"/>
          <w:sz w:val="20"/>
          <w:szCs w:val="20"/>
        </w:rPr>
      </w:pPr>
      <w:r w:rsidRPr="008F1C96">
        <w:rPr>
          <w:rFonts w:cs="Arial"/>
          <w:sz w:val="20"/>
          <w:szCs w:val="20"/>
        </w:rPr>
        <w:t>Diseases</w:t>
      </w:r>
    </w:p>
    <w:p w14:paraId="3EC50CCF" w14:textId="77777777" w:rsidR="009D65C8" w:rsidRPr="008F1C96" w:rsidRDefault="009D65C8" w:rsidP="009B3B18">
      <w:pPr>
        <w:autoSpaceDE w:val="0"/>
        <w:autoSpaceDN w:val="0"/>
        <w:adjustRightInd w:val="0"/>
        <w:spacing w:before="120"/>
        <w:jc w:val="both"/>
        <w:rPr>
          <w:rFonts w:cs="Arial"/>
          <w:color w:val="000000"/>
          <w:sz w:val="20"/>
          <w:szCs w:val="20"/>
        </w:rPr>
      </w:pPr>
      <w:r w:rsidRPr="008F1C96">
        <w:rPr>
          <w:rFonts w:cs="Arial"/>
          <w:color w:val="000000"/>
          <w:sz w:val="20"/>
          <w:szCs w:val="20"/>
        </w:rPr>
        <w:t>Likely controls are:</w:t>
      </w:r>
    </w:p>
    <w:p w14:paraId="28894861"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Inspection prior to mobilizing or entry to site: </w:t>
      </w:r>
    </w:p>
    <w:p w14:paraId="35AA6949" w14:textId="77777777" w:rsidR="009D65C8" w:rsidRPr="008F1C96" w:rsidRDefault="009D65C8" w:rsidP="00B10169">
      <w:pPr>
        <w:numPr>
          <w:ilvl w:val="1"/>
          <w:numId w:val="36"/>
        </w:numPr>
        <w:spacing w:before="120"/>
        <w:ind w:left="851" w:hanging="425"/>
        <w:jc w:val="both"/>
        <w:rPr>
          <w:rFonts w:cs="Arial"/>
          <w:sz w:val="20"/>
          <w:szCs w:val="20"/>
        </w:rPr>
      </w:pPr>
      <w:r w:rsidRPr="008F1C96">
        <w:rPr>
          <w:rFonts w:cs="Arial"/>
          <w:sz w:val="20"/>
          <w:szCs w:val="20"/>
        </w:rPr>
        <w:t>Construction and maintenance materials inspection;</w:t>
      </w:r>
    </w:p>
    <w:p w14:paraId="6595EA43" w14:textId="77777777" w:rsidR="009D65C8" w:rsidRPr="008F1C96" w:rsidRDefault="009D65C8" w:rsidP="00B10169">
      <w:pPr>
        <w:numPr>
          <w:ilvl w:val="1"/>
          <w:numId w:val="36"/>
        </w:numPr>
        <w:spacing w:before="120"/>
        <w:ind w:left="851" w:hanging="425"/>
        <w:jc w:val="both"/>
        <w:rPr>
          <w:rFonts w:cs="Arial"/>
          <w:sz w:val="20"/>
          <w:szCs w:val="20"/>
        </w:rPr>
      </w:pPr>
      <w:r w:rsidRPr="008F1C96">
        <w:rPr>
          <w:rFonts w:cs="Arial"/>
          <w:sz w:val="20"/>
          <w:szCs w:val="20"/>
        </w:rPr>
        <w:t>Tools and equipment inspections;</w:t>
      </w:r>
    </w:p>
    <w:p w14:paraId="4348F6E3"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Cleaning and sanitization prior to mobilizing or entry to site:</w:t>
      </w:r>
    </w:p>
    <w:p w14:paraId="6134478B" w14:textId="77777777" w:rsidR="009D65C8" w:rsidRPr="008F1C96" w:rsidRDefault="009D65C8" w:rsidP="00B10169">
      <w:pPr>
        <w:numPr>
          <w:ilvl w:val="1"/>
          <w:numId w:val="36"/>
        </w:numPr>
        <w:spacing w:before="120"/>
        <w:ind w:left="851" w:hanging="425"/>
        <w:jc w:val="both"/>
        <w:rPr>
          <w:rFonts w:cs="Arial"/>
          <w:sz w:val="20"/>
          <w:szCs w:val="20"/>
        </w:rPr>
      </w:pPr>
      <w:r w:rsidRPr="008F1C96">
        <w:rPr>
          <w:rFonts w:cs="Arial"/>
          <w:sz w:val="20"/>
          <w:szCs w:val="20"/>
        </w:rPr>
        <w:t xml:space="preserve">Washing down all equipment and machinery </w:t>
      </w:r>
    </w:p>
    <w:p w14:paraId="67C38B9C" w14:textId="1A72A9DD" w:rsidR="00773DBA" w:rsidRPr="008F1C96" w:rsidRDefault="009D65C8" w:rsidP="00B10169">
      <w:pPr>
        <w:numPr>
          <w:ilvl w:val="1"/>
          <w:numId w:val="36"/>
        </w:numPr>
        <w:spacing w:before="120"/>
        <w:ind w:left="851" w:hanging="425"/>
        <w:jc w:val="both"/>
        <w:rPr>
          <w:rFonts w:cs="Arial"/>
          <w:b/>
          <w:caps/>
          <w:snapToGrid w:val="0"/>
          <w:kern w:val="28"/>
          <w:sz w:val="20"/>
          <w:szCs w:val="20"/>
          <w:lang w:eastAsia="de-DE"/>
        </w:rPr>
      </w:pPr>
      <w:r w:rsidRPr="008F1C96">
        <w:rPr>
          <w:rFonts w:cs="Arial"/>
          <w:sz w:val="20"/>
          <w:szCs w:val="20"/>
        </w:rPr>
        <w:t xml:space="preserve">Washing and cleaning workers tools and personal protective clothing (especially boots). </w:t>
      </w:r>
      <w:bookmarkEnd w:id="2"/>
    </w:p>
    <w:p w14:paraId="3934DA0B" w14:textId="22A055FA" w:rsidR="00027263" w:rsidRPr="0041609F" w:rsidRDefault="0041609F">
      <w:pPr>
        <w:pStyle w:val="Heading1"/>
        <w:keepNext w:val="0"/>
        <w:numPr>
          <w:ilvl w:val="0"/>
          <w:numId w:val="34"/>
        </w:numPr>
        <w:spacing w:after="120"/>
        <w:ind w:left="567" w:hanging="567"/>
        <w:rPr>
          <w:ins w:id="1763" w:author="James Collocott" w:date="2015-11-12T10:23:00Z"/>
          <w:rFonts w:cs="Arial"/>
          <w:b w:val="0"/>
          <w:bCs/>
          <w:caps w:val="0"/>
          <w:snapToGrid w:val="0"/>
          <w:sz w:val="22"/>
          <w:highlight w:val="yellow"/>
          <w:rPrChange w:id="1764" w:author="James Collocott" w:date="2015-11-12T10:23:00Z">
            <w:rPr>
              <w:ins w:id="1765" w:author="James Collocott" w:date="2015-11-12T10:23:00Z"/>
              <w:rFonts w:cs="Arial"/>
              <w:b/>
              <w:caps/>
              <w:snapToGrid w:val="0"/>
              <w:sz w:val="20"/>
              <w:szCs w:val="20"/>
            </w:rPr>
          </w:rPrChange>
        </w:rPr>
        <w:pPrChange w:id="1766" w:author="James Collocott" w:date="2015-11-12T10:23:00Z">
          <w:pPr>
            <w:spacing w:before="120"/>
            <w:ind w:left="426" w:hanging="426"/>
            <w:jc w:val="both"/>
          </w:pPr>
        </w:pPrChange>
      </w:pPr>
      <w:bookmarkStart w:id="1767" w:name="_Toc435575579"/>
      <w:ins w:id="1768" w:author="James Collocott" w:date="2015-11-12T10:23:00Z">
        <w:r w:rsidRPr="0041609F">
          <w:rPr>
            <w:rFonts w:cs="Arial"/>
            <w:bCs/>
            <w:caps w:val="0"/>
            <w:snapToGrid w:val="0"/>
            <w:sz w:val="22"/>
            <w:highlight w:val="yellow"/>
            <w:rPrChange w:id="1769" w:author="James Collocott" w:date="2015-11-12T10:23:00Z">
              <w:rPr>
                <w:rFonts w:cs="Arial"/>
                <w:b/>
                <w:caps/>
                <w:snapToGrid w:val="0"/>
                <w:sz w:val="20"/>
                <w:szCs w:val="20"/>
              </w:rPr>
            </w:rPrChange>
          </w:rPr>
          <w:t>CONCLUSION</w:t>
        </w:r>
        <w:bookmarkEnd w:id="1767"/>
      </w:ins>
    </w:p>
    <w:p w14:paraId="3489B98E" w14:textId="3837C985" w:rsidR="0041609F" w:rsidRPr="0041609F" w:rsidRDefault="0041609F">
      <w:pPr>
        <w:pStyle w:val="BodyText"/>
        <w:rPr>
          <w:ins w:id="1770" w:author="James Collocott" w:date="2015-11-11T15:02:00Z"/>
          <w:sz w:val="20"/>
          <w:szCs w:val="20"/>
          <w:lang w:eastAsia="de-DE"/>
          <w:rPrChange w:id="1771" w:author="James Collocott" w:date="2015-11-12T10:23:00Z">
            <w:rPr>
              <w:ins w:id="1772" w:author="James Collocott" w:date="2015-11-11T15:02:00Z"/>
              <w:rFonts w:cs="Arial"/>
              <w:b/>
              <w:caps/>
              <w:snapToGrid w:val="0"/>
              <w:kern w:val="28"/>
              <w:sz w:val="20"/>
              <w:szCs w:val="20"/>
              <w:lang w:eastAsia="de-DE"/>
            </w:rPr>
          </w:rPrChange>
        </w:rPr>
        <w:pPrChange w:id="1773" w:author="James Collocott" w:date="2015-11-12T10:23:00Z">
          <w:pPr>
            <w:spacing w:before="120"/>
            <w:ind w:left="426" w:hanging="426"/>
            <w:jc w:val="both"/>
          </w:pPr>
        </w:pPrChange>
      </w:pPr>
      <w:ins w:id="1774" w:author="James Collocott" w:date="2015-11-12T10:23:00Z">
        <w:r w:rsidRPr="0041609F">
          <w:rPr>
            <w:sz w:val="20"/>
            <w:szCs w:val="20"/>
            <w:highlight w:val="yellow"/>
            <w:lang w:eastAsia="de-DE"/>
            <w:rPrChange w:id="1775" w:author="James Collocott" w:date="2015-11-12T10:23:00Z">
              <w:rPr>
                <w:lang w:eastAsia="de-DE"/>
              </w:rPr>
            </w:rPrChange>
          </w:rPr>
          <w:t>Relevant text to be added</w:t>
        </w:r>
        <w:r>
          <w:rPr>
            <w:sz w:val="20"/>
            <w:szCs w:val="20"/>
            <w:lang w:eastAsia="de-DE"/>
          </w:rPr>
          <w:t>.</w:t>
        </w:r>
      </w:ins>
    </w:p>
    <w:p w14:paraId="5477840E" w14:textId="62AAFDA6" w:rsidR="009B3B18" w:rsidRPr="008F1C96" w:rsidRDefault="009B3B18" w:rsidP="009B3B18">
      <w:pPr>
        <w:spacing w:before="120"/>
        <w:ind w:left="1860"/>
        <w:jc w:val="both"/>
        <w:rPr>
          <w:ins w:id="1776" w:author="James Collocott" w:date="2015-11-03T14:57:00Z"/>
          <w:rFonts w:cs="Arial"/>
          <w:b/>
          <w:caps/>
          <w:snapToGrid w:val="0"/>
          <w:kern w:val="28"/>
          <w:sz w:val="20"/>
          <w:szCs w:val="20"/>
          <w:lang w:eastAsia="de-DE"/>
        </w:rPr>
      </w:pPr>
      <w:ins w:id="1777" w:author="James Collocott" w:date="2015-11-03T14:57:00Z">
        <w:r w:rsidRPr="008F1C96">
          <w:rPr>
            <w:rFonts w:cs="Arial"/>
            <w:b/>
            <w:caps/>
            <w:snapToGrid w:val="0"/>
            <w:kern w:val="28"/>
            <w:sz w:val="20"/>
            <w:szCs w:val="20"/>
            <w:lang w:eastAsia="de-DE"/>
          </w:rPr>
          <w:br w:type="page"/>
        </w:r>
      </w:ins>
    </w:p>
    <w:p w14:paraId="6626170A" w14:textId="0F98229D" w:rsidR="00175426" w:rsidRPr="008F1C96" w:rsidRDefault="009B3B18">
      <w:pPr>
        <w:spacing w:before="120"/>
        <w:jc w:val="center"/>
        <w:rPr>
          <w:ins w:id="1778" w:author="James Collocott" w:date="2015-11-03T15:00:00Z"/>
          <w:rFonts w:cs="Arial"/>
          <w:b/>
          <w:snapToGrid w:val="0"/>
          <w:kern w:val="28"/>
          <w:sz w:val="20"/>
          <w:szCs w:val="20"/>
          <w:lang w:eastAsia="de-DE"/>
        </w:rPr>
        <w:pPrChange w:id="1779" w:author="James Collocott" w:date="2015-11-03T15:01:00Z">
          <w:pPr>
            <w:spacing w:before="120"/>
            <w:jc w:val="both"/>
          </w:pPr>
        </w:pPrChange>
      </w:pPr>
      <w:ins w:id="1780" w:author="James Collocott" w:date="2015-11-03T14:59:00Z">
        <w:r w:rsidRPr="008F1C96">
          <w:rPr>
            <w:rFonts w:cs="Arial"/>
            <w:b/>
            <w:snapToGrid w:val="0"/>
            <w:kern w:val="28"/>
            <w:sz w:val="20"/>
            <w:szCs w:val="20"/>
            <w:highlight w:val="yellow"/>
            <w:lang w:eastAsia="de-DE"/>
            <w:rPrChange w:id="1781" w:author="James Collocott" w:date="2015-11-03T15:00:00Z">
              <w:rPr>
                <w:rFonts w:ascii="Arial Bold" w:hAnsi="Arial Bold" w:cs="Arial"/>
                <w:b/>
                <w:snapToGrid w:val="0"/>
                <w:kern w:val="28"/>
                <w:lang w:eastAsia="de-DE"/>
              </w:rPr>
            </w:rPrChange>
          </w:rPr>
          <w:lastRenderedPageBreak/>
          <w:t>List of acronyms/</w:t>
        </w:r>
      </w:ins>
      <w:ins w:id="1782" w:author="James Collocott" w:date="2015-11-03T15:00:00Z">
        <w:r w:rsidRPr="008F1C96">
          <w:rPr>
            <w:rFonts w:cs="Arial"/>
            <w:b/>
            <w:snapToGrid w:val="0"/>
            <w:kern w:val="28"/>
            <w:sz w:val="20"/>
            <w:szCs w:val="20"/>
            <w:highlight w:val="yellow"/>
            <w:lang w:eastAsia="de-DE"/>
            <w:rPrChange w:id="1783" w:author="James Collocott" w:date="2015-11-03T15:00:00Z">
              <w:rPr>
                <w:rFonts w:ascii="Arial Bold" w:hAnsi="Arial Bold" w:cs="Arial"/>
                <w:b/>
                <w:snapToGrid w:val="0"/>
                <w:kern w:val="28"/>
                <w:lang w:eastAsia="de-DE"/>
              </w:rPr>
            </w:rPrChange>
          </w:rPr>
          <w:t>abbreviations</w:t>
        </w:r>
      </w:ins>
    </w:p>
    <w:p w14:paraId="761A2ECD" w14:textId="658259C5" w:rsidR="009B3B18" w:rsidRDefault="009B3B18">
      <w:pPr>
        <w:tabs>
          <w:tab w:val="left" w:pos="1276"/>
        </w:tabs>
        <w:spacing w:before="120"/>
        <w:ind w:left="1276" w:hanging="1276"/>
        <w:jc w:val="both"/>
        <w:rPr>
          <w:ins w:id="1784" w:author="Adam Hay" w:date="2015-11-18T01:38:00Z"/>
          <w:rFonts w:cs="Arial"/>
          <w:bCs/>
          <w:snapToGrid w:val="0"/>
          <w:kern w:val="28"/>
          <w:sz w:val="20"/>
          <w:szCs w:val="20"/>
          <w:lang w:eastAsia="de-DE"/>
        </w:rPr>
        <w:pPrChange w:id="1785" w:author="James Collocott" w:date="2015-11-03T14:59:00Z">
          <w:pPr>
            <w:spacing w:before="120"/>
            <w:jc w:val="both"/>
          </w:pPr>
        </w:pPrChange>
      </w:pPr>
      <w:ins w:id="1786" w:author="James Collocott" w:date="2015-11-03T15:00:00Z">
        <w:r w:rsidRPr="008F1C96">
          <w:rPr>
            <w:rFonts w:cs="Arial"/>
            <w:bCs/>
            <w:snapToGrid w:val="0"/>
            <w:kern w:val="28"/>
            <w:sz w:val="20"/>
            <w:szCs w:val="20"/>
            <w:lang w:eastAsia="de-DE"/>
            <w:rPrChange w:id="1787" w:author="James Collocott" w:date="2015-11-03T15:00:00Z">
              <w:rPr>
                <w:rFonts w:ascii="Arial Bold" w:hAnsi="Arial Bold" w:cs="Arial"/>
                <w:b/>
                <w:snapToGrid w:val="0"/>
                <w:kern w:val="28"/>
                <w:lang w:eastAsia="de-DE"/>
              </w:rPr>
            </w:rPrChange>
          </w:rPr>
          <w:t xml:space="preserve">AtoN </w:t>
        </w:r>
        <w:r w:rsidRPr="008F1C96">
          <w:rPr>
            <w:rFonts w:cs="Arial"/>
            <w:bCs/>
            <w:snapToGrid w:val="0"/>
            <w:kern w:val="28"/>
            <w:sz w:val="20"/>
            <w:szCs w:val="20"/>
            <w:lang w:eastAsia="de-DE"/>
            <w:rPrChange w:id="1788" w:author="James Collocott" w:date="2015-11-03T15:00:00Z">
              <w:rPr>
                <w:rFonts w:ascii="Arial Bold" w:hAnsi="Arial Bold" w:cs="Arial"/>
                <w:b/>
                <w:snapToGrid w:val="0"/>
                <w:kern w:val="28"/>
                <w:lang w:eastAsia="de-DE"/>
              </w:rPr>
            </w:rPrChange>
          </w:rPr>
          <w:tab/>
          <w:t>Aids to Navigation</w:t>
        </w:r>
      </w:ins>
    </w:p>
    <w:p w14:paraId="5AF67B26" w14:textId="19F49985" w:rsidR="004D05F6" w:rsidRDefault="004D05F6">
      <w:pPr>
        <w:tabs>
          <w:tab w:val="left" w:pos="1276"/>
        </w:tabs>
        <w:spacing w:before="120"/>
        <w:ind w:left="1276" w:hanging="1276"/>
        <w:jc w:val="both"/>
        <w:rPr>
          <w:ins w:id="1789" w:author="Adam Hay" w:date="2015-11-18T01:41:00Z"/>
          <w:rFonts w:cs="Arial"/>
          <w:bCs/>
          <w:snapToGrid w:val="0"/>
          <w:kern w:val="28"/>
          <w:sz w:val="20"/>
          <w:szCs w:val="20"/>
          <w:lang w:eastAsia="de-DE"/>
        </w:rPr>
        <w:pPrChange w:id="1790" w:author="James Collocott" w:date="2015-11-03T14:59:00Z">
          <w:pPr>
            <w:spacing w:before="120"/>
            <w:jc w:val="both"/>
          </w:pPr>
        </w:pPrChange>
      </w:pPr>
      <w:ins w:id="1791" w:author="Adam Hay" w:date="2015-11-18T01:41:00Z">
        <w:r>
          <w:rPr>
            <w:rFonts w:cs="Arial"/>
            <w:bCs/>
            <w:snapToGrid w:val="0"/>
            <w:kern w:val="28"/>
            <w:sz w:val="20"/>
            <w:szCs w:val="20"/>
            <w:lang w:eastAsia="de-DE"/>
          </w:rPr>
          <w:t>EER</w:t>
        </w:r>
        <w:r>
          <w:rPr>
            <w:rFonts w:cs="Arial"/>
            <w:bCs/>
            <w:snapToGrid w:val="0"/>
            <w:kern w:val="28"/>
            <w:sz w:val="20"/>
            <w:szCs w:val="20"/>
            <w:lang w:eastAsia="de-DE"/>
          </w:rPr>
          <w:tab/>
          <w:t>Environmental Emergency Response</w:t>
        </w:r>
      </w:ins>
    </w:p>
    <w:p w14:paraId="2455DD2F" w14:textId="2D93A71B" w:rsidR="007D7B21" w:rsidRDefault="007D7B21">
      <w:pPr>
        <w:tabs>
          <w:tab w:val="left" w:pos="1276"/>
        </w:tabs>
        <w:spacing w:before="120"/>
        <w:ind w:left="1276" w:hanging="1276"/>
        <w:jc w:val="both"/>
        <w:rPr>
          <w:ins w:id="1792" w:author="Adam Hay" w:date="2015-11-18T01:40:00Z"/>
          <w:rFonts w:cs="Arial"/>
          <w:bCs/>
          <w:snapToGrid w:val="0"/>
          <w:kern w:val="28"/>
          <w:sz w:val="20"/>
          <w:szCs w:val="20"/>
          <w:lang w:eastAsia="de-DE"/>
        </w:rPr>
        <w:pPrChange w:id="1793" w:author="James Collocott" w:date="2015-11-03T14:59:00Z">
          <w:pPr>
            <w:spacing w:before="120"/>
            <w:jc w:val="both"/>
          </w:pPr>
        </w:pPrChange>
      </w:pPr>
      <w:ins w:id="1794" w:author="Adam Hay" w:date="2015-11-18T01:40:00Z">
        <w:r>
          <w:rPr>
            <w:rFonts w:cs="Arial"/>
            <w:bCs/>
            <w:snapToGrid w:val="0"/>
            <w:kern w:val="28"/>
            <w:sz w:val="20"/>
            <w:szCs w:val="20"/>
            <w:lang w:eastAsia="de-DE"/>
          </w:rPr>
          <w:t>EMP</w:t>
        </w:r>
        <w:r>
          <w:rPr>
            <w:rFonts w:cs="Arial"/>
            <w:bCs/>
            <w:snapToGrid w:val="0"/>
            <w:kern w:val="28"/>
            <w:sz w:val="20"/>
            <w:szCs w:val="20"/>
            <w:lang w:eastAsia="de-DE"/>
          </w:rPr>
          <w:tab/>
          <w:t>Environmental Management Plan</w:t>
        </w:r>
      </w:ins>
    </w:p>
    <w:p w14:paraId="0D1325AD" w14:textId="55A58BCE" w:rsidR="007D7B21" w:rsidRDefault="007D7B21">
      <w:pPr>
        <w:tabs>
          <w:tab w:val="left" w:pos="1276"/>
        </w:tabs>
        <w:spacing w:before="120"/>
        <w:ind w:left="1276" w:hanging="1276"/>
        <w:jc w:val="both"/>
        <w:rPr>
          <w:ins w:id="1795" w:author="Adam Hay" w:date="2015-11-18T01:40:00Z"/>
          <w:rFonts w:cs="Arial"/>
          <w:bCs/>
          <w:snapToGrid w:val="0"/>
          <w:kern w:val="28"/>
          <w:sz w:val="20"/>
          <w:szCs w:val="20"/>
          <w:lang w:eastAsia="de-DE"/>
        </w:rPr>
        <w:pPrChange w:id="1796" w:author="James Collocott" w:date="2015-11-03T14:59:00Z">
          <w:pPr>
            <w:spacing w:before="120"/>
            <w:jc w:val="both"/>
          </w:pPr>
        </w:pPrChange>
      </w:pPr>
      <w:ins w:id="1797" w:author="Adam Hay" w:date="2015-11-18T01:40:00Z">
        <w:r>
          <w:rPr>
            <w:rFonts w:cs="Arial"/>
            <w:bCs/>
            <w:snapToGrid w:val="0"/>
            <w:kern w:val="28"/>
            <w:sz w:val="20"/>
            <w:szCs w:val="20"/>
            <w:lang w:eastAsia="de-DE"/>
          </w:rPr>
          <w:t>EMS</w:t>
        </w:r>
        <w:r>
          <w:rPr>
            <w:rFonts w:cs="Arial"/>
            <w:bCs/>
            <w:snapToGrid w:val="0"/>
            <w:kern w:val="28"/>
            <w:sz w:val="20"/>
            <w:szCs w:val="20"/>
            <w:lang w:eastAsia="de-DE"/>
          </w:rPr>
          <w:tab/>
          <w:t>Environmental Management System</w:t>
        </w:r>
      </w:ins>
    </w:p>
    <w:p w14:paraId="1EB8D2CB" w14:textId="23A27D4D" w:rsidR="007D7B21" w:rsidRDefault="007D7B21">
      <w:pPr>
        <w:tabs>
          <w:tab w:val="left" w:pos="1276"/>
        </w:tabs>
        <w:spacing w:before="120"/>
        <w:ind w:left="1276" w:hanging="1276"/>
        <w:jc w:val="both"/>
        <w:rPr>
          <w:ins w:id="1798" w:author="Adam Hay" w:date="2015-11-18T01:39:00Z"/>
          <w:rFonts w:cs="Arial"/>
          <w:bCs/>
          <w:snapToGrid w:val="0"/>
          <w:kern w:val="28"/>
          <w:sz w:val="20"/>
          <w:szCs w:val="20"/>
          <w:lang w:eastAsia="de-DE"/>
        </w:rPr>
        <w:pPrChange w:id="1799" w:author="James Collocott" w:date="2015-11-03T14:59:00Z">
          <w:pPr>
            <w:spacing w:before="120"/>
            <w:jc w:val="both"/>
          </w:pPr>
        </w:pPrChange>
      </w:pPr>
      <w:ins w:id="1800" w:author="Adam Hay" w:date="2015-11-18T01:39:00Z">
        <w:r>
          <w:rPr>
            <w:rFonts w:cs="Arial"/>
            <w:bCs/>
            <w:snapToGrid w:val="0"/>
            <w:kern w:val="28"/>
            <w:sz w:val="20"/>
            <w:szCs w:val="20"/>
            <w:lang w:eastAsia="de-DE"/>
          </w:rPr>
          <w:t>FIFO</w:t>
        </w:r>
        <w:r>
          <w:rPr>
            <w:rFonts w:cs="Arial"/>
            <w:bCs/>
            <w:snapToGrid w:val="0"/>
            <w:kern w:val="28"/>
            <w:sz w:val="20"/>
            <w:szCs w:val="20"/>
            <w:lang w:eastAsia="de-DE"/>
          </w:rPr>
          <w:tab/>
          <w:t>First in First Out</w:t>
        </w:r>
      </w:ins>
    </w:p>
    <w:p w14:paraId="1DB0726F" w14:textId="1522CFB0" w:rsidR="004D05F6" w:rsidRDefault="004D05F6">
      <w:pPr>
        <w:tabs>
          <w:tab w:val="left" w:pos="1276"/>
        </w:tabs>
        <w:spacing w:before="120"/>
        <w:ind w:left="1276" w:hanging="1276"/>
        <w:jc w:val="both"/>
        <w:rPr>
          <w:ins w:id="1801" w:author="Adam Hay" w:date="2015-11-18T01:47:00Z"/>
          <w:rFonts w:cs="Arial"/>
          <w:bCs/>
          <w:snapToGrid w:val="0"/>
          <w:kern w:val="28"/>
          <w:sz w:val="20"/>
          <w:szCs w:val="20"/>
          <w:lang w:eastAsia="de-DE"/>
        </w:rPr>
        <w:pPrChange w:id="1802" w:author="James Collocott" w:date="2015-11-03T14:59:00Z">
          <w:pPr>
            <w:spacing w:before="120"/>
            <w:jc w:val="both"/>
          </w:pPr>
        </w:pPrChange>
      </w:pPr>
      <w:ins w:id="1803" w:author="Adam Hay" w:date="2015-11-18T01:47:00Z">
        <w:r>
          <w:rPr>
            <w:rFonts w:cs="Arial"/>
            <w:bCs/>
            <w:snapToGrid w:val="0"/>
            <w:kern w:val="28"/>
            <w:sz w:val="20"/>
            <w:szCs w:val="20"/>
            <w:lang w:eastAsia="de-DE"/>
          </w:rPr>
          <w:t>FTE</w:t>
        </w:r>
        <w:r>
          <w:rPr>
            <w:rFonts w:cs="Arial"/>
            <w:bCs/>
            <w:snapToGrid w:val="0"/>
            <w:kern w:val="28"/>
            <w:sz w:val="20"/>
            <w:szCs w:val="20"/>
            <w:lang w:eastAsia="de-DE"/>
          </w:rPr>
          <w:tab/>
          <w:t>Full time equivalent</w:t>
        </w:r>
      </w:ins>
    </w:p>
    <w:p w14:paraId="337B7E21" w14:textId="2BADA720" w:rsidR="007D7B21" w:rsidRDefault="007D7B21">
      <w:pPr>
        <w:tabs>
          <w:tab w:val="left" w:pos="1276"/>
        </w:tabs>
        <w:spacing w:before="120"/>
        <w:ind w:left="1276" w:hanging="1276"/>
        <w:jc w:val="both"/>
        <w:rPr>
          <w:ins w:id="1804" w:author="Adam Hay" w:date="2015-11-18T01:39:00Z"/>
          <w:rFonts w:cs="Arial"/>
          <w:bCs/>
          <w:snapToGrid w:val="0"/>
          <w:kern w:val="28"/>
          <w:sz w:val="20"/>
          <w:szCs w:val="20"/>
          <w:lang w:eastAsia="de-DE"/>
        </w:rPr>
        <w:pPrChange w:id="1805" w:author="James Collocott" w:date="2015-11-03T14:59:00Z">
          <w:pPr>
            <w:spacing w:before="120"/>
            <w:jc w:val="both"/>
          </w:pPr>
        </w:pPrChange>
      </w:pPr>
      <w:ins w:id="1806" w:author="Adam Hay" w:date="2015-11-18T01:39:00Z">
        <w:r>
          <w:rPr>
            <w:rFonts w:cs="Arial"/>
            <w:bCs/>
            <w:snapToGrid w:val="0"/>
            <w:kern w:val="28"/>
            <w:sz w:val="20"/>
            <w:szCs w:val="20"/>
            <w:lang w:eastAsia="de-DE"/>
          </w:rPr>
          <w:t>HEPA</w:t>
        </w:r>
        <w:r>
          <w:rPr>
            <w:rFonts w:cs="Arial"/>
            <w:bCs/>
            <w:snapToGrid w:val="0"/>
            <w:kern w:val="28"/>
            <w:sz w:val="20"/>
            <w:szCs w:val="20"/>
            <w:lang w:eastAsia="de-DE"/>
          </w:rPr>
          <w:tab/>
          <w:t>High Efficiency Particulate Air Filter</w:t>
        </w:r>
      </w:ins>
    </w:p>
    <w:p w14:paraId="5A38A4DB" w14:textId="77777777" w:rsidR="004D05F6" w:rsidRDefault="004D05F6">
      <w:pPr>
        <w:tabs>
          <w:tab w:val="left" w:pos="1276"/>
        </w:tabs>
        <w:spacing w:before="120"/>
        <w:ind w:left="1276" w:hanging="1276"/>
        <w:jc w:val="both"/>
        <w:rPr>
          <w:ins w:id="1807" w:author="Adam Hay" w:date="2015-11-18T01:41:00Z"/>
          <w:rFonts w:cs="Arial"/>
          <w:bCs/>
          <w:snapToGrid w:val="0"/>
          <w:kern w:val="28"/>
          <w:sz w:val="20"/>
          <w:szCs w:val="20"/>
          <w:lang w:eastAsia="de-DE"/>
        </w:rPr>
        <w:pPrChange w:id="1808" w:author="James Collocott" w:date="2015-11-03T14:59:00Z">
          <w:pPr>
            <w:spacing w:before="120"/>
            <w:jc w:val="both"/>
          </w:pPr>
        </w:pPrChange>
      </w:pPr>
      <w:ins w:id="1809" w:author="Adam Hay" w:date="2015-11-18T01:41:00Z">
        <w:r>
          <w:rPr>
            <w:rFonts w:cs="Arial"/>
            <w:bCs/>
            <w:snapToGrid w:val="0"/>
            <w:kern w:val="28"/>
            <w:sz w:val="20"/>
            <w:szCs w:val="20"/>
            <w:lang w:eastAsia="de-DE"/>
          </w:rPr>
          <w:t>ISO</w:t>
        </w:r>
        <w:r>
          <w:rPr>
            <w:rFonts w:cs="Arial"/>
            <w:bCs/>
            <w:snapToGrid w:val="0"/>
            <w:kern w:val="28"/>
            <w:sz w:val="20"/>
            <w:szCs w:val="20"/>
            <w:lang w:eastAsia="de-DE"/>
          </w:rPr>
          <w:tab/>
          <w:t>International Standards Organization</w:t>
        </w:r>
      </w:ins>
    </w:p>
    <w:p w14:paraId="4B3890FB" w14:textId="4A193F8C" w:rsidR="007D7B21" w:rsidRDefault="007D7B21">
      <w:pPr>
        <w:tabs>
          <w:tab w:val="left" w:pos="1276"/>
        </w:tabs>
        <w:spacing w:before="120"/>
        <w:ind w:left="1276" w:hanging="1276"/>
        <w:jc w:val="both"/>
        <w:rPr>
          <w:ins w:id="1810" w:author="Adam Hay" w:date="2015-11-18T01:37:00Z"/>
          <w:rFonts w:cs="Arial"/>
          <w:bCs/>
          <w:snapToGrid w:val="0"/>
          <w:kern w:val="28"/>
          <w:sz w:val="20"/>
          <w:szCs w:val="20"/>
          <w:lang w:eastAsia="de-DE"/>
        </w:rPr>
        <w:pPrChange w:id="1811" w:author="James Collocott" w:date="2015-11-03T14:59:00Z">
          <w:pPr>
            <w:spacing w:before="120"/>
            <w:jc w:val="both"/>
          </w:pPr>
        </w:pPrChange>
      </w:pPr>
      <w:ins w:id="1812" w:author="Adam Hay" w:date="2015-11-18T01:38:00Z">
        <w:r>
          <w:rPr>
            <w:rFonts w:cs="Arial"/>
            <w:bCs/>
            <w:snapToGrid w:val="0"/>
            <w:kern w:val="28"/>
            <w:sz w:val="20"/>
            <w:szCs w:val="20"/>
            <w:lang w:eastAsia="de-DE"/>
          </w:rPr>
          <w:t>NGO</w:t>
        </w:r>
        <w:r>
          <w:rPr>
            <w:rFonts w:cs="Arial"/>
            <w:bCs/>
            <w:snapToGrid w:val="0"/>
            <w:kern w:val="28"/>
            <w:sz w:val="20"/>
            <w:szCs w:val="20"/>
            <w:lang w:eastAsia="de-DE"/>
          </w:rPr>
          <w:tab/>
          <w:t>Non Governmental Organizations</w:t>
        </w:r>
      </w:ins>
    </w:p>
    <w:p w14:paraId="4A933013" w14:textId="0BA81BA0" w:rsidR="007D7B21" w:rsidRDefault="007D7B21">
      <w:pPr>
        <w:tabs>
          <w:tab w:val="left" w:pos="1276"/>
        </w:tabs>
        <w:spacing w:before="120"/>
        <w:ind w:left="1276" w:hanging="1276"/>
        <w:jc w:val="both"/>
        <w:rPr>
          <w:ins w:id="1813" w:author="Adam Hay" w:date="2015-11-18T01:37:00Z"/>
          <w:rFonts w:cs="Arial"/>
          <w:bCs/>
          <w:snapToGrid w:val="0"/>
          <w:kern w:val="28"/>
          <w:sz w:val="20"/>
          <w:szCs w:val="20"/>
          <w:lang w:eastAsia="de-DE"/>
        </w:rPr>
        <w:pPrChange w:id="1814" w:author="James Collocott" w:date="2015-11-03T14:59:00Z">
          <w:pPr>
            <w:spacing w:before="120"/>
            <w:jc w:val="both"/>
          </w:pPr>
        </w:pPrChange>
      </w:pPr>
      <w:ins w:id="1815" w:author="Adam Hay" w:date="2015-11-18T01:37:00Z">
        <w:r>
          <w:rPr>
            <w:rFonts w:cs="Arial"/>
            <w:bCs/>
            <w:snapToGrid w:val="0"/>
            <w:kern w:val="28"/>
            <w:sz w:val="20"/>
            <w:szCs w:val="20"/>
            <w:lang w:eastAsia="de-DE"/>
          </w:rPr>
          <w:t>PCB</w:t>
        </w:r>
        <w:r>
          <w:rPr>
            <w:rFonts w:cs="Arial"/>
            <w:bCs/>
            <w:snapToGrid w:val="0"/>
            <w:kern w:val="28"/>
            <w:sz w:val="20"/>
            <w:szCs w:val="20"/>
            <w:lang w:eastAsia="de-DE"/>
          </w:rPr>
          <w:tab/>
          <w:t>Printed Circuit Boards</w:t>
        </w:r>
      </w:ins>
    </w:p>
    <w:p w14:paraId="24A618A6" w14:textId="1F09807E" w:rsidR="007D7B21" w:rsidRDefault="007D7B21">
      <w:pPr>
        <w:tabs>
          <w:tab w:val="left" w:pos="1276"/>
        </w:tabs>
        <w:spacing w:before="120"/>
        <w:ind w:left="1276" w:hanging="1276"/>
        <w:jc w:val="both"/>
        <w:rPr>
          <w:ins w:id="1816" w:author="Adam Hay" w:date="2015-11-18T01:45:00Z"/>
          <w:rFonts w:cs="Arial"/>
          <w:bCs/>
          <w:snapToGrid w:val="0"/>
          <w:kern w:val="28"/>
          <w:sz w:val="20"/>
          <w:szCs w:val="20"/>
          <w:lang w:eastAsia="de-DE"/>
        </w:rPr>
        <w:pPrChange w:id="1817" w:author="James Collocott" w:date="2015-11-03T14:59:00Z">
          <w:pPr>
            <w:spacing w:before="120"/>
            <w:jc w:val="both"/>
          </w:pPr>
        </w:pPrChange>
      </w:pPr>
      <w:ins w:id="1818" w:author="Adam Hay" w:date="2015-11-18T01:37:00Z">
        <w:r>
          <w:rPr>
            <w:rFonts w:cs="Arial"/>
            <w:bCs/>
            <w:snapToGrid w:val="0"/>
            <w:kern w:val="28"/>
            <w:sz w:val="20"/>
            <w:szCs w:val="20"/>
            <w:lang w:eastAsia="de-DE"/>
          </w:rPr>
          <w:t>PPE</w:t>
        </w:r>
        <w:r>
          <w:rPr>
            <w:rFonts w:cs="Arial"/>
            <w:bCs/>
            <w:snapToGrid w:val="0"/>
            <w:kern w:val="28"/>
            <w:sz w:val="20"/>
            <w:szCs w:val="20"/>
            <w:lang w:eastAsia="de-DE"/>
          </w:rPr>
          <w:tab/>
          <w:t>Personal Protective Equipment</w:t>
        </w:r>
      </w:ins>
    </w:p>
    <w:p w14:paraId="57B2349E" w14:textId="6A997F2B" w:rsidR="004D05F6" w:rsidRDefault="004D05F6">
      <w:pPr>
        <w:tabs>
          <w:tab w:val="left" w:pos="1276"/>
        </w:tabs>
        <w:spacing w:before="120"/>
        <w:ind w:left="1276" w:hanging="1276"/>
        <w:jc w:val="both"/>
        <w:rPr>
          <w:ins w:id="1819" w:author="Adam Hay" w:date="2015-11-18T01:37:00Z"/>
          <w:rFonts w:cs="Arial"/>
          <w:bCs/>
          <w:snapToGrid w:val="0"/>
          <w:kern w:val="28"/>
          <w:sz w:val="20"/>
          <w:szCs w:val="20"/>
          <w:lang w:eastAsia="de-DE"/>
        </w:rPr>
        <w:pPrChange w:id="1820" w:author="James Collocott" w:date="2015-11-03T14:59:00Z">
          <w:pPr>
            <w:spacing w:before="120"/>
            <w:jc w:val="both"/>
          </w:pPr>
        </w:pPrChange>
      </w:pPr>
      <w:ins w:id="1821" w:author="Adam Hay" w:date="2015-11-18T01:45:00Z">
        <w:r>
          <w:rPr>
            <w:rFonts w:cs="Arial"/>
            <w:bCs/>
            <w:snapToGrid w:val="0"/>
            <w:kern w:val="28"/>
            <w:sz w:val="20"/>
            <w:szCs w:val="20"/>
            <w:lang w:eastAsia="de-DE"/>
          </w:rPr>
          <w:t>VOC</w:t>
        </w:r>
        <w:r>
          <w:rPr>
            <w:rFonts w:cs="Arial"/>
            <w:bCs/>
            <w:snapToGrid w:val="0"/>
            <w:kern w:val="28"/>
            <w:sz w:val="20"/>
            <w:szCs w:val="20"/>
            <w:lang w:eastAsia="de-DE"/>
          </w:rPr>
          <w:tab/>
          <w:t>Volatile Organic Compounds</w:t>
        </w:r>
      </w:ins>
    </w:p>
    <w:p w14:paraId="5BA331C2" w14:textId="3FF13A49" w:rsidR="007D7B21" w:rsidRPr="008F1C96" w:rsidRDefault="007D7B21" w:rsidP="007D7B21">
      <w:pPr>
        <w:numPr>
          <w:ilvl w:val="1"/>
          <w:numId w:val="36"/>
        </w:numPr>
        <w:spacing w:before="120"/>
        <w:ind w:left="851" w:hanging="425"/>
        <w:jc w:val="both"/>
        <w:rPr>
          <w:ins w:id="1822" w:author="Adam Hay" w:date="2015-11-18T01:39:00Z"/>
          <w:rFonts w:cs="Arial"/>
          <w:sz w:val="20"/>
          <w:szCs w:val="20"/>
        </w:rPr>
      </w:pPr>
    </w:p>
    <w:p w14:paraId="5C114ED1" w14:textId="77777777" w:rsidR="007D7B21" w:rsidRPr="008F1C96" w:rsidRDefault="007D7B21">
      <w:pPr>
        <w:tabs>
          <w:tab w:val="left" w:pos="1276"/>
        </w:tabs>
        <w:spacing w:before="120"/>
        <w:ind w:left="1276" w:hanging="1276"/>
        <w:jc w:val="both"/>
        <w:rPr>
          <w:rFonts w:cs="Arial"/>
          <w:bCs/>
          <w:snapToGrid w:val="0"/>
          <w:kern w:val="28"/>
          <w:sz w:val="20"/>
          <w:szCs w:val="20"/>
          <w:lang w:eastAsia="de-DE"/>
          <w:rPrChange w:id="1823" w:author="James Collocott" w:date="2015-11-03T15:00:00Z">
            <w:rPr>
              <w:rFonts w:cs="Arial"/>
              <w:b/>
              <w:caps/>
              <w:snapToGrid w:val="0"/>
              <w:kern w:val="28"/>
              <w:sz w:val="24"/>
              <w:lang w:eastAsia="de-DE"/>
            </w:rPr>
          </w:rPrChange>
        </w:rPr>
        <w:pPrChange w:id="1824" w:author="James Collocott" w:date="2015-11-03T14:59:00Z">
          <w:pPr>
            <w:spacing w:before="120"/>
            <w:jc w:val="both"/>
          </w:pPr>
        </w:pPrChange>
      </w:pPr>
    </w:p>
    <w:sectPr w:rsidR="007D7B21" w:rsidRPr="008F1C96" w:rsidSect="008F1C96">
      <w:pgSz w:w="12240" w:h="15840"/>
      <w:pgMar w:top="1440" w:right="1418" w:bottom="1440"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97" w:author="Adam Hay" w:date="2015-11-18T00:26:00Z" w:initials="AH">
    <w:p w14:paraId="366EF361" w14:textId="7B14002D" w:rsidR="000B7C6E" w:rsidRDefault="000B7C6E">
      <w:pPr>
        <w:pStyle w:val="CommentText"/>
      </w:pPr>
      <w:r>
        <w:rPr>
          <w:rStyle w:val="CommentReference"/>
        </w:rPr>
        <w:annotationRef/>
      </w:r>
      <w:r>
        <w:t>The new ISO14001 has officialy been released.</w:t>
      </w:r>
    </w:p>
  </w:comment>
  <w:comment w:id="506" w:author="Adam Hay" w:date="2015-11-18T00:27:00Z" w:initials="AH">
    <w:p w14:paraId="4957CAFD" w14:textId="2145CC4E" w:rsidR="000B7C6E" w:rsidRDefault="000B7C6E">
      <w:pPr>
        <w:pStyle w:val="CommentText"/>
      </w:pPr>
      <w:r>
        <w:rPr>
          <w:rStyle w:val="CommentReference"/>
        </w:rPr>
        <w:annotationRef/>
      </w:r>
      <w:r>
        <w:t xml:space="preserve">This needs to be checked. Is </w:t>
      </w:r>
    </w:p>
  </w:comment>
  <w:comment w:id="650" w:author="Adam Hay" w:date="2015-11-18T00:31:00Z" w:initials="AH">
    <w:p w14:paraId="4CEFF736" w14:textId="19F7E0DE" w:rsidR="000B7C6E" w:rsidRDefault="000B7C6E">
      <w:pPr>
        <w:pStyle w:val="CommentText"/>
      </w:pPr>
      <w:r>
        <w:rPr>
          <w:rStyle w:val="CommentReference"/>
        </w:rPr>
        <w:annotationRef/>
      </w:r>
      <w:r>
        <w:t>This is a repetition of the bullet point 3 places above.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6EF361" w15:done="0"/>
  <w15:commentEx w15:paraId="4957CAFD" w15:done="0"/>
  <w15:commentEx w15:paraId="4CEFF73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9148C4" w14:textId="77777777" w:rsidR="005A128F" w:rsidRDefault="005A128F">
      <w:r>
        <w:separator/>
      </w:r>
    </w:p>
  </w:endnote>
  <w:endnote w:type="continuationSeparator" w:id="0">
    <w:p w14:paraId="57F00463" w14:textId="77777777" w:rsidR="005A128F" w:rsidRDefault="005A1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rotesqueMT-LightCondense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Umbra BT">
    <w:altName w:val="Times New Roman"/>
    <w:panose1 w:val="00000000000000000000"/>
    <w:charset w:val="00"/>
    <w:family w:val="auto"/>
    <w:notTrueType/>
    <w:pitch w:val="variable"/>
    <w:sig w:usb0="00000003" w:usb1="00000000" w:usb2="00000000" w:usb3="00000000" w:csb0="00000001" w:csb1="00000000"/>
  </w:font>
  <w:font w:name="IDTYGA+Frutiger-Light">
    <w:altName w:val="Frutiger"/>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8F5EE" w14:textId="77777777" w:rsidR="000B7C6E" w:rsidRDefault="000B7C6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DF74BE" w14:textId="77777777" w:rsidR="000B7C6E" w:rsidRDefault="000B7C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7A57F" w14:textId="77777777" w:rsidR="000B7C6E" w:rsidRPr="006C74ED" w:rsidRDefault="000B7C6E">
    <w:pPr>
      <w:pStyle w:val="Footer"/>
      <w:jc w:val="center"/>
      <w:rPr>
        <w:sz w:val="18"/>
        <w:szCs w:val="18"/>
      </w:rPr>
    </w:pPr>
    <w:r w:rsidRPr="006C74ED">
      <w:rPr>
        <w:rStyle w:val="PageNumber"/>
        <w:sz w:val="18"/>
        <w:szCs w:val="18"/>
      </w:rPr>
      <w:t xml:space="preserve">Page </w:t>
    </w:r>
    <w:r w:rsidRPr="006C74ED">
      <w:rPr>
        <w:rStyle w:val="PageNumber"/>
        <w:sz w:val="18"/>
        <w:szCs w:val="18"/>
      </w:rPr>
      <w:fldChar w:fldCharType="begin"/>
    </w:r>
    <w:r w:rsidRPr="006C74ED">
      <w:rPr>
        <w:rStyle w:val="PageNumber"/>
        <w:sz w:val="18"/>
        <w:szCs w:val="18"/>
      </w:rPr>
      <w:instrText xml:space="preserve"> PAGE </w:instrText>
    </w:r>
    <w:r w:rsidRPr="006C74ED">
      <w:rPr>
        <w:rStyle w:val="PageNumber"/>
        <w:sz w:val="18"/>
        <w:szCs w:val="18"/>
      </w:rPr>
      <w:fldChar w:fldCharType="separate"/>
    </w:r>
    <w:r w:rsidR="001E5696">
      <w:rPr>
        <w:rStyle w:val="PageNumber"/>
        <w:noProof/>
        <w:sz w:val="18"/>
        <w:szCs w:val="18"/>
      </w:rPr>
      <w:t>37</w:t>
    </w:r>
    <w:r w:rsidRPr="006C74ED">
      <w:rPr>
        <w:rStyle w:val="PageNumber"/>
        <w:sz w:val="18"/>
        <w:szCs w:val="18"/>
      </w:rPr>
      <w:fldChar w:fldCharType="end"/>
    </w:r>
    <w:r w:rsidRPr="006C74ED">
      <w:rPr>
        <w:rStyle w:val="PageNumber"/>
        <w:sz w:val="18"/>
        <w:szCs w:val="18"/>
      </w:rPr>
      <w:t xml:space="preserve"> of </w:t>
    </w:r>
    <w:r w:rsidRPr="006C74ED">
      <w:rPr>
        <w:rStyle w:val="PageNumber"/>
        <w:sz w:val="18"/>
        <w:szCs w:val="18"/>
      </w:rPr>
      <w:fldChar w:fldCharType="begin"/>
    </w:r>
    <w:r w:rsidRPr="006C74ED">
      <w:rPr>
        <w:rStyle w:val="PageNumber"/>
        <w:sz w:val="18"/>
        <w:szCs w:val="18"/>
      </w:rPr>
      <w:instrText xml:space="preserve"> NUMPAGES </w:instrText>
    </w:r>
    <w:r w:rsidRPr="006C74ED">
      <w:rPr>
        <w:rStyle w:val="PageNumber"/>
        <w:sz w:val="18"/>
        <w:szCs w:val="18"/>
      </w:rPr>
      <w:fldChar w:fldCharType="separate"/>
    </w:r>
    <w:r w:rsidR="001E5696">
      <w:rPr>
        <w:rStyle w:val="PageNumber"/>
        <w:noProof/>
        <w:sz w:val="18"/>
        <w:szCs w:val="18"/>
      </w:rPr>
      <w:t>37</w:t>
    </w:r>
    <w:r w:rsidRPr="006C74ED">
      <w:rPr>
        <w:rStyle w:val="PageNumbe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D28CD9" w14:textId="77777777" w:rsidR="001E5696" w:rsidRDefault="001E56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A10D13" w14:textId="77777777" w:rsidR="005A128F" w:rsidRDefault="005A128F">
      <w:r>
        <w:separator/>
      </w:r>
    </w:p>
  </w:footnote>
  <w:footnote w:type="continuationSeparator" w:id="0">
    <w:p w14:paraId="305ABDEE" w14:textId="77777777" w:rsidR="005A128F" w:rsidRDefault="005A12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C01C3" w14:textId="2086B515" w:rsidR="000B7C6E" w:rsidRDefault="005A128F">
    <w:pPr>
      <w:pStyle w:val="Header"/>
    </w:pPr>
    <w:r>
      <w:rPr>
        <w:noProof/>
      </w:rPr>
      <w:pict w14:anchorId="616FFE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5710797" o:spid="_x0000_s2050" type="#_x0000_t136" style="position:absolute;margin-left:0;margin-top:0;width:560.25pt;height:48.7pt;rotation:315;z-index:-251655168;mso-position-horizontal:center;mso-position-horizontal-relative:margin;mso-position-vertical:center;mso-position-vertical-relative:margin" o:allowincell="f" fillcolor="silver" stroked="f">
          <v:fill opacity=".5"/>
          <v:textpath style="font-family:&quot;Arial&quot;;font-size:1pt" string="Review: Draft 2015/11/1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C1C4E6" w14:textId="7BDAA038" w:rsidR="000B7C6E" w:rsidRDefault="005A128F">
    <w:pPr>
      <w:jc w:val="center"/>
      <w:rPr>
        <w:sz w:val="18"/>
      </w:rPr>
    </w:pPr>
    <w:r>
      <w:rPr>
        <w:noProof/>
      </w:rPr>
      <w:pict w14:anchorId="6CC5D0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5710798" o:spid="_x0000_s2051" type="#_x0000_t136" style="position:absolute;left:0;text-align:left;margin-left:0;margin-top:0;width:560.25pt;height:48.7pt;rotation:315;z-index:-251653120;mso-position-horizontal:center;mso-position-horizontal-relative:margin;mso-position-vertical:center;mso-position-vertical-relative:margin" o:allowincell="f" fillcolor="silver" stroked="f">
          <v:fill opacity=".5"/>
          <v:textpath style="font-family:&quot;Arial&quot;;font-size:1pt" string="Review: Draft 2015/11/11"/>
          <w10:wrap anchorx="margin" anchory="margin"/>
        </v:shape>
      </w:pict>
    </w:r>
    <w:r w:rsidR="000B7C6E">
      <w:rPr>
        <w:sz w:val="18"/>
      </w:rPr>
      <w:t xml:space="preserve">IALA Guideline No. 1036 </w:t>
    </w:r>
    <w:r w:rsidR="000B7C6E" w:rsidRPr="008F1C96">
      <w:rPr>
        <w:sz w:val="18"/>
        <w:highlight w:val="yellow"/>
      </w:rPr>
      <w:t>Ed2</w:t>
    </w:r>
    <w:r w:rsidR="000B7C6E">
      <w:rPr>
        <w:sz w:val="18"/>
      </w:rPr>
      <w:t xml:space="preserve"> - Environmental Management in Aids to Navigation</w:t>
    </w:r>
  </w:p>
  <w:p w14:paraId="1B6C7196" w14:textId="61AB9799" w:rsidR="000B7C6E" w:rsidRDefault="000B7C6E">
    <w:pPr>
      <w:jc w:val="center"/>
      <w:rPr>
        <w:sz w:val="18"/>
      </w:rPr>
    </w:pPr>
    <w:r w:rsidRPr="008F1C96">
      <w:rPr>
        <w:sz w:val="18"/>
        <w:highlight w:val="yellow"/>
      </w:rPr>
      <w:t>(December 2013)</w:t>
    </w:r>
  </w:p>
  <w:p w14:paraId="2A4E4815" w14:textId="77777777" w:rsidR="000B7C6E" w:rsidRDefault="000B7C6E">
    <w:pPr>
      <w:pStyle w:val="Header"/>
      <w:jc w:val="center"/>
      <w:rPr>
        <w:rFonts w:cs="Arial"/>
        <w:i/>
        <w:sz w:val="20"/>
        <w:szCs w:val="20"/>
      </w:rPr>
    </w:pPr>
  </w:p>
  <w:p w14:paraId="18301723" w14:textId="77777777" w:rsidR="000B7C6E" w:rsidRDefault="000B7C6E">
    <w:pPr>
      <w:pStyle w:val="Header"/>
      <w:jc w:val="right"/>
      <w:rPr>
        <w:b/>
        <w:bCs/>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894435" w14:textId="77777777" w:rsidR="001E5696" w:rsidRDefault="001E5696" w:rsidP="00040DE1">
    <w:pPr>
      <w:pStyle w:val="Header"/>
      <w:jc w:val="right"/>
      <w:rPr>
        <w:ins w:id="3" w:author="Adam Hay" w:date="2016-04-14T18:05:00Z"/>
      </w:rPr>
    </w:pPr>
    <w:ins w:id="4" w:author="Adam Hay" w:date="2016-04-14T18:05:00Z">
      <w:r>
        <w:t>ENG4-11.2.7</w:t>
      </w:r>
    </w:ins>
  </w:p>
  <w:p w14:paraId="7264D69E" w14:textId="123495B8" w:rsidR="00A74E85" w:rsidDel="001E5696" w:rsidRDefault="001E5696" w:rsidP="00040DE1">
    <w:pPr>
      <w:pStyle w:val="Header"/>
      <w:jc w:val="right"/>
      <w:rPr>
        <w:del w:id="5" w:author="Adam Hay" w:date="2016-04-14T18:05:00Z"/>
      </w:rPr>
    </w:pPr>
    <w:ins w:id="6" w:author="Adam Hay" w:date="2016-04-14T18:05:00Z">
      <w:r>
        <w:t xml:space="preserve">Formerly </w:t>
      </w:r>
    </w:ins>
    <w:r w:rsidR="00A74E85">
      <w:t>ENG4-10.1</w:t>
    </w:r>
  </w:p>
  <w:p w14:paraId="51B8E1CE" w14:textId="32365950" w:rsidR="000B7C6E" w:rsidRDefault="00A74E85" w:rsidP="00040DE1">
    <w:pPr>
      <w:pStyle w:val="Header"/>
      <w:jc w:val="right"/>
    </w:pPr>
    <w:del w:id="7" w:author="Adam Hay" w:date="2016-04-14T18:05:00Z">
      <w:r w:rsidDel="001E5696">
        <w:delText xml:space="preserve">Formerly </w:delText>
      </w:r>
      <w:r w:rsidR="00C14CEB" w:rsidDel="001E5696">
        <w:delText>ENG</w:delText>
      </w:r>
      <w:r w:rsidR="007758CD" w:rsidDel="001E5696">
        <w:delText>3-11.2.4</w:delText>
      </w:r>
    </w:del>
    <w:r w:rsidR="005A128F">
      <w:rPr>
        <w:noProof/>
      </w:rPr>
      <w:pict w14:anchorId="13791D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5710796" o:spid="_x0000_s2049" type="#_x0000_t136" style="position:absolute;left:0;text-align:left;margin-left:0;margin-top:0;width:560.25pt;height:48.7pt;rotation:315;z-index:-251657216;mso-position-horizontal:center;mso-position-horizontal-relative:margin;mso-position-vertical:center;mso-position-vertical-relative:margin" o:allowincell="f" fillcolor="silver" stroked="f">
          <v:fill opacity=".5"/>
          <v:textpath style="font-family:&quot;Arial&quot;;font-size:1pt" string="Review: Draft 2015/11/11"/>
          <w10:wrap anchorx="margin" anchory="margin"/>
        </v:shape>
      </w:pict>
    </w:r>
    <w:del w:id="8" w:author="Adam Hay" w:date="2016-04-14T18:05:00Z">
      <w:r w:rsidR="00C14CEB" w:rsidDel="001E5696">
        <w:delText xml:space="preserve">Formerly </w:delText>
      </w:r>
      <w:r w:rsidR="000B7C6E" w:rsidDel="001E5696">
        <w:delText>ENG3-10.27</w:delText>
      </w:r>
    </w:del>
    <w:bookmarkStart w:id="9" w:name="_GoBack"/>
    <w:bookmarkEnd w:id="9"/>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BC66F4"/>
    <w:multiLevelType w:val="hybridMultilevel"/>
    <w:tmpl w:val="0A0E3058"/>
    <w:lvl w:ilvl="0" w:tplc="D8F85F6A">
      <w:start w:val="1"/>
      <w:numFmt w:val="bullet"/>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15:restartNumberingAfterBreak="0">
    <w:nsid w:val="0B8D6414"/>
    <w:multiLevelType w:val="multilevel"/>
    <w:tmpl w:val="1D548F2C"/>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lvlText w:val="%1.%2"/>
      <w:lvlJc w:val="left"/>
      <w:pPr>
        <w:tabs>
          <w:tab w:val="num" w:pos="851"/>
        </w:tabs>
        <w:ind w:left="851" w:hanging="851"/>
      </w:pPr>
      <w:rPr>
        <w:rFonts w:ascii="Arial Bold" w:hAnsi="Arial Bold" w:hint="default"/>
        <w:b/>
        <w:i w:val="0"/>
        <w:sz w:val="22"/>
      </w:rPr>
    </w:lvl>
    <w:lvl w:ilvl="2">
      <w:start w:val="1"/>
      <w:numFmt w:val="decimal"/>
      <w:lvlText w:val="%2.%3.%1"/>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77AEBF2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1AFC65C0"/>
    <w:multiLevelType w:val="hybridMultilevel"/>
    <w:tmpl w:val="6988E0A4"/>
    <w:lvl w:ilvl="0" w:tplc="0C09000F">
      <w:start w:val="1"/>
      <w:numFmt w:val="decimal"/>
      <w:lvlText w:val="%1."/>
      <w:lvlJc w:val="left"/>
      <w:pPr>
        <w:ind w:left="720" w:hanging="360"/>
      </w:pPr>
      <w:rPr>
        <w:rFonts w:hint="default"/>
      </w:rPr>
    </w:lvl>
    <w:lvl w:ilvl="1" w:tplc="6E54E64C">
      <w:numFmt w:val="bullet"/>
      <w:lvlText w:val="•"/>
      <w:lvlJc w:val="left"/>
      <w:pPr>
        <w:ind w:left="1440" w:hanging="360"/>
      </w:pPr>
      <w:rPr>
        <w:rFonts w:ascii="Cambria" w:eastAsia="Times New Roman" w:hAnsi="Cambria" w:cs="GrotesqueMT-LightCondensed"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BD97A28"/>
    <w:multiLevelType w:val="hybridMultilevel"/>
    <w:tmpl w:val="8962F972"/>
    <w:lvl w:ilvl="0" w:tplc="8EEEB0FE">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E2B04BE"/>
    <w:multiLevelType w:val="hybridMultilevel"/>
    <w:tmpl w:val="EC644D98"/>
    <w:lvl w:ilvl="0" w:tplc="B75486B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200041F"/>
    <w:multiLevelType w:val="multilevel"/>
    <w:tmpl w:val="8D3CB1E2"/>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2555"/>
        </w:tabs>
        <w:ind w:left="2555" w:hanging="570"/>
      </w:pPr>
      <w:rPr>
        <w:rFonts w:cs="Times New Roman" w:hint="default"/>
      </w:rPr>
    </w:lvl>
    <w:lvl w:ilvl="2">
      <w:start w:val="1"/>
      <w:numFmt w:val="decimal"/>
      <w:lvlText w:val="%1.%2.%3"/>
      <w:lvlJc w:val="left"/>
      <w:pPr>
        <w:tabs>
          <w:tab w:val="num" w:pos="1571"/>
        </w:tabs>
        <w:ind w:left="1571"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15:restartNumberingAfterBreak="0">
    <w:nsid w:val="226D6B2E"/>
    <w:multiLevelType w:val="hybridMultilevel"/>
    <w:tmpl w:val="FB6CE8A8"/>
    <w:lvl w:ilvl="0" w:tplc="FFFFFFFF">
      <w:start w:val="1"/>
      <w:numFmt w:val="bullet"/>
      <w:pStyle w:val="NormIndentLett"/>
      <w:lvlText w:val=""/>
      <w:lvlJc w:val="left"/>
      <w:pPr>
        <w:tabs>
          <w:tab w:val="num" w:pos="1174"/>
        </w:tabs>
        <w:ind w:left="1174" w:hanging="360"/>
      </w:pPr>
      <w:rPr>
        <w:rFonts w:ascii="Symbol" w:hAnsi="Symbol" w:hint="default"/>
      </w:rPr>
    </w:lvl>
    <w:lvl w:ilvl="1" w:tplc="FFFFFFFF" w:tentative="1">
      <w:start w:val="1"/>
      <w:numFmt w:val="bullet"/>
      <w:lvlText w:val="o"/>
      <w:lvlJc w:val="left"/>
      <w:pPr>
        <w:tabs>
          <w:tab w:val="num" w:pos="626"/>
        </w:tabs>
        <w:ind w:left="626" w:hanging="360"/>
      </w:pPr>
      <w:rPr>
        <w:rFonts w:ascii="Courier New" w:hAnsi="Courier New" w:hint="default"/>
      </w:rPr>
    </w:lvl>
    <w:lvl w:ilvl="2" w:tplc="FFFFFFFF" w:tentative="1">
      <w:start w:val="1"/>
      <w:numFmt w:val="bullet"/>
      <w:lvlText w:val=""/>
      <w:lvlJc w:val="left"/>
      <w:pPr>
        <w:tabs>
          <w:tab w:val="num" w:pos="1346"/>
        </w:tabs>
        <w:ind w:left="1346" w:hanging="360"/>
      </w:pPr>
      <w:rPr>
        <w:rFonts w:ascii="Wingdings" w:hAnsi="Wingdings" w:hint="default"/>
      </w:rPr>
    </w:lvl>
    <w:lvl w:ilvl="3" w:tplc="FFFFFFFF" w:tentative="1">
      <w:start w:val="1"/>
      <w:numFmt w:val="bullet"/>
      <w:lvlText w:val=""/>
      <w:lvlJc w:val="left"/>
      <w:pPr>
        <w:tabs>
          <w:tab w:val="num" w:pos="2066"/>
        </w:tabs>
        <w:ind w:left="2066" w:hanging="360"/>
      </w:pPr>
      <w:rPr>
        <w:rFonts w:ascii="Symbol" w:hAnsi="Symbol" w:hint="default"/>
      </w:rPr>
    </w:lvl>
    <w:lvl w:ilvl="4" w:tplc="FFFFFFFF" w:tentative="1">
      <w:start w:val="1"/>
      <w:numFmt w:val="bullet"/>
      <w:lvlText w:val="o"/>
      <w:lvlJc w:val="left"/>
      <w:pPr>
        <w:tabs>
          <w:tab w:val="num" w:pos="2786"/>
        </w:tabs>
        <w:ind w:left="2786" w:hanging="360"/>
      </w:pPr>
      <w:rPr>
        <w:rFonts w:ascii="Courier New" w:hAnsi="Courier New" w:hint="default"/>
      </w:rPr>
    </w:lvl>
    <w:lvl w:ilvl="5" w:tplc="FFFFFFFF" w:tentative="1">
      <w:start w:val="1"/>
      <w:numFmt w:val="bullet"/>
      <w:lvlText w:val=""/>
      <w:lvlJc w:val="left"/>
      <w:pPr>
        <w:tabs>
          <w:tab w:val="num" w:pos="3506"/>
        </w:tabs>
        <w:ind w:left="3506" w:hanging="360"/>
      </w:pPr>
      <w:rPr>
        <w:rFonts w:ascii="Wingdings" w:hAnsi="Wingdings" w:hint="default"/>
      </w:rPr>
    </w:lvl>
    <w:lvl w:ilvl="6" w:tplc="FFFFFFFF" w:tentative="1">
      <w:start w:val="1"/>
      <w:numFmt w:val="bullet"/>
      <w:lvlText w:val=""/>
      <w:lvlJc w:val="left"/>
      <w:pPr>
        <w:tabs>
          <w:tab w:val="num" w:pos="4226"/>
        </w:tabs>
        <w:ind w:left="4226" w:hanging="360"/>
      </w:pPr>
      <w:rPr>
        <w:rFonts w:ascii="Symbol" w:hAnsi="Symbol" w:hint="default"/>
      </w:rPr>
    </w:lvl>
    <w:lvl w:ilvl="7" w:tplc="FFFFFFFF" w:tentative="1">
      <w:start w:val="1"/>
      <w:numFmt w:val="bullet"/>
      <w:lvlText w:val="o"/>
      <w:lvlJc w:val="left"/>
      <w:pPr>
        <w:tabs>
          <w:tab w:val="num" w:pos="4946"/>
        </w:tabs>
        <w:ind w:left="4946" w:hanging="360"/>
      </w:pPr>
      <w:rPr>
        <w:rFonts w:ascii="Courier New" w:hAnsi="Courier New" w:hint="default"/>
      </w:rPr>
    </w:lvl>
    <w:lvl w:ilvl="8" w:tplc="FFFFFFFF" w:tentative="1">
      <w:start w:val="1"/>
      <w:numFmt w:val="bullet"/>
      <w:lvlText w:val=""/>
      <w:lvlJc w:val="left"/>
      <w:pPr>
        <w:tabs>
          <w:tab w:val="num" w:pos="5666"/>
        </w:tabs>
        <w:ind w:left="5666" w:hanging="360"/>
      </w:pPr>
      <w:rPr>
        <w:rFonts w:ascii="Wingdings" w:hAnsi="Wingdings" w:hint="default"/>
      </w:rPr>
    </w:lvl>
  </w:abstractNum>
  <w:abstractNum w:abstractNumId="10" w15:restartNumberingAfterBreak="0">
    <w:nsid w:val="272A3A1D"/>
    <w:multiLevelType w:val="hybridMultilevel"/>
    <w:tmpl w:val="F112DE9E"/>
    <w:lvl w:ilvl="0" w:tplc="DE8AE7C0">
      <w:numFmt w:val="bullet"/>
      <w:lvlText w:val="-"/>
      <w:lvlJc w:val="left"/>
      <w:pPr>
        <w:ind w:left="1140" w:hanging="360"/>
      </w:pPr>
      <w:rPr>
        <w:rFonts w:ascii="Times New Roman" w:eastAsia="Times New Roman" w:hAnsi="Times New Roman" w:cs="Times New Roman" w:hint="default"/>
      </w:rPr>
    </w:lvl>
    <w:lvl w:ilvl="1" w:tplc="0C090003">
      <w:start w:val="1"/>
      <w:numFmt w:val="bullet"/>
      <w:lvlText w:val="o"/>
      <w:lvlJc w:val="left"/>
      <w:pPr>
        <w:ind w:left="1860" w:hanging="360"/>
      </w:pPr>
      <w:rPr>
        <w:rFonts w:ascii="Courier New" w:hAnsi="Courier New" w:cs="Courier New" w:hint="default"/>
      </w:rPr>
    </w:lvl>
    <w:lvl w:ilvl="2" w:tplc="0C090005">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11" w15:restartNumberingAfterBreak="0">
    <w:nsid w:val="29D508F4"/>
    <w:multiLevelType w:val="multilevel"/>
    <w:tmpl w:val="AD5AF3E6"/>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E0F26F1"/>
    <w:multiLevelType w:val="hybridMultilevel"/>
    <w:tmpl w:val="6C348A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5"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F0F2ED3"/>
    <w:multiLevelType w:val="hybridMultilevel"/>
    <w:tmpl w:val="2AE85530"/>
    <w:lvl w:ilvl="0" w:tplc="FFFFFFFF">
      <w:start w:val="1"/>
      <w:numFmt w:val="lowerRoman"/>
      <w:pStyle w:val="NormIndentSubNumb"/>
      <w:lvlText w:val="%1."/>
      <w:lvlJc w:val="right"/>
      <w:pPr>
        <w:tabs>
          <w:tab w:val="num" w:pos="1381"/>
        </w:tabs>
        <w:ind w:left="1381"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D3A448E"/>
    <w:multiLevelType w:val="hybridMultilevel"/>
    <w:tmpl w:val="A184D9E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23A58F7"/>
    <w:multiLevelType w:val="hybridMultilevel"/>
    <w:tmpl w:val="886AC558"/>
    <w:lvl w:ilvl="0" w:tplc="872E8518">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7A32E3"/>
    <w:multiLevelType w:val="multilevel"/>
    <w:tmpl w:val="88B87CA0"/>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9F04A2E"/>
    <w:multiLevelType w:val="hybridMultilevel"/>
    <w:tmpl w:val="4E50B38C"/>
    <w:lvl w:ilvl="0" w:tplc="FFFFFFFF">
      <w:start w:val="1"/>
      <w:numFmt w:val="bullet"/>
      <w:pStyle w:val="NormIndentSubBull"/>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72"/>
        </w:tabs>
        <w:ind w:left="172" w:hanging="360"/>
      </w:pPr>
      <w:rPr>
        <w:rFonts w:ascii="Courier New" w:hAnsi="Courier New" w:hint="default"/>
      </w:rPr>
    </w:lvl>
    <w:lvl w:ilvl="2" w:tplc="FFFFFFFF" w:tentative="1">
      <w:start w:val="1"/>
      <w:numFmt w:val="bullet"/>
      <w:lvlText w:val=""/>
      <w:lvlJc w:val="left"/>
      <w:pPr>
        <w:tabs>
          <w:tab w:val="num" w:pos="892"/>
        </w:tabs>
        <w:ind w:left="892" w:hanging="360"/>
      </w:pPr>
      <w:rPr>
        <w:rFonts w:ascii="Wingdings" w:hAnsi="Wingdings" w:hint="default"/>
      </w:rPr>
    </w:lvl>
    <w:lvl w:ilvl="3" w:tplc="FFFFFFFF" w:tentative="1">
      <w:start w:val="1"/>
      <w:numFmt w:val="bullet"/>
      <w:lvlText w:val=""/>
      <w:lvlJc w:val="left"/>
      <w:pPr>
        <w:tabs>
          <w:tab w:val="num" w:pos="1612"/>
        </w:tabs>
        <w:ind w:left="1612" w:hanging="360"/>
      </w:pPr>
      <w:rPr>
        <w:rFonts w:ascii="Symbol" w:hAnsi="Symbol" w:hint="default"/>
      </w:rPr>
    </w:lvl>
    <w:lvl w:ilvl="4" w:tplc="FFFFFFFF" w:tentative="1">
      <w:start w:val="1"/>
      <w:numFmt w:val="bullet"/>
      <w:lvlText w:val="o"/>
      <w:lvlJc w:val="left"/>
      <w:pPr>
        <w:tabs>
          <w:tab w:val="num" w:pos="2332"/>
        </w:tabs>
        <w:ind w:left="2332" w:hanging="360"/>
      </w:pPr>
      <w:rPr>
        <w:rFonts w:ascii="Courier New" w:hAnsi="Courier New" w:hint="default"/>
      </w:rPr>
    </w:lvl>
    <w:lvl w:ilvl="5" w:tplc="FFFFFFFF" w:tentative="1">
      <w:start w:val="1"/>
      <w:numFmt w:val="bullet"/>
      <w:lvlText w:val=""/>
      <w:lvlJc w:val="left"/>
      <w:pPr>
        <w:tabs>
          <w:tab w:val="num" w:pos="3052"/>
        </w:tabs>
        <w:ind w:left="3052" w:hanging="360"/>
      </w:pPr>
      <w:rPr>
        <w:rFonts w:ascii="Wingdings" w:hAnsi="Wingdings" w:hint="default"/>
      </w:rPr>
    </w:lvl>
    <w:lvl w:ilvl="6" w:tplc="FFFFFFFF" w:tentative="1">
      <w:start w:val="1"/>
      <w:numFmt w:val="bullet"/>
      <w:lvlText w:val=""/>
      <w:lvlJc w:val="left"/>
      <w:pPr>
        <w:tabs>
          <w:tab w:val="num" w:pos="3772"/>
        </w:tabs>
        <w:ind w:left="3772" w:hanging="360"/>
      </w:pPr>
      <w:rPr>
        <w:rFonts w:ascii="Symbol" w:hAnsi="Symbol" w:hint="default"/>
      </w:rPr>
    </w:lvl>
    <w:lvl w:ilvl="7" w:tplc="FFFFFFFF" w:tentative="1">
      <w:start w:val="1"/>
      <w:numFmt w:val="bullet"/>
      <w:lvlText w:val="o"/>
      <w:lvlJc w:val="left"/>
      <w:pPr>
        <w:tabs>
          <w:tab w:val="num" w:pos="4492"/>
        </w:tabs>
        <w:ind w:left="4492" w:hanging="360"/>
      </w:pPr>
      <w:rPr>
        <w:rFonts w:ascii="Courier New" w:hAnsi="Courier New" w:hint="default"/>
      </w:rPr>
    </w:lvl>
    <w:lvl w:ilvl="8" w:tplc="FFFFFFFF" w:tentative="1">
      <w:start w:val="1"/>
      <w:numFmt w:val="bullet"/>
      <w:lvlText w:val=""/>
      <w:lvlJc w:val="left"/>
      <w:pPr>
        <w:tabs>
          <w:tab w:val="num" w:pos="5212"/>
        </w:tabs>
        <w:ind w:left="5212" w:hanging="360"/>
      </w:pPr>
      <w:rPr>
        <w:rFonts w:ascii="Wingdings" w:hAnsi="Wingdings" w:hint="default"/>
      </w:rPr>
    </w:lvl>
  </w:abstractNum>
  <w:abstractNum w:abstractNumId="30"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7C0B7D16"/>
    <w:multiLevelType w:val="hybridMultilevel"/>
    <w:tmpl w:val="62665B3A"/>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0C090001">
      <w:start w:val="1"/>
      <w:numFmt w:val="bullet"/>
      <w:lvlText w:val=""/>
      <w:lvlJc w:val="left"/>
      <w:pPr>
        <w:tabs>
          <w:tab w:val="num" w:pos="2520"/>
        </w:tabs>
        <w:ind w:left="2520" w:hanging="360"/>
      </w:pPr>
      <w:rPr>
        <w:rFonts w:ascii="Symbol" w:hAnsi="Symbol"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CE24C01"/>
    <w:multiLevelType w:val="multilevel"/>
    <w:tmpl w:val="B0FAF8E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4"/>
  </w:num>
  <w:num w:numId="2">
    <w:abstractNumId w:val="24"/>
  </w:num>
  <w:num w:numId="3">
    <w:abstractNumId w:val="17"/>
  </w:num>
  <w:num w:numId="4">
    <w:abstractNumId w:val="15"/>
  </w:num>
  <w:num w:numId="5">
    <w:abstractNumId w:val="2"/>
  </w:num>
  <w:num w:numId="6">
    <w:abstractNumId w:val="26"/>
  </w:num>
  <w:num w:numId="7">
    <w:abstractNumId w:val="0"/>
  </w:num>
  <w:num w:numId="8">
    <w:abstractNumId w:val="13"/>
  </w:num>
  <w:num w:numId="9">
    <w:abstractNumId w:val="18"/>
  </w:num>
  <w:num w:numId="10">
    <w:abstractNumId w:val="25"/>
  </w:num>
  <w:num w:numId="11">
    <w:abstractNumId w:val="3"/>
  </w:num>
  <w:num w:numId="12">
    <w:abstractNumId w:val="16"/>
  </w:num>
  <w:num w:numId="13">
    <w:abstractNumId w:val="21"/>
  </w:num>
  <w:num w:numId="14">
    <w:abstractNumId w:val="20"/>
  </w:num>
  <w:num w:numId="15">
    <w:abstractNumId w:val="7"/>
  </w:num>
  <w:num w:numId="16">
    <w:abstractNumId w:val="3"/>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22"/>
  </w:num>
  <w:num w:numId="25">
    <w:abstractNumId w:val="30"/>
  </w:num>
  <w:num w:numId="26">
    <w:abstractNumId w:val="1"/>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3"/>
  </w:num>
  <w:num w:numId="31">
    <w:abstractNumId w:val="3"/>
  </w:num>
  <w:num w:numId="32">
    <w:abstractNumId w:val="9"/>
  </w:num>
  <w:num w:numId="33">
    <w:abstractNumId w:val="19"/>
  </w:num>
  <w:num w:numId="34">
    <w:abstractNumId w:val="8"/>
  </w:num>
  <w:num w:numId="35">
    <w:abstractNumId w:val="29"/>
  </w:num>
  <w:num w:numId="36">
    <w:abstractNumId w:val="10"/>
  </w:num>
  <w:num w:numId="37">
    <w:abstractNumId w:val="4"/>
  </w:num>
  <w:num w:numId="38">
    <w:abstractNumId w:val="31"/>
  </w:num>
  <w:num w:numId="3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3"/>
  </w:num>
  <w:num w:numId="42">
    <w:abstractNumId w:val="3"/>
  </w:num>
  <w:num w:numId="43">
    <w:abstractNumId w:val="3"/>
  </w:num>
  <w:num w:numId="44">
    <w:abstractNumId w:val="12"/>
  </w:num>
  <w:num w:numId="45">
    <w:abstractNumId w:val="28"/>
  </w:num>
  <w:num w:numId="46">
    <w:abstractNumId w:val="27"/>
  </w:num>
  <w:num w:numId="47">
    <w:abstractNumId w:val="3"/>
  </w:num>
  <w:num w:numId="48">
    <w:abstractNumId w:val="5"/>
  </w:num>
  <w:num w:numId="49">
    <w:abstractNumId w:val="6"/>
  </w:num>
  <w:num w:numId="50">
    <w:abstractNumId w:val="3"/>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am Hay">
    <w15:presenceInfo w15:providerId="AD" w15:userId="S-1-5-21-3583801436-1964316682-236744428-1106"/>
  </w15:person>
  <w15:person w15:author="James Collocott">
    <w15:presenceInfo w15:providerId="AD" w15:userId="S-1-5-21-1829572392-251360750-1234779376-18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038"/>
    <w:rsid w:val="000163D8"/>
    <w:rsid w:val="00027263"/>
    <w:rsid w:val="00030439"/>
    <w:rsid w:val="00040DE1"/>
    <w:rsid w:val="000503B7"/>
    <w:rsid w:val="00061E8F"/>
    <w:rsid w:val="00063970"/>
    <w:rsid w:val="000642A4"/>
    <w:rsid w:val="000B7C6E"/>
    <w:rsid w:val="000D0705"/>
    <w:rsid w:val="000D64DE"/>
    <w:rsid w:val="000F2853"/>
    <w:rsid w:val="001103E8"/>
    <w:rsid w:val="00120D23"/>
    <w:rsid w:val="00130DB6"/>
    <w:rsid w:val="00143CB0"/>
    <w:rsid w:val="001565E6"/>
    <w:rsid w:val="00175426"/>
    <w:rsid w:val="001932A0"/>
    <w:rsid w:val="00194425"/>
    <w:rsid w:val="001A0829"/>
    <w:rsid w:val="001D43E7"/>
    <w:rsid w:val="001E5696"/>
    <w:rsid w:val="002609F4"/>
    <w:rsid w:val="002757D0"/>
    <w:rsid w:val="002A1D69"/>
    <w:rsid w:val="002A2526"/>
    <w:rsid w:val="002E5F0F"/>
    <w:rsid w:val="0030722C"/>
    <w:rsid w:val="00317EDF"/>
    <w:rsid w:val="0032057B"/>
    <w:rsid w:val="00355BC5"/>
    <w:rsid w:val="00375C60"/>
    <w:rsid w:val="003A3DFB"/>
    <w:rsid w:val="003C3A6A"/>
    <w:rsid w:val="003C5115"/>
    <w:rsid w:val="004128EA"/>
    <w:rsid w:val="0041609F"/>
    <w:rsid w:val="00453581"/>
    <w:rsid w:val="004847C6"/>
    <w:rsid w:val="004B4D7C"/>
    <w:rsid w:val="004C5C54"/>
    <w:rsid w:val="004D05F6"/>
    <w:rsid w:val="004D7BC3"/>
    <w:rsid w:val="004E6038"/>
    <w:rsid w:val="005062D1"/>
    <w:rsid w:val="00560A56"/>
    <w:rsid w:val="005903CE"/>
    <w:rsid w:val="005A128F"/>
    <w:rsid w:val="005E0788"/>
    <w:rsid w:val="00614D50"/>
    <w:rsid w:val="006165CA"/>
    <w:rsid w:val="00620ABE"/>
    <w:rsid w:val="00621A32"/>
    <w:rsid w:val="00630906"/>
    <w:rsid w:val="006563C5"/>
    <w:rsid w:val="00683417"/>
    <w:rsid w:val="00696E17"/>
    <w:rsid w:val="006C74ED"/>
    <w:rsid w:val="006F3B14"/>
    <w:rsid w:val="00773DBA"/>
    <w:rsid w:val="007758CD"/>
    <w:rsid w:val="007823A5"/>
    <w:rsid w:val="00785F5B"/>
    <w:rsid w:val="007A24D4"/>
    <w:rsid w:val="007D7A73"/>
    <w:rsid w:val="007D7B21"/>
    <w:rsid w:val="007E1FB3"/>
    <w:rsid w:val="007F7190"/>
    <w:rsid w:val="0083744C"/>
    <w:rsid w:val="00843385"/>
    <w:rsid w:val="0088488B"/>
    <w:rsid w:val="00885088"/>
    <w:rsid w:val="008E5510"/>
    <w:rsid w:val="008F1C96"/>
    <w:rsid w:val="00901BFD"/>
    <w:rsid w:val="00905D32"/>
    <w:rsid w:val="00913FF4"/>
    <w:rsid w:val="00922BB4"/>
    <w:rsid w:val="00927A01"/>
    <w:rsid w:val="009344DA"/>
    <w:rsid w:val="00972BFE"/>
    <w:rsid w:val="009947F7"/>
    <w:rsid w:val="009A0266"/>
    <w:rsid w:val="009B1022"/>
    <w:rsid w:val="009B3B18"/>
    <w:rsid w:val="009B525B"/>
    <w:rsid w:val="009C141D"/>
    <w:rsid w:val="009C7048"/>
    <w:rsid w:val="009D2FF8"/>
    <w:rsid w:val="009D65C8"/>
    <w:rsid w:val="009E4877"/>
    <w:rsid w:val="00A23B95"/>
    <w:rsid w:val="00A74E85"/>
    <w:rsid w:val="00A757B3"/>
    <w:rsid w:val="00A9251B"/>
    <w:rsid w:val="00A97018"/>
    <w:rsid w:val="00AB041F"/>
    <w:rsid w:val="00AB42E3"/>
    <w:rsid w:val="00AC20BF"/>
    <w:rsid w:val="00AC2EA4"/>
    <w:rsid w:val="00B10169"/>
    <w:rsid w:val="00B40C7F"/>
    <w:rsid w:val="00B43311"/>
    <w:rsid w:val="00BA2FD1"/>
    <w:rsid w:val="00C00674"/>
    <w:rsid w:val="00C14CEB"/>
    <w:rsid w:val="00C20B37"/>
    <w:rsid w:val="00CB0C6C"/>
    <w:rsid w:val="00CC189E"/>
    <w:rsid w:val="00CF1378"/>
    <w:rsid w:val="00D16326"/>
    <w:rsid w:val="00D573A7"/>
    <w:rsid w:val="00D93488"/>
    <w:rsid w:val="00DC294A"/>
    <w:rsid w:val="00DF142A"/>
    <w:rsid w:val="00E06193"/>
    <w:rsid w:val="00E241D9"/>
    <w:rsid w:val="00E33E82"/>
    <w:rsid w:val="00E86FD7"/>
    <w:rsid w:val="00E97E92"/>
    <w:rsid w:val="00EA7C82"/>
    <w:rsid w:val="00ED6662"/>
    <w:rsid w:val="00F71D8C"/>
    <w:rsid w:val="00FA4F9B"/>
    <w:rsid w:val="00FD3F12"/>
    <w:rsid w:val="00FD59B4"/>
    <w:rsid w:val="00FF1E5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313C6B8D"/>
  <w14:defaultImageDpi w14:val="300"/>
  <w15:docId w15:val="{363F0BCE-E2EA-4EEC-BF8E-B02B43834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038"/>
    <w:rPr>
      <w:rFonts w:ascii="Arial" w:eastAsia="Calibri" w:hAnsi="Arial" w:cs="Calibri"/>
      <w:sz w:val="22"/>
      <w:szCs w:val="22"/>
      <w:lang w:eastAsia="en-GB"/>
    </w:rPr>
  </w:style>
  <w:style w:type="paragraph" w:styleId="Heading1">
    <w:name w:val="heading 1"/>
    <w:basedOn w:val="Normal"/>
    <w:next w:val="BodyText"/>
    <w:link w:val="Heading1Char"/>
    <w:uiPriority w:val="99"/>
    <w:qFormat/>
    <w:rsid w:val="00A9251B"/>
    <w:pPr>
      <w:keepNext/>
      <w:numPr>
        <w:numId w:val="16"/>
      </w:numPr>
      <w:spacing w:before="240" w:after="240"/>
      <w:outlineLvl w:val="0"/>
    </w:pPr>
    <w:rPr>
      <w:b/>
      <w:caps/>
      <w:kern w:val="28"/>
      <w:sz w:val="24"/>
      <w:lang w:eastAsia="de-DE"/>
    </w:rPr>
  </w:style>
  <w:style w:type="paragraph" w:styleId="Heading2">
    <w:name w:val="heading 2"/>
    <w:basedOn w:val="Heading1"/>
    <w:next w:val="BodyText"/>
    <w:link w:val="Heading2Char"/>
    <w:uiPriority w:val="99"/>
    <w:qFormat/>
    <w:rsid w:val="004D7BC3"/>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uiPriority w:val="99"/>
    <w:qFormat/>
    <w:rsid w:val="00A9251B"/>
    <w:pPr>
      <w:keepNext/>
      <w:tabs>
        <w:tab w:val="num" w:pos="993"/>
        <w:tab w:val="num" w:pos="1701"/>
      </w:tabs>
      <w:spacing w:after="120"/>
      <w:ind w:left="992" w:hanging="992"/>
      <w:outlineLvl w:val="2"/>
    </w:pPr>
    <w:rPr>
      <w:rFonts w:eastAsiaTheme="minorEastAsia"/>
      <w:szCs w:val="24"/>
      <w:lang w:eastAsia="de-DE"/>
    </w:rPr>
  </w:style>
  <w:style w:type="paragraph" w:styleId="Heading4">
    <w:name w:val="heading 4"/>
    <w:basedOn w:val="Normal"/>
    <w:next w:val="BodyTextIndent"/>
    <w:link w:val="Heading4Char"/>
    <w:uiPriority w:val="99"/>
    <w:qFormat/>
    <w:rsid w:val="00A9251B"/>
    <w:pPr>
      <w:keepNext/>
      <w:numPr>
        <w:ilvl w:val="3"/>
        <w:numId w:val="16"/>
      </w:numPr>
      <w:spacing w:before="120" w:after="120"/>
      <w:outlineLvl w:val="3"/>
    </w:pPr>
    <w:rPr>
      <w:szCs w:val="20"/>
      <w:lang w:val="en-US" w:eastAsia="de-DE"/>
    </w:rPr>
  </w:style>
  <w:style w:type="paragraph" w:styleId="Heading5">
    <w:name w:val="heading 5"/>
    <w:basedOn w:val="Normal"/>
    <w:next w:val="Normal"/>
    <w:link w:val="Heading5Char"/>
    <w:uiPriority w:val="99"/>
    <w:qFormat/>
    <w:rsid w:val="00A9251B"/>
    <w:pPr>
      <w:numPr>
        <w:ilvl w:val="4"/>
        <w:numId w:val="16"/>
      </w:numPr>
      <w:spacing w:before="240" w:after="120"/>
      <w:outlineLvl w:val="4"/>
    </w:pPr>
    <w:rPr>
      <w:szCs w:val="20"/>
      <w:lang w:val="de-DE" w:eastAsia="de-DE"/>
    </w:rPr>
  </w:style>
  <w:style w:type="paragraph" w:styleId="Heading6">
    <w:name w:val="heading 6"/>
    <w:basedOn w:val="Normal"/>
    <w:next w:val="Normal"/>
    <w:link w:val="Heading6Char"/>
    <w:uiPriority w:val="99"/>
    <w:unhideWhenUsed/>
    <w:qFormat/>
    <w:rsid w:val="00A9251B"/>
    <w:pPr>
      <w:numPr>
        <w:ilvl w:val="5"/>
        <w:numId w:val="16"/>
      </w:num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9"/>
    <w:unhideWhenUsed/>
    <w:qFormat/>
    <w:rsid w:val="00A9251B"/>
    <w:pPr>
      <w:numPr>
        <w:ilvl w:val="6"/>
        <w:numId w:val="16"/>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9"/>
    <w:unhideWhenUsed/>
    <w:qFormat/>
    <w:rsid w:val="00A9251B"/>
    <w:pPr>
      <w:numPr>
        <w:ilvl w:val="7"/>
        <w:numId w:val="16"/>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unhideWhenUsed/>
    <w:qFormat/>
    <w:rsid w:val="00A9251B"/>
    <w:pPr>
      <w:numPr>
        <w:ilvl w:val="8"/>
        <w:numId w:val="16"/>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D7BC3"/>
    <w:rPr>
      <w:rFonts w:ascii="Arial" w:eastAsia="Calibri" w:hAnsi="Arial" w:cs="Calibri"/>
      <w:b/>
      <w:caps/>
      <w:kern w:val="28"/>
      <w:szCs w:val="22"/>
      <w:lang w:eastAsia="de-DE"/>
    </w:rPr>
  </w:style>
  <w:style w:type="paragraph" w:styleId="BodyText">
    <w:name w:val="Body Text"/>
    <w:basedOn w:val="Normal"/>
    <w:link w:val="BodyTextChar"/>
    <w:uiPriority w:val="99"/>
    <w:qFormat/>
    <w:rsid w:val="004D7BC3"/>
    <w:pPr>
      <w:spacing w:after="120"/>
      <w:jc w:val="both"/>
    </w:pPr>
  </w:style>
  <w:style w:type="character" w:customStyle="1" w:styleId="BodyTextChar">
    <w:name w:val="Body Text Char"/>
    <w:basedOn w:val="DefaultParagraphFont"/>
    <w:link w:val="BodyText"/>
    <w:uiPriority w:val="99"/>
    <w:rsid w:val="004D7BC3"/>
    <w:rPr>
      <w:rFonts w:ascii="Arial" w:eastAsia="Calibri" w:hAnsi="Arial" w:cs="Calibri"/>
      <w:sz w:val="22"/>
      <w:szCs w:val="22"/>
      <w:lang w:eastAsia="en-GB"/>
    </w:rPr>
  </w:style>
  <w:style w:type="paragraph" w:customStyle="1" w:styleId="Annex">
    <w:name w:val="Annex"/>
    <w:basedOn w:val="Heading1"/>
    <w:next w:val="Normal"/>
    <w:autoRedefine/>
    <w:rsid w:val="004D7BC3"/>
    <w:pPr>
      <w:numPr>
        <w:numId w:val="2"/>
      </w:numPr>
      <w:jc w:val="both"/>
    </w:pPr>
    <w:rPr>
      <w:snapToGrid w:val="0"/>
    </w:rPr>
  </w:style>
  <w:style w:type="paragraph" w:customStyle="1" w:styleId="AnnexFigure">
    <w:name w:val="Annex Figure"/>
    <w:basedOn w:val="Normal"/>
    <w:next w:val="Normal"/>
    <w:rsid w:val="004D7BC3"/>
    <w:pPr>
      <w:numPr>
        <w:numId w:val="3"/>
      </w:numPr>
      <w:spacing w:before="120" w:after="120"/>
      <w:jc w:val="center"/>
    </w:pPr>
    <w:rPr>
      <w:i/>
    </w:rPr>
  </w:style>
  <w:style w:type="paragraph" w:customStyle="1" w:styleId="AnnexHead1">
    <w:name w:val="Annex Head 1"/>
    <w:basedOn w:val="Normal"/>
    <w:next w:val="Normal"/>
    <w:rsid w:val="004D7BC3"/>
    <w:pPr>
      <w:numPr>
        <w:numId w:val="4"/>
      </w:numPr>
    </w:pPr>
    <w:rPr>
      <w:b/>
      <w:caps/>
      <w:sz w:val="28"/>
    </w:rPr>
  </w:style>
  <w:style w:type="paragraph" w:customStyle="1" w:styleId="AnnexHead2">
    <w:name w:val="Annex Head 2"/>
    <w:basedOn w:val="Normal"/>
    <w:next w:val="Normal"/>
    <w:rsid w:val="004D7BC3"/>
    <w:pPr>
      <w:numPr>
        <w:ilvl w:val="1"/>
        <w:numId w:val="4"/>
      </w:numPr>
    </w:pPr>
    <w:rPr>
      <w:b/>
    </w:rPr>
  </w:style>
  <w:style w:type="paragraph" w:customStyle="1" w:styleId="AnnexHead3">
    <w:name w:val="Annex Head 3"/>
    <w:basedOn w:val="Normal"/>
    <w:next w:val="Normal"/>
    <w:rsid w:val="004D7BC3"/>
    <w:pPr>
      <w:numPr>
        <w:ilvl w:val="2"/>
        <w:numId w:val="4"/>
      </w:numPr>
    </w:pPr>
    <w:rPr>
      <w:b/>
    </w:rPr>
  </w:style>
  <w:style w:type="paragraph" w:customStyle="1" w:styleId="AnnexHead4">
    <w:name w:val="Annex Head 4"/>
    <w:basedOn w:val="Normal"/>
    <w:next w:val="Normal"/>
    <w:rsid w:val="004D7BC3"/>
    <w:pPr>
      <w:numPr>
        <w:ilvl w:val="3"/>
        <w:numId w:val="4"/>
      </w:numPr>
    </w:pPr>
  </w:style>
  <w:style w:type="paragraph" w:styleId="BodyText3">
    <w:name w:val="Body Text 3"/>
    <w:basedOn w:val="Normal"/>
    <w:link w:val="BodyText3Char"/>
    <w:rsid w:val="00D573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eastAsia="Times New Roman" w:cs="Times New Roman"/>
      <w:bCs/>
      <w:i/>
      <w:iCs/>
      <w:szCs w:val="24"/>
      <w:lang w:eastAsia="en-US"/>
    </w:rPr>
  </w:style>
  <w:style w:type="character" w:customStyle="1" w:styleId="BodyText3Char">
    <w:name w:val="Body Text 3 Char"/>
    <w:basedOn w:val="DefaultParagraphFont"/>
    <w:link w:val="BodyText3"/>
    <w:rsid w:val="00D573A7"/>
    <w:rPr>
      <w:rFonts w:ascii="Arial" w:eastAsia="Times New Roman" w:hAnsi="Arial" w:cs="Times New Roman"/>
      <w:bCs/>
      <w:i/>
      <w:iCs/>
      <w:sz w:val="22"/>
      <w:lang w:eastAsia="en-US"/>
    </w:rPr>
  </w:style>
  <w:style w:type="paragraph" w:customStyle="1" w:styleId="References">
    <w:name w:val="References"/>
    <w:basedOn w:val="Normal"/>
    <w:rsid w:val="00D573A7"/>
    <w:pPr>
      <w:numPr>
        <w:numId w:val="15"/>
      </w:numPr>
      <w:spacing w:after="120"/>
    </w:pPr>
    <w:rPr>
      <w:rFonts w:eastAsia="Times New Roman" w:cs="Times New Roman"/>
      <w:szCs w:val="20"/>
      <w:lang w:eastAsia="en-US"/>
    </w:rPr>
  </w:style>
  <w:style w:type="paragraph" w:customStyle="1" w:styleId="AnnexTable">
    <w:name w:val="Annex Table"/>
    <w:basedOn w:val="Normal"/>
    <w:next w:val="Normal"/>
    <w:rsid w:val="004D7BC3"/>
    <w:pPr>
      <w:numPr>
        <w:numId w:val="6"/>
      </w:numPr>
      <w:tabs>
        <w:tab w:val="left" w:pos="1418"/>
      </w:tabs>
      <w:spacing w:before="120" w:after="120"/>
      <w:jc w:val="center"/>
    </w:pPr>
    <w:rPr>
      <w:i/>
    </w:rPr>
  </w:style>
  <w:style w:type="paragraph" w:customStyle="1" w:styleId="Appendix">
    <w:name w:val="Appendix"/>
    <w:basedOn w:val="Normal"/>
    <w:next w:val="Normal"/>
    <w:rsid w:val="004D7BC3"/>
    <w:pPr>
      <w:numPr>
        <w:numId w:val="7"/>
      </w:numPr>
      <w:tabs>
        <w:tab w:val="left" w:pos="1985"/>
      </w:tabs>
      <w:spacing w:before="120" w:after="240"/>
    </w:pPr>
    <w:rPr>
      <w:b/>
      <w:sz w:val="24"/>
      <w:szCs w:val="28"/>
      <w:lang w:eastAsia="en-US"/>
    </w:rPr>
  </w:style>
  <w:style w:type="paragraph" w:customStyle="1" w:styleId="AppendixHeading1">
    <w:name w:val="Appendix Heading 1"/>
    <w:basedOn w:val="Normal"/>
    <w:next w:val="BodyText"/>
    <w:rsid w:val="004D7BC3"/>
    <w:pPr>
      <w:numPr>
        <w:numId w:val="8"/>
      </w:numPr>
      <w:spacing w:before="120" w:after="120"/>
    </w:pPr>
    <w:rPr>
      <w:rFonts w:cs="Arial"/>
      <w:b/>
      <w:caps/>
      <w:sz w:val="24"/>
    </w:rPr>
  </w:style>
  <w:style w:type="paragraph" w:customStyle="1" w:styleId="AppendixHeading2">
    <w:name w:val="Appendix Heading 2"/>
    <w:basedOn w:val="Normal"/>
    <w:next w:val="BodyText"/>
    <w:rsid w:val="004D7BC3"/>
    <w:pPr>
      <w:numPr>
        <w:ilvl w:val="1"/>
        <w:numId w:val="8"/>
      </w:numPr>
      <w:spacing w:before="120" w:after="120"/>
    </w:pPr>
    <w:rPr>
      <w:rFonts w:cs="Arial"/>
      <w:b/>
    </w:rPr>
  </w:style>
  <w:style w:type="paragraph" w:customStyle="1" w:styleId="AppendixHeading3">
    <w:name w:val="Appendix Heading 3"/>
    <w:basedOn w:val="Normal"/>
    <w:next w:val="Normal"/>
    <w:rsid w:val="004D7BC3"/>
    <w:pPr>
      <w:numPr>
        <w:ilvl w:val="2"/>
        <w:numId w:val="8"/>
      </w:numPr>
      <w:spacing w:before="120" w:after="120"/>
    </w:pPr>
    <w:rPr>
      <w:rFonts w:cs="Arial"/>
    </w:rPr>
  </w:style>
  <w:style w:type="paragraph" w:customStyle="1" w:styleId="AppendixHeading4">
    <w:name w:val="Appendix Heading 4"/>
    <w:basedOn w:val="Normal"/>
    <w:next w:val="BodyText"/>
    <w:rsid w:val="004D7BC3"/>
    <w:pPr>
      <w:numPr>
        <w:ilvl w:val="3"/>
        <w:numId w:val="8"/>
      </w:numPr>
      <w:spacing w:before="120" w:after="120"/>
    </w:pPr>
    <w:rPr>
      <w:rFonts w:cs="Arial"/>
    </w:rPr>
  </w:style>
  <w:style w:type="paragraph" w:styleId="BalloonText">
    <w:name w:val="Balloon Text"/>
    <w:basedOn w:val="Normal"/>
    <w:link w:val="BalloonTextChar"/>
    <w:uiPriority w:val="99"/>
    <w:semiHidden/>
    <w:rsid w:val="004D7BC3"/>
    <w:rPr>
      <w:rFonts w:ascii="Tahoma" w:hAnsi="Tahoma" w:cs="Tahoma"/>
      <w:sz w:val="16"/>
      <w:szCs w:val="16"/>
    </w:rPr>
  </w:style>
  <w:style w:type="character" w:customStyle="1" w:styleId="BalloonTextChar">
    <w:name w:val="Balloon Text Char"/>
    <w:basedOn w:val="DefaultParagraphFont"/>
    <w:link w:val="BalloonText"/>
    <w:uiPriority w:val="99"/>
    <w:semiHidden/>
    <w:rsid w:val="004D7BC3"/>
    <w:rPr>
      <w:rFonts w:ascii="Tahoma" w:eastAsia="Calibri" w:hAnsi="Tahoma" w:cs="Tahoma"/>
      <w:sz w:val="16"/>
      <w:szCs w:val="16"/>
      <w:lang w:eastAsia="en-GB"/>
    </w:rPr>
  </w:style>
  <w:style w:type="paragraph" w:styleId="BodyText2">
    <w:name w:val="Body Text 2"/>
    <w:basedOn w:val="Normal"/>
    <w:link w:val="BodyText2Char"/>
    <w:uiPriority w:val="99"/>
    <w:unhideWhenUsed/>
    <w:rsid w:val="004D7BC3"/>
    <w:pPr>
      <w:spacing w:line="480" w:lineRule="auto"/>
    </w:pPr>
  </w:style>
  <w:style w:type="character" w:customStyle="1" w:styleId="BodyText2Char">
    <w:name w:val="Body Text 2 Char"/>
    <w:basedOn w:val="DefaultParagraphFont"/>
    <w:link w:val="BodyText2"/>
    <w:uiPriority w:val="99"/>
    <w:rsid w:val="004D7BC3"/>
    <w:rPr>
      <w:rFonts w:ascii="Arial" w:eastAsia="Calibri" w:hAnsi="Arial" w:cs="Calibri"/>
      <w:sz w:val="22"/>
      <w:szCs w:val="22"/>
      <w:lang w:eastAsia="en-GB"/>
    </w:rPr>
  </w:style>
  <w:style w:type="paragraph" w:styleId="BodyTextIndent">
    <w:name w:val="Body Text Indent"/>
    <w:basedOn w:val="Normal"/>
    <w:link w:val="BodyTextIndentChar"/>
    <w:rsid w:val="004D7BC3"/>
    <w:pPr>
      <w:spacing w:after="120"/>
      <w:ind w:left="567"/>
    </w:pPr>
  </w:style>
  <w:style w:type="character" w:customStyle="1" w:styleId="BodyTextIndentChar">
    <w:name w:val="Body Text Indent Char"/>
    <w:basedOn w:val="DefaultParagraphFont"/>
    <w:link w:val="BodyTextIndent"/>
    <w:rsid w:val="004D7BC3"/>
    <w:rPr>
      <w:rFonts w:ascii="Arial" w:eastAsia="Calibri" w:hAnsi="Arial" w:cs="Calibri"/>
      <w:sz w:val="22"/>
      <w:szCs w:val="22"/>
      <w:lang w:eastAsia="en-GB"/>
    </w:rPr>
  </w:style>
  <w:style w:type="paragraph" w:styleId="BodyTextIndent2">
    <w:name w:val="Body Text Indent 2"/>
    <w:basedOn w:val="Normal"/>
    <w:link w:val="BodyTextIndent2Char"/>
    <w:rsid w:val="004D7BC3"/>
    <w:pPr>
      <w:spacing w:after="120"/>
      <w:ind w:left="1134"/>
      <w:jc w:val="both"/>
    </w:pPr>
    <w:rPr>
      <w:lang w:eastAsia="de-DE"/>
    </w:rPr>
  </w:style>
  <w:style w:type="character" w:customStyle="1" w:styleId="BodyTextIndent2Char">
    <w:name w:val="Body Text Indent 2 Char"/>
    <w:basedOn w:val="DefaultParagraphFont"/>
    <w:link w:val="BodyTextIndent2"/>
    <w:rsid w:val="004D7BC3"/>
    <w:rPr>
      <w:rFonts w:ascii="Arial" w:eastAsia="Calibri" w:hAnsi="Arial" w:cs="Calibri"/>
      <w:sz w:val="22"/>
      <w:szCs w:val="22"/>
      <w:lang w:eastAsia="de-DE"/>
    </w:rPr>
  </w:style>
  <w:style w:type="paragraph" w:customStyle="1" w:styleId="Bullet1">
    <w:name w:val="Bullet 1"/>
    <w:basedOn w:val="Normal"/>
    <w:qFormat/>
    <w:rsid w:val="004D7BC3"/>
    <w:pPr>
      <w:numPr>
        <w:numId w:val="9"/>
      </w:numPr>
      <w:spacing w:after="120"/>
      <w:jc w:val="both"/>
      <w:outlineLvl w:val="0"/>
    </w:pPr>
    <w:rPr>
      <w:rFonts w:cs="Arial"/>
    </w:rPr>
  </w:style>
  <w:style w:type="paragraph" w:customStyle="1" w:styleId="Bullet1text">
    <w:name w:val="Bullet 1 text"/>
    <w:basedOn w:val="Normal"/>
    <w:rsid w:val="004D7BC3"/>
    <w:pPr>
      <w:suppressAutoHyphens/>
      <w:spacing w:after="120"/>
      <w:ind w:left="1134"/>
      <w:jc w:val="both"/>
    </w:pPr>
    <w:rPr>
      <w:rFonts w:cs="Arial"/>
      <w:lang w:val="fr-FR"/>
    </w:rPr>
  </w:style>
  <w:style w:type="paragraph" w:customStyle="1" w:styleId="Bullet2">
    <w:name w:val="Bullet 2"/>
    <w:basedOn w:val="Normal"/>
    <w:qFormat/>
    <w:rsid w:val="004D7BC3"/>
    <w:pPr>
      <w:numPr>
        <w:ilvl w:val="1"/>
        <w:numId w:val="9"/>
      </w:numPr>
      <w:spacing w:after="120"/>
      <w:jc w:val="both"/>
    </w:pPr>
    <w:rPr>
      <w:rFonts w:cs="Arial"/>
    </w:rPr>
  </w:style>
  <w:style w:type="paragraph" w:customStyle="1" w:styleId="Bullet2text">
    <w:name w:val="Bullet 2 text"/>
    <w:basedOn w:val="Normal"/>
    <w:rsid w:val="004D7BC3"/>
    <w:pPr>
      <w:suppressAutoHyphens/>
      <w:spacing w:after="120"/>
      <w:ind w:left="1701"/>
      <w:jc w:val="both"/>
    </w:pPr>
    <w:rPr>
      <w:rFonts w:cs="Arial"/>
    </w:rPr>
  </w:style>
  <w:style w:type="paragraph" w:customStyle="1" w:styleId="Bullet3">
    <w:name w:val="Bullet 3"/>
    <w:basedOn w:val="Normal"/>
    <w:rsid w:val="004D7BC3"/>
    <w:pPr>
      <w:numPr>
        <w:ilvl w:val="2"/>
        <w:numId w:val="9"/>
      </w:numPr>
      <w:spacing w:after="60"/>
      <w:jc w:val="both"/>
    </w:pPr>
    <w:rPr>
      <w:rFonts w:cs="Arial"/>
      <w:sz w:val="20"/>
    </w:rPr>
  </w:style>
  <w:style w:type="paragraph" w:customStyle="1" w:styleId="Bullet3text">
    <w:name w:val="Bullet 3 text"/>
    <w:basedOn w:val="Normal"/>
    <w:rsid w:val="004D7BC3"/>
    <w:pPr>
      <w:suppressAutoHyphens/>
      <w:spacing w:after="60"/>
      <w:ind w:left="2268"/>
    </w:pPr>
    <w:rPr>
      <w:rFonts w:cs="Arial"/>
      <w:sz w:val="20"/>
    </w:rPr>
  </w:style>
  <w:style w:type="paragraph" w:customStyle="1" w:styleId="Default">
    <w:name w:val="Default"/>
    <w:rsid w:val="00E33E82"/>
    <w:pPr>
      <w:autoSpaceDE w:val="0"/>
      <w:autoSpaceDN w:val="0"/>
      <w:adjustRightInd w:val="0"/>
    </w:pPr>
    <w:rPr>
      <w:rFonts w:ascii="Arial" w:eastAsia="SimSun" w:hAnsi="Arial" w:cs="Arial"/>
      <w:color w:val="000000"/>
      <w:lang w:val="en-US" w:eastAsia="zh-CN"/>
    </w:rPr>
  </w:style>
  <w:style w:type="character" w:customStyle="1" w:styleId="descriptionblock">
    <w:name w:val="description block"/>
    <w:basedOn w:val="DefaultParagraphFont"/>
    <w:rsid w:val="004D7BC3"/>
  </w:style>
  <w:style w:type="paragraph" w:styleId="DocumentMap">
    <w:name w:val="Document Map"/>
    <w:basedOn w:val="Normal"/>
    <w:link w:val="DocumentMapChar"/>
    <w:semiHidden/>
    <w:rsid w:val="004D7BC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4D7BC3"/>
    <w:rPr>
      <w:rFonts w:ascii="Tahoma" w:eastAsia="Calibri" w:hAnsi="Tahoma" w:cs="Tahoma"/>
      <w:sz w:val="20"/>
      <w:szCs w:val="20"/>
      <w:shd w:val="clear" w:color="auto" w:fill="000080"/>
      <w:lang w:eastAsia="en-GB"/>
    </w:rPr>
  </w:style>
  <w:style w:type="paragraph" w:customStyle="1" w:styleId="Figure">
    <w:name w:val="Figure_#"/>
    <w:basedOn w:val="Normal"/>
    <w:next w:val="Normal"/>
    <w:rsid w:val="004D7BC3"/>
    <w:pPr>
      <w:numPr>
        <w:numId w:val="10"/>
      </w:numPr>
      <w:spacing w:before="120" w:after="120"/>
      <w:jc w:val="center"/>
    </w:pPr>
    <w:rPr>
      <w:i/>
      <w:szCs w:val="20"/>
    </w:rPr>
  </w:style>
  <w:style w:type="paragraph" w:styleId="Footer">
    <w:name w:val="footer"/>
    <w:basedOn w:val="Normal"/>
    <w:link w:val="FooterChar"/>
    <w:uiPriority w:val="99"/>
    <w:rsid w:val="004D7BC3"/>
    <w:pPr>
      <w:tabs>
        <w:tab w:val="center" w:pos="4820"/>
        <w:tab w:val="right" w:pos="9639"/>
      </w:tabs>
    </w:pPr>
  </w:style>
  <w:style w:type="character" w:customStyle="1" w:styleId="FooterChar">
    <w:name w:val="Footer Char"/>
    <w:basedOn w:val="DefaultParagraphFont"/>
    <w:link w:val="Footer"/>
    <w:uiPriority w:val="99"/>
    <w:rsid w:val="004D7BC3"/>
    <w:rPr>
      <w:rFonts w:ascii="Arial" w:eastAsia="Calibri" w:hAnsi="Arial" w:cs="Calibri"/>
      <w:sz w:val="22"/>
      <w:szCs w:val="22"/>
      <w:lang w:eastAsia="en-GB"/>
    </w:rPr>
  </w:style>
  <w:style w:type="character" w:styleId="FootnoteReference">
    <w:name w:val="footnote reference"/>
    <w:semiHidden/>
    <w:rsid w:val="004D7BC3"/>
    <w:rPr>
      <w:rFonts w:ascii="Arial" w:hAnsi="Arial"/>
      <w:sz w:val="16"/>
    </w:rPr>
  </w:style>
  <w:style w:type="paragraph" w:styleId="FootnoteText">
    <w:name w:val="footnote text"/>
    <w:basedOn w:val="Normal"/>
    <w:link w:val="FootnoteTextChar"/>
    <w:rsid w:val="004D7BC3"/>
    <w:rPr>
      <w:sz w:val="20"/>
      <w:szCs w:val="20"/>
    </w:rPr>
  </w:style>
  <w:style w:type="character" w:customStyle="1" w:styleId="FootnoteTextChar">
    <w:name w:val="Footnote Text Char"/>
    <w:basedOn w:val="DefaultParagraphFont"/>
    <w:link w:val="FootnoteText"/>
    <w:rsid w:val="004D7BC3"/>
    <w:rPr>
      <w:rFonts w:ascii="Arial" w:eastAsia="Calibri" w:hAnsi="Arial" w:cs="Calibri"/>
      <w:sz w:val="20"/>
      <w:szCs w:val="20"/>
      <w:lang w:eastAsia="en-GB"/>
    </w:rPr>
  </w:style>
  <w:style w:type="paragraph" w:styleId="Header">
    <w:name w:val="header"/>
    <w:basedOn w:val="Normal"/>
    <w:link w:val="HeaderChar"/>
    <w:uiPriority w:val="99"/>
    <w:rsid w:val="004D7BC3"/>
    <w:pPr>
      <w:tabs>
        <w:tab w:val="center" w:pos="4820"/>
        <w:tab w:val="right" w:pos="9639"/>
      </w:tabs>
    </w:pPr>
  </w:style>
  <w:style w:type="character" w:customStyle="1" w:styleId="HeaderChar">
    <w:name w:val="Header Char"/>
    <w:basedOn w:val="DefaultParagraphFont"/>
    <w:link w:val="Header"/>
    <w:uiPriority w:val="99"/>
    <w:rsid w:val="004D7BC3"/>
    <w:rPr>
      <w:rFonts w:ascii="Arial" w:eastAsia="Calibri" w:hAnsi="Arial" w:cs="Calibri"/>
      <w:sz w:val="22"/>
      <w:szCs w:val="22"/>
      <w:lang w:eastAsia="en-GB"/>
    </w:rPr>
  </w:style>
  <w:style w:type="character" w:customStyle="1" w:styleId="Heading2Char">
    <w:name w:val="Heading 2 Char"/>
    <w:basedOn w:val="DefaultParagraphFont"/>
    <w:link w:val="Heading2"/>
    <w:uiPriority w:val="99"/>
    <w:rsid w:val="004D7BC3"/>
    <w:rPr>
      <w:rFonts w:ascii="Arial" w:eastAsia="MS Mincho" w:hAnsi="Arial" w:cs="Times New Roman"/>
      <w:b/>
      <w:kern w:val="28"/>
      <w:sz w:val="22"/>
      <w:szCs w:val="20"/>
      <w:lang w:eastAsia="de-DE"/>
    </w:rPr>
  </w:style>
  <w:style w:type="character" w:customStyle="1" w:styleId="Heading3Char">
    <w:name w:val="Heading 3 Char"/>
    <w:link w:val="Heading3"/>
    <w:uiPriority w:val="99"/>
    <w:rsid w:val="00A9251B"/>
    <w:rPr>
      <w:rFonts w:ascii="Arial" w:hAnsi="Arial" w:cs="Calibri"/>
      <w:sz w:val="22"/>
      <w:lang w:eastAsia="de-DE"/>
    </w:rPr>
  </w:style>
  <w:style w:type="character" w:customStyle="1" w:styleId="Heading4Char">
    <w:name w:val="Heading 4 Char"/>
    <w:basedOn w:val="DefaultParagraphFont"/>
    <w:link w:val="Heading4"/>
    <w:uiPriority w:val="99"/>
    <w:rsid w:val="004D7BC3"/>
    <w:rPr>
      <w:rFonts w:ascii="Arial" w:eastAsia="Calibri" w:hAnsi="Arial" w:cs="Calibri"/>
      <w:sz w:val="22"/>
      <w:szCs w:val="20"/>
      <w:lang w:val="en-US" w:eastAsia="de-DE"/>
    </w:rPr>
  </w:style>
  <w:style w:type="character" w:customStyle="1" w:styleId="Heading5Char">
    <w:name w:val="Heading 5 Char"/>
    <w:basedOn w:val="DefaultParagraphFont"/>
    <w:link w:val="Heading5"/>
    <w:uiPriority w:val="99"/>
    <w:rsid w:val="004D7BC3"/>
    <w:rPr>
      <w:rFonts w:ascii="Arial" w:eastAsia="Calibri" w:hAnsi="Arial" w:cs="Calibri"/>
      <w:sz w:val="22"/>
      <w:szCs w:val="20"/>
      <w:lang w:val="de-DE" w:eastAsia="de-DE"/>
    </w:rPr>
  </w:style>
  <w:style w:type="character" w:customStyle="1" w:styleId="Heading6Char">
    <w:name w:val="Heading 6 Char"/>
    <w:basedOn w:val="DefaultParagraphFont"/>
    <w:link w:val="Heading6"/>
    <w:uiPriority w:val="99"/>
    <w:rsid w:val="004D7BC3"/>
    <w:rPr>
      <w:b/>
      <w:bCs/>
      <w:sz w:val="22"/>
      <w:szCs w:val="22"/>
      <w:lang w:eastAsia="en-GB"/>
    </w:rPr>
  </w:style>
  <w:style w:type="character" w:customStyle="1" w:styleId="Heading7Char">
    <w:name w:val="Heading 7 Char"/>
    <w:basedOn w:val="DefaultParagraphFont"/>
    <w:link w:val="Heading7"/>
    <w:uiPriority w:val="99"/>
    <w:rsid w:val="004D7BC3"/>
    <w:rPr>
      <w:sz w:val="22"/>
      <w:szCs w:val="22"/>
      <w:lang w:eastAsia="en-GB"/>
    </w:rPr>
  </w:style>
  <w:style w:type="character" w:customStyle="1" w:styleId="Heading8Char">
    <w:name w:val="Heading 8 Char"/>
    <w:basedOn w:val="DefaultParagraphFont"/>
    <w:link w:val="Heading8"/>
    <w:uiPriority w:val="99"/>
    <w:rsid w:val="004D7BC3"/>
    <w:rPr>
      <w:i/>
      <w:iCs/>
      <w:sz w:val="22"/>
      <w:szCs w:val="22"/>
      <w:lang w:eastAsia="en-GB"/>
    </w:rPr>
  </w:style>
  <w:style w:type="character" w:customStyle="1" w:styleId="Heading9Char">
    <w:name w:val="Heading 9 Char"/>
    <w:basedOn w:val="DefaultParagraphFont"/>
    <w:link w:val="Heading9"/>
    <w:uiPriority w:val="99"/>
    <w:rsid w:val="004D7BC3"/>
    <w:rPr>
      <w:rFonts w:asciiTheme="majorHAnsi" w:eastAsiaTheme="majorEastAsia" w:hAnsiTheme="majorHAnsi" w:cstheme="majorBidi"/>
      <w:sz w:val="22"/>
      <w:szCs w:val="22"/>
      <w:lang w:eastAsia="en-GB"/>
    </w:rPr>
  </w:style>
  <w:style w:type="character" w:styleId="Hyperlink">
    <w:name w:val="Hyperlink"/>
    <w:basedOn w:val="DefaultParagraphFont"/>
    <w:uiPriority w:val="99"/>
    <w:rsid w:val="004D7BC3"/>
    <w:rPr>
      <w:color w:val="0000FF" w:themeColor="hyperlink"/>
      <w:u w:val="single"/>
    </w:rPr>
  </w:style>
  <w:style w:type="paragraph" w:customStyle="1" w:styleId="List1">
    <w:name w:val="List 1"/>
    <w:basedOn w:val="Normal"/>
    <w:qFormat/>
    <w:rsid w:val="004D7BC3"/>
    <w:pPr>
      <w:numPr>
        <w:numId w:val="12"/>
      </w:numPr>
      <w:spacing w:after="120"/>
      <w:jc w:val="both"/>
    </w:pPr>
    <w:rPr>
      <w:rFonts w:eastAsia="MS Mincho"/>
    </w:rPr>
  </w:style>
  <w:style w:type="paragraph" w:customStyle="1" w:styleId="List1indent1">
    <w:name w:val="List 1 indent 1"/>
    <w:basedOn w:val="Normal"/>
    <w:qFormat/>
    <w:rsid w:val="004D7BC3"/>
    <w:pPr>
      <w:numPr>
        <w:ilvl w:val="1"/>
        <w:numId w:val="12"/>
      </w:numPr>
      <w:spacing w:after="120"/>
      <w:jc w:val="both"/>
    </w:pPr>
    <w:rPr>
      <w:rFonts w:cs="Arial"/>
    </w:rPr>
  </w:style>
  <w:style w:type="paragraph" w:customStyle="1" w:styleId="List1indent1text">
    <w:name w:val="List 1 indent 1 text"/>
    <w:basedOn w:val="Normal"/>
    <w:rsid w:val="004D7BC3"/>
    <w:pPr>
      <w:spacing w:after="120"/>
      <w:ind w:left="1134"/>
      <w:jc w:val="both"/>
    </w:pPr>
    <w:rPr>
      <w:rFonts w:cs="Arial"/>
      <w:lang w:eastAsia="fr-FR"/>
    </w:rPr>
  </w:style>
  <w:style w:type="paragraph" w:customStyle="1" w:styleId="List1indent2">
    <w:name w:val="List 1 indent 2"/>
    <w:basedOn w:val="Normal"/>
    <w:qFormat/>
    <w:rsid w:val="004D7BC3"/>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4D7BC3"/>
    <w:pPr>
      <w:spacing w:after="60"/>
      <w:ind w:left="1701"/>
      <w:jc w:val="both"/>
    </w:pPr>
    <w:rPr>
      <w:rFonts w:cs="Arial"/>
      <w:sz w:val="20"/>
    </w:rPr>
  </w:style>
  <w:style w:type="paragraph" w:customStyle="1" w:styleId="List1indenttext">
    <w:name w:val="List 1 indent text"/>
    <w:basedOn w:val="Normal"/>
    <w:rsid w:val="004D7BC3"/>
    <w:pPr>
      <w:spacing w:after="120"/>
      <w:ind w:left="1134"/>
      <w:jc w:val="both"/>
    </w:pPr>
    <w:rPr>
      <w:szCs w:val="20"/>
    </w:rPr>
  </w:style>
  <w:style w:type="paragraph" w:customStyle="1" w:styleId="List1text">
    <w:name w:val="List 1 text"/>
    <w:basedOn w:val="Normal"/>
    <w:qFormat/>
    <w:rsid w:val="007F7190"/>
    <w:pPr>
      <w:tabs>
        <w:tab w:val="left" w:pos="8222"/>
      </w:tabs>
      <w:spacing w:after="120"/>
      <w:ind w:left="851"/>
      <w:jc w:val="both"/>
    </w:pPr>
    <w:rPr>
      <w:rFonts w:cs="Arial"/>
    </w:rPr>
  </w:style>
  <w:style w:type="paragraph" w:styleId="NormalWeb">
    <w:name w:val="Normal (Web)"/>
    <w:basedOn w:val="Normal"/>
    <w:uiPriority w:val="99"/>
    <w:rsid w:val="004D7BC3"/>
    <w:pPr>
      <w:spacing w:before="100" w:beforeAutospacing="1" w:after="100" w:afterAutospacing="1"/>
    </w:pPr>
  </w:style>
  <w:style w:type="character" w:styleId="PageNumber">
    <w:name w:val="page number"/>
    <w:basedOn w:val="DefaultParagraphFont"/>
    <w:uiPriority w:val="99"/>
    <w:rsid w:val="004D7BC3"/>
  </w:style>
  <w:style w:type="paragraph" w:styleId="TableofFigures">
    <w:name w:val="table of figures"/>
    <w:basedOn w:val="Normal"/>
    <w:next w:val="Normal"/>
    <w:autoRedefine/>
    <w:uiPriority w:val="99"/>
    <w:rsid w:val="004D7BC3"/>
    <w:pPr>
      <w:numPr>
        <w:numId w:val="13"/>
      </w:numPr>
      <w:tabs>
        <w:tab w:val="right" w:pos="9639"/>
      </w:tabs>
      <w:spacing w:before="60" w:after="60"/>
      <w:ind w:right="284"/>
    </w:pPr>
    <w:rPr>
      <w:rFonts w:eastAsia="Times New Roman" w:cs="Times New Roman"/>
      <w:szCs w:val="24"/>
      <w:lang w:eastAsia="en-US"/>
    </w:rPr>
  </w:style>
  <w:style w:type="paragraph" w:customStyle="1" w:styleId="equation">
    <w:name w:val="equation"/>
    <w:basedOn w:val="Normal"/>
    <w:next w:val="BodyText"/>
    <w:rsid w:val="00E33E82"/>
    <w:pPr>
      <w:keepNext/>
      <w:numPr>
        <w:numId w:val="1"/>
      </w:numPr>
      <w:tabs>
        <w:tab w:val="left" w:pos="142"/>
      </w:tabs>
      <w:spacing w:after="120"/>
      <w:jc w:val="right"/>
    </w:pPr>
    <w:rPr>
      <w:rFonts w:eastAsia="Times New Roman" w:cs="Times New Roman"/>
      <w:szCs w:val="24"/>
      <w:lang w:eastAsia="en-US"/>
    </w:rPr>
  </w:style>
  <w:style w:type="paragraph" w:styleId="ListParagraph">
    <w:name w:val="List Paragraph"/>
    <w:basedOn w:val="Normal"/>
    <w:uiPriority w:val="34"/>
    <w:qFormat/>
    <w:rsid w:val="004D7BC3"/>
    <w:pPr>
      <w:ind w:left="720"/>
      <w:contextualSpacing/>
    </w:pPr>
  </w:style>
  <w:style w:type="paragraph" w:styleId="Quote">
    <w:name w:val="Quote"/>
    <w:basedOn w:val="Normal"/>
    <w:next w:val="Normal"/>
    <w:link w:val="QuoteChar"/>
    <w:uiPriority w:val="29"/>
    <w:rsid w:val="004D7BC3"/>
    <w:rPr>
      <w:i/>
      <w:iCs/>
      <w:color w:val="000000" w:themeColor="text1"/>
    </w:rPr>
  </w:style>
  <w:style w:type="character" w:customStyle="1" w:styleId="QuoteChar">
    <w:name w:val="Quote Char"/>
    <w:basedOn w:val="DefaultParagraphFont"/>
    <w:link w:val="Quote"/>
    <w:uiPriority w:val="29"/>
    <w:rsid w:val="004D7BC3"/>
    <w:rPr>
      <w:rFonts w:ascii="Arial" w:eastAsia="Calibri" w:hAnsi="Arial" w:cs="Calibri"/>
      <w:i/>
      <w:iCs/>
      <w:color w:val="000000" w:themeColor="text1"/>
      <w:sz w:val="22"/>
      <w:szCs w:val="22"/>
      <w:lang w:eastAsia="en-GB"/>
    </w:rPr>
  </w:style>
  <w:style w:type="paragraph" w:customStyle="1" w:styleId="Table">
    <w:name w:val="Table_#"/>
    <w:basedOn w:val="Normal"/>
    <w:next w:val="Normal"/>
    <w:qFormat/>
    <w:rsid w:val="004D7BC3"/>
    <w:pPr>
      <w:numPr>
        <w:numId w:val="14"/>
      </w:numPr>
      <w:spacing w:before="120" w:after="120"/>
      <w:jc w:val="center"/>
    </w:pPr>
    <w:rPr>
      <w:i/>
      <w:szCs w:val="20"/>
    </w:rPr>
  </w:style>
  <w:style w:type="paragraph" w:styleId="Title">
    <w:name w:val="Title"/>
    <w:basedOn w:val="Normal"/>
    <w:link w:val="TitleChar"/>
    <w:qFormat/>
    <w:rsid w:val="004D7BC3"/>
    <w:pPr>
      <w:spacing w:before="120" w:after="240"/>
      <w:jc w:val="center"/>
      <w:outlineLvl w:val="0"/>
    </w:pPr>
    <w:rPr>
      <w:rFonts w:cs="Arial"/>
      <w:b/>
      <w:bCs/>
      <w:kern w:val="28"/>
      <w:sz w:val="32"/>
      <w:szCs w:val="32"/>
    </w:rPr>
  </w:style>
  <w:style w:type="character" w:customStyle="1" w:styleId="TitleChar">
    <w:name w:val="Title Char"/>
    <w:basedOn w:val="DefaultParagraphFont"/>
    <w:link w:val="Title"/>
    <w:uiPriority w:val="99"/>
    <w:rsid w:val="004D7BC3"/>
    <w:rPr>
      <w:rFonts w:ascii="Arial" w:eastAsia="Calibri" w:hAnsi="Arial" w:cs="Arial"/>
      <w:b/>
      <w:bCs/>
      <w:kern w:val="28"/>
      <w:sz w:val="32"/>
      <w:szCs w:val="32"/>
      <w:lang w:eastAsia="en-GB"/>
    </w:rPr>
  </w:style>
  <w:style w:type="paragraph" w:styleId="TOC1">
    <w:name w:val="toc 1"/>
    <w:basedOn w:val="Normal"/>
    <w:next w:val="Normal"/>
    <w:uiPriority w:val="39"/>
    <w:qFormat/>
    <w:rsid w:val="004D7BC3"/>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qFormat/>
    <w:rsid w:val="004D7BC3"/>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qFormat/>
    <w:rsid w:val="004D7BC3"/>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99"/>
    <w:rsid w:val="004D7BC3"/>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rsid w:val="000D0705"/>
    <w:pPr>
      <w:tabs>
        <w:tab w:val="right" w:pos="9639"/>
      </w:tabs>
      <w:spacing w:after="120"/>
      <w:ind w:right="284"/>
    </w:pPr>
    <w:rPr>
      <w:rFonts w:eastAsia="Times New Roman" w:cs="Times New Roman"/>
      <w:szCs w:val="24"/>
      <w:lang w:eastAsia="en-US"/>
    </w:rPr>
  </w:style>
  <w:style w:type="paragraph" w:styleId="TOC6">
    <w:name w:val="toc 6"/>
    <w:basedOn w:val="Normal"/>
    <w:next w:val="Normal"/>
    <w:autoRedefine/>
    <w:uiPriority w:val="99"/>
    <w:rsid w:val="00453581"/>
    <w:pPr>
      <w:tabs>
        <w:tab w:val="right" w:pos="9356"/>
      </w:tabs>
      <w:ind w:right="282"/>
      <w:jc w:val="both"/>
    </w:pPr>
    <w:rPr>
      <w:rFonts w:eastAsia="Times New Roman" w:cs="Times New Roman"/>
      <w:b/>
      <w:bCs/>
      <w:caps/>
      <w:sz w:val="24"/>
      <w:szCs w:val="24"/>
      <w:lang w:eastAsia="en-US"/>
    </w:rPr>
  </w:style>
  <w:style w:type="paragraph" w:styleId="TOC7">
    <w:name w:val="toc 7"/>
    <w:basedOn w:val="Normal"/>
    <w:next w:val="Normal"/>
    <w:autoRedefine/>
    <w:uiPriority w:val="99"/>
    <w:rsid w:val="004D7BC3"/>
    <w:pPr>
      <w:ind w:left="1200"/>
    </w:pPr>
    <w:rPr>
      <w:sz w:val="20"/>
      <w:szCs w:val="20"/>
    </w:rPr>
  </w:style>
  <w:style w:type="paragraph" w:styleId="TOC8">
    <w:name w:val="toc 8"/>
    <w:basedOn w:val="Normal"/>
    <w:next w:val="Normal"/>
    <w:autoRedefine/>
    <w:uiPriority w:val="99"/>
    <w:rsid w:val="004D7BC3"/>
    <w:pPr>
      <w:ind w:left="1440"/>
    </w:pPr>
    <w:rPr>
      <w:sz w:val="20"/>
      <w:szCs w:val="20"/>
    </w:rPr>
  </w:style>
  <w:style w:type="paragraph" w:styleId="TOC9">
    <w:name w:val="toc 9"/>
    <w:basedOn w:val="Normal"/>
    <w:next w:val="Normal"/>
    <w:autoRedefine/>
    <w:uiPriority w:val="99"/>
    <w:rsid w:val="004D7BC3"/>
    <w:pPr>
      <w:ind w:left="1680"/>
    </w:pPr>
    <w:rPr>
      <w:sz w:val="20"/>
      <w:szCs w:val="20"/>
    </w:rPr>
  </w:style>
  <w:style w:type="paragraph" w:styleId="Subtitle">
    <w:name w:val="Subtitle"/>
    <w:basedOn w:val="Normal"/>
    <w:link w:val="SubtitleChar"/>
    <w:uiPriority w:val="99"/>
    <w:qFormat/>
    <w:rsid w:val="009D65C8"/>
    <w:pPr>
      <w:tabs>
        <w:tab w:val="center" w:pos="4512"/>
      </w:tabs>
    </w:pPr>
    <w:rPr>
      <w:rFonts w:ascii="Umbra BT" w:eastAsia="Times New Roman" w:hAnsi="Umbra BT" w:cs="Times New Roman"/>
      <w:b/>
      <w:sz w:val="36"/>
      <w:szCs w:val="20"/>
      <w:lang w:eastAsia="en-US"/>
    </w:rPr>
  </w:style>
  <w:style w:type="character" w:customStyle="1" w:styleId="SubtitleChar">
    <w:name w:val="Subtitle Char"/>
    <w:basedOn w:val="DefaultParagraphFont"/>
    <w:link w:val="Subtitle"/>
    <w:uiPriority w:val="99"/>
    <w:rsid w:val="009D65C8"/>
    <w:rPr>
      <w:rFonts w:ascii="Umbra BT" w:eastAsia="Times New Roman" w:hAnsi="Umbra BT" w:cs="Times New Roman"/>
      <w:b/>
      <w:sz w:val="36"/>
      <w:szCs w:val="20"/>
      <w:lang w:eastAsia="en-US"/>
    </w:rPr>
  </w:style>
  <w:style w:type="paragraph" w:customStyle="1" w:styleId="NormIndentLett">
    <w:name w:val="Norm Indent Lett"/>
    <w:basedOn w:val="NormIndent"/>
    <w:uiPriority w:val="99"/>
    <w:rsid w:val="009D65C8"/>
    <w:pPr>
      <w:numPr>
        <w:numId w:val="32"/>
      </w:numPr>
      <w:tabs>
        <w:tab w:val="clear" w:pos="1174"/>
        <w:tab w:val="num" w:pos="720"/>
      </w:tabs>
      <w:ind w:left="720"/>
    </w:pPr>
  </w:style>
  <w:style w:type="paragraph" w:customStyle="1" w:styleId="NormIndent">
    <w:name w:val="Norm Indent"/>
    <w:basedOn w:val="Normal"/>
    <w:uiPriority w:val="99"/>
    <w:rsid w:val="009D65C8"/>
    <w:pPr>
      <w:spacing w:before="120"/>
      <w:ind w:left="680"/>
    </w:pPr>
    <w:rPr>
      <w:rFonts w:ascii="Times New Roman" w:eastAsia="Times New Roman" w:hAnsi="Times New Roman" w:cs="Times New Roman"/>
      <w:sz w:val="24"/>
      <w:szCs w:val="24"/>
      <w:lang w:eastAsia="en-US"/>
    </w:rPr>
  </w:style>
  <w:style w:type="paragraph" w:customStyle="1" w:styleId="NormIndentSubBull">
    <w:name w:val="Norm Indent Sub Bull"/>
    <w:basedOn w:val="NormIndentBull"/>
    <w:uiPriority w:val="99"/>
    <w:rsid w:val="009D65C8"/>
    <w:pPr>
      <w:numPr>
        <w:numId w:val="35"/>
      </w:numPr>
    </w:pPr>
  </w:style>
  <w:style w:type="paragraph" w:customStyle="1" w:styleId="NormIndentBull">
    <w:name w:val="Norm Indent Bull"/>
    <w:basedOn w:val="Normal"/>
    <w:uiPriority w:val="99"/>
    <w:rsid w:val="009D65C8"/>
    <w:pPr>
      <w:spacing w:before="120"/>
    </w:pPr>
    <w:rPr>
      <w:rFonts w:ascii="Times New Roman" w:eastAsia="Times New Roman" w:hAnsi="Times New Roman" w:cs="Times New Roman"/>
      <w:sz w:val="24"/>
      <w:szCs w:val="24"/>
      <w:lang w:eastAsia="en-US"/>
    </w:rPr>
  </w:style>
  <w:style w:type="paragraph" w:customStyle="1" w:styleId="NormIndentSubLett">
    <w:name w:val="Norm Indent Sub Lett"/>
    <w:basedOn w:val="NormIndentLett"/>
    <w:uiPriority w:val="99"/>
    <w:rsid w:val="009D65C8"/>
    <w:pPr>
      <w:tabs>
        <w:tab w:val="clear" w:pos="720"/>
        <w:tab w:val="num" w:pos="1398"/>
      </w:tabs>
      <w:ind w:left="1398"/>
    </w:pPr>
  </w:style>
  <w:style w:type="paragraph" w:customStyle="1" w:styleId="NormIndentSubNumb">
    <w:name w:val="Norm Indent Sub Numb"/>
    <w:basedOn w:val="NormIndentNumb"/>
    <w:uiPriority w:val="99"/>
    <w:rsid w:val="009D65C8"/>
    <w:pPr>
      <w:numPr>
        <w:numId w:val="33"/>
      </w:numPr>
      <w:tabs>
        <w:tab w:val="left" w:pos="567"/>
      </w:tabs>
    </w:pPr>
  </w:style>
  <w:style w:type="paragraph" w:customStyle="1" w:styleId="NormIndentNumb">
    <w:name w:val="Norm Indent Numb"/>
    <w:basedOn w:val="Heading1"/>
    <w:uiPriority w:val="99"/>
    <w:rsid w:val="009D65C8"/>
    <w:pPr>
      <w:tabs>
        <w:tab w:val="clear" w:pos="432"/>
        <w:tab w:val="num" w:pos="570"/>
      </w:tabs>
      <w:spacing w:before="120" w:after="0"/>
      <w:ind w:left="570" w:hanging="570"/>
    </w:pPr>
    <w:rPr>
      <w:rFonts w:eastAsia="Times New Roman" w:cs="Arial"/>
      <w:b w:val="0"/>
      <w:caps w:val="0"/>
      <w:kern w:val="32"/>
      <w:szCs w:val="24"/>
      <w:lang w:eastAsia="en-US"/>
    </w:rPr>
  </w:style>
  <w:style w:type="paragraph" w:styleId="ListContinue5">
    <w:name w:val="List Continue 5"/>
    <w:basedOn w:val="Normal"/>
    <w:uiPriority w:val="99"/>
    <w:semiHidden/>
    <w:rsid w:val="009D65C8"/>
    <w:pPr>
      <w:widowControl w:val="0"/>
      <w:spacing w:after="120"/>
      <w:ind w:left="1415"/>
    </w:pPr>
    <w:rPr>
      <w:rFonts w:eastAsia="Times New Roman" w:cs="Times New Roman"/>
      <w:sz w:val="20"/>
      <w:szCs w:val="20"/>
      <w:lang w:val="nl-NL" w:eastAsia="en-US"/>
    </w:rPr>
  </w:style>
  <w:style w:type="paragraph" w:styleId="ListBullet">
    <w:name w:val="List Bullet"/>
    <w:basedOn w:val="Normal"/>
    <w:autoRedefine/>
    <w:uiPriority w:val="99"/>
    <w:semiHidden/>
    <w:rsid w:val="00040DE1"/>
    <w:pPr>
      <w:spacing w:before="120" w:after="120"/>
      <w:jc w:val="both"/>
    </w:pPr>
    <w:rPr>
      <w:rFonts w:eastAsia="Times New Roman" w:cs="Arial"/>
      <w:color w:val="000000" w:themeColor="text1"/>
      <w:lang w:eastAsia="en-US"/>
    </w:rPr>
  </w:style>
  <w:style w:type="paragraph" w:customStyle="1" w:styleId="Council1">
    <w:name w:val="Council1"/>
    <w:basedOn w:val="Normal"/>
    <w:uiPriority w:val="99"/>
    <w:rsid w:val="009D65C8"/>
    <w:pPr>
      <w:tabs>
        <w:tab w:val="left" w:pos="4920"/>
      </w:tabs>
      <w:overflowPunct w:val="0"/>
      <w:autoSpaceDE w:val="0"/>
      <w:autoSpaceDN w:val="0"/>
      <w:adjustRightInd w:val="0"/>
      <w:spacing w:before="60"/>
      <w:textAlignment w:val="baseline"/>
    </w:pPr>
    <w:rPr>
      <w:rFonts w:ascii="Times New Roman" w:eastAsia="Times New Roman" w:hAnsi="Times New Roman" w:cs="Times New Roman"/>
      <w:b/>
      <w:bCs/>
      <w:i/>
      <w:iCs/>
      <w:sz w:val="24"/>
      <w:szCs w:val="24"/>
      <w:lang w:eastAsia="en-US"/>
    </w:rPr>
  </w:style>
  <w:style w:type="paragraph" w:customStyle="1" w:styleId="Council2">
    <w:name w:val="Council2"/>
    <w:basedOn w:val="Normal"/>
    <w:uiPriority w:val="99"/>
    <w:rsid w:val="009D65C8"/>
    <w:pPr>
      <w:tabs>
        <w:tab w:val="left" w:pos="4920"/>
      </w:tabs>
      <w:overflowPunct w:val="0"/>
      <w:autoSpaceDE w:val="0"/>
      <w:autoSpaceDN w:val="0"/>
      <w:adjustRightInd w:val="0"/>
      <w:spacing w:before="360"/>
      <w:jc w:val="center"/>
      <w:textAlignment w:val="baseline"/>
    </w:pPr>
    <w:rPr>
      <w:rFonts w:ascii="Times New Roman" w:eastAsia="Times New Roman" w:hAnsi="Times New Roman" w:cs="Times New Roman"/>
      <w:i/>
      <w:iCs/>
      <w:sz w:val="24"/>
      <w:szCs w:val="24"/>
      <w:lang w:eastAsia="en-US"/>
    </w:rPr>
  </w:style>
  <w:style w:type="paragraph" w:customStyle="1" w:styleId="Council3">
    <w:name w:val="Council3"/>
    <w:basedOn w:val="Normal"/>
    <w:uiPriority w:val="99"/>
    <w:rsid w:val="009D65C8"/>
    <w:pPr>
      <w:tabs>
        <w:tab w:val="left" w:pos="4920"/>
      </w:tabs>
      <w:overflowPunct w:val="0"/>
      <w:autoSpaceDE w:val="0"/>
      <w:autoSpaceDN w:val="0"/>
      <w:adjustRightInd w:val="0"/>
      <w:textAlignment w:val="baseline"/>
    </w:pPr>
    <w:rPr>
      <w:rFonts w:ascii="Times New Roman" w:eastAsia="Times New Roman" w:hAnsi="Times New Roman" w:cs="Times New Roman"/>
      <w:i/>
      <w:iCs/>
      <w:sz w:val="24"/>
      <w:szCs w:val="24"/>
      <w:lang w:eastAsia="en-US"/>
    </w:rPr>
  </w:style>
  <w:style w:type="paragraph" w:styleId="Caption">
    <w:name w:val="caption"/>
    <w:basedOn w:val="Normal"/>
    <w:next w:val="Normal"/>
    <w:uiPriority w:val="35"/>
    <w:qFormat/>
    <w:rsid w:val="009D65C8"/>
    <w:rPr>
      <w:rFonts w:ascii="Times New Roman" w:eastAsia="Times New Roman" w:hAnsi="Times New Roman" w:cs="Times New Roman"/>
      <w:b/>
      <w:bCs/>
      <w:sz w:val="20"/>
      <w:szCs w:val="20"/>
      <w:lang w:val="en-US" w:eastAsia="en-US"/>
    </w:rPr>
  </w:style>
  <w:style w:type="character" w:styleId="Strong">
    <w:name w:val="Strong"/>
    <w:basedOn w:val="DefaultParagraphFont"/>
    <w:uiPriority w:val="22"/>
    <w:qFormat/>
    <w:rsid w:val="009D65C8"/>
    <w:rPr>
      <w:rFonts w:cs="Times New Roman"/>
      <w:b/>
      <w:bCs/>
    </w:rPr>
  </w:style>
  <w:style w:type="character" w:styleId="CommentReference">
    <w:name w:val="annotation reference"/>
    <w:basedOn w:val="DefaultParagraphFont"/>
    <w:uiPriority w:val="99"/>
    <w:semiHidden/>
    <w:rsid w:val="009D65C8"/>
    <w:rPr>
      <w:rFonts w:cs="Times New Roman"/>
      <w:sz w:val="16"/>
      <w:szCs w:val="16"/>
    </w:rPr>
  </w:style>
  <w:style w:type="paragraph" w:styleId="CommentText">
    <w:name w:val="annotation text"/>
    <w:basedOn w:val="Normal"/>
    <w:link w:val="CommentTextChar"/>
    <w:uiPriority w:val="99"/>
    <w:semiHidden/>
    <w:rsid w:val="009D65C8"/>
    <w:rPr>
      <w:rFonts w:ascii="Times New Roman" w:eastAsia="Times New Roman" w:hAnsi="Times New Roman" w:cs="Times New Roman"/>
      <w:sz w:val="20"/>
      <w:szCs w:val="20"/>
      <w:lang w:val="en-US" w:eastAsia="en-US"/>
    </w:rPr>
  </w:style>
  <w:style w:type="character" w:customStyle="1" w:styleId="CommentTextChar">
    <w:name w:val="Comment Text Char"/>
    <w:basedOn w:val="DefaultParagraphFont"/>
    <w:link w:val="CommentText"/>
    <w:uiPriority w:val="99"/>
    <w:semiHidden/>
    <w:rsid w:val="009D65C8"/>
    <w:rPr>
      <w:rFonts w:ascii="Times New Roman" w:eastAsia="Times New Roman" w:hAnsi="Times New Roman" w:cs="Times New Roman"/>
      <w:sz w:val="20"/>
      <w:szCs w:val="20"/>
      <w:lang w:val="en-US" w:eastAsia="en-US"/>
    </w:rPr>
  </w:style>
  <w:style w:type="paragraph" w:styleId="CommentSubject">
    <w:name w:val="annotation subject"/>
    <w:basedOn w:val="CommentText"/>
    <w:next w:val="CommentText"/>
    <w:link w:val="CommentSubjectChar"/>
    <w:uiPriority w:val="99"/>
    <w:semiHidden/>
    <w:rsid w:val="009D65C8"/>
    <w:rPr>
      <w:b/>
      <w:bCs/>
    </w:rPr>
  </w:style>
  <w:style w:type="character" w:customStyle="1" w:styleId="CommentSubjectChar">
    <w:name w:val="Comment Subject Char"/>
    <w:basedOn w:val="CommentTextChar"/>
    <w:link w:val="CommentSubject"/>
    <w:uiPriority w:val="99"/>
    <w:semiHidden/>
    <w:rsid w:val="009D65C8"/>
    <w:rPr>
      <w:rFonts w:ascii="Times New Roman" w:eastAsia="Times New Roman" w:hAnsi="Times New Roman" w:cs="Times New Roman"/>
      <w:b/>
      <w:bCs/>
      <w:sz w:val="20"/>
      <w:szCs w:val="20"/>
      <w:lang w:val="en-US" w:eastAsia="en-US"/>
    </w:rPr>
  </w:style>
  <w:style w:type="paragraph" w:styleId="Revision">
    <w:name w:val="Revision"/>
    <w:hidden/>
    <w:uiPriority w:val="99"/>
    <w:semiHidden/>
    <w:rsid w:val="009D65C8"/>
    <w:rPr>
      <w:rFonts w:ascii="Times New Roman" w:eastAsia="Times New Roman" w:hAnsi="Times New Roman" w:cs="Times New Roman"/>
      <w:lang w:val="en-US" w:eastAsia="en-US"/>
    </w:rPr>
  </w:style>
  <w:style w:type="character" w:customStyle="1" w:styleId="hps">
    <w:name w:val="hps"/>
    <w:basedOn w:val="DefaultParagraphFont"/>
    <w:rsid w:val="009D65C8"/>
  </w:style>
  <w:style w:type="paragraph" w:styleId="NoSpacing">
    <w:name w:val="No Spacing"/>
    <w:uiPriority w:val="1"/>
    <w:qFormat/>
    <w:rsid w:val="009D65C8"/>
    <w:rPr>
      <w:rFonts w:ascii="Times New Roman" w:eastAsia="Times New Roman" w:hAnsi="Times New Roman" w:cs="Times New Roman"/>
      <w:lang w:val="en-US" w:eastAsia="en-US"/>
    </w:rPr>
  </w:style>
  <w:style w:type="paragraph" w:styleId="TOCHeading">
    <w:name w:val="TOC Heading"/>
    <w:basedOn w:val="Heading1"/>
    <w:next w:val="Normal"/>
    <w:uiPriority w:val="39"/>
    <w:semiHidden/>
    <w:unhideWhenUsed/>
    <w:qFormat/>
    <w:rsid w:val="009D65C8"/>
    <w:pPr>
      <w:keepLines/>
      <w:numPr>
        <w:numId w:val="0"/>
      </w:numPr>
      <w:tabs>
        <w:tab w:val="left" w:pos="567"/>
      </w:tabs>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en-US" w:eastAsia="en-US"/>
    </w:rPr>
  </w:style>
  <w:style w:type="paragraph" w:customStyle="1" w:styleId="Pa7">
    <w:name w:val="Pa7"/>
    <w:basedOn w:val="Normal"/>
    <w:next w:val="Normal"/>
    <w:uiPriority w:val="99"/>
    <w:rsid w:val="009D65C8"/>
    <w:pPr>
      <w:autoSpaceDE w:val="0"/>
      <w:autoSpaceDN w:val="0"/>
      <w:adjustRightInd w:val="0"/>
      <w:spacing w:line="181" w:lineRule="atLeast"/>
    </w:pPr>
    <w:rPr>
      <w:rFonts w:ascii="IDTYGA+Frutiger-Light" w:eastAsiaTheme="minorHAnsi" w:hAnsi="IDTYGA+Frutiger-Light" w:cstheme="minorBidi"/>
      <w:sz w:val="24"/>
      <w:szCs w:val="24"/>
      <w:lang w:val="en-AU" w:eastAsia="en-US"/>
    </w:rPr>
  </w:style>
  <w:style w:type="paragraph" w:customStyle="1" w:styleId="Pa9">
    <w:name w:val="Pa9"/>
    <w:basedOn w:val="Normal"/>
    <w:next w:val="Normal"/>
    <w:uiPriority w:val="99"/>
    <w:rsid w:val="009D65C8"/>
    <w:pPr>
      <w:autoSpaceDE w:val="0"/>
      <w:autoSpaceDN w:val="0"/>
      <w:adjustRightInd w:val="0"/>
      <w:spacing w:line="181" w:lineRule="atLeast"/>
    </w:pPr>
    <w:rPr>
      <w:rFonts w:ascii="IDTYGA+Frutiger-Light" w:eastAsiaTheme="minorHAnsi" w:hAnsi="IDTYGA+Frutiger-Light" w:cstheme="minorBidi"/>
      <w:sz w:val="24"/>
      <w:szCs w:val="24"/>
      <w:lang w:val="en-AU" w:eastAsia="en-US"/>
    </w:rPr>
  </w:style>
  <w:style w:type="character" w:customStyle="1" w:styleId="st1">
    <w:name w:val="st1"/>
    <w:basedOn w:val="DefaultParagraphFont"/>
    <w:rsid w:val="009D65C8"/>
  </w:style>
  <w:style w:type="table" w:styleId="TableGrid">
    <w:name w:val="Table Grid"/>
    <w:basedOn w:val="TableNormal"/>
    <w:uiPriority w:val="59"/>
    <w:rsid w:val="009D65C8"/>
    <w:rPr>
      <w:rFonts w:ascii="Times New Roman" w:eastAsia="Times New Roman" w:hAnsi="Times New Roman" w:cs="Times New Roman"/>
      <w:sz w:val="22"/>
      <w:szCs w:val="22"/>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027263"/>
    <w:rPr>
      <w:i/>
      <w:iCs/>
    </w:rPr>
  </w:style>
  <w:style w:type="character" w:customStyle="1" w:styleId="apple-converted-space">
    <w:name w:val="apple-converted-space"/>
    <w:basedOn w:val="DefaultParagraphFont"/>
    <w:rsid w:val="004D05F6"/>
  </w:style>
  <w:style w:type="character" w:customStyle="1" w:styleId="style1">
    <w:name w:val="style1"/>
    <w:basedOn w:val="DefaultParagraphFont"/>
    <w:rsid w:val="004D05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9748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www.iala-aism.org" TargetMode="External"/><Relationship Id="rId19"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eader" Target="header2.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A0D84-15E9-4A1C-8DDF-DA3E0D62C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13271</Words>
  <Characters>75650</Characters>
  <Application>Microsoft Office Word</Application>
  <DocSecurity>0</DocSecurity>
  <Lines>630</Lines>
  <Paragraphs>177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Meon Maritime Ltd</Company>
  <LinksUpToDate>false</LinksUpToDate>
  <CharactersWithSpaces>88744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Adam Hay</cp:lastModifiedBy>
  <cp:revision>3</cp:revision>
  <cp:lastPrinted>2014-01-09T11:57:00Z</cp:lastPrinted>
  <dcterms:created xsi:type="dcterms:W3CDTF">2016-04-13T10:56:00Z</dcterms:created>
  <dcterms:modified xsi:type="dcterms:W3CDTF">2016-04-14T08:05:00Z</dcterms:modified>
</cp:coreProperties>
</file>